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A3C3BC" w14:textId="77777777" w:rsidR="005C0AED" w:rsidRPr="00394397" w:rsidRDefault="005C0AED" w:rsidP="006A3850">
      <w:pPr>
        <w:jc w:val="right"/>
        <w:rPr>
          <w:rFonts w:asciiTheme="minorHAnsi" w:hAnsiTheme="minorHAnsi" w:cstheme="minorHAnsi"/>
          <w:b/>
          <w:sz w:val="32"/>
          <w:szCs w:val="32"/>
        </w:rPr>
      </w:pPr>
    </w:p>
    <w:p w14:paraId="4F98CAED" w14:textId="77777777" w:rsidR="005C0AED" w:rsidRPr="00394397" w:rsidRDefault="005C0AED" w:rsidP="006A3850">
      <w:pPr>
        <w:jc w:val="right"/>
        <w:rPr>
          <w:rFonts w:asciiTheme="minorHAnsi" w:hAnsiTheme="minorHAnsi" w:cstheme="minorHAnsi"/>
          <w:b/>
          <w:sz w:val="32"/>
          <w:szCs w:val="32"/>
        </w:rPr>
      </w:pPr>
    </w:p>
    <w:p w14:paraId="33ADD8D0" w14:textId="77777777" w:rsidR="005C0AED" w:rsidRPr="00394397" w:rsidRDefault="005C0AED" w:rsidP="006A3850">
      <w:pPr>
        <w:jc w:val="right"/>
        <w:rPr>
          <w:rFonts w:asciiTheme="minorHAnsi" w:hAnsiTheme="minorHAnsi" w:cstheme="minorHAnsi"/>
          <w:b/>
          <w:sz w:val="32"/>
          <w:szCs w:val="32"/>
        </w:rPr>
      </w:pPr>
    </w:p>
    <w:p w14:paraId="2F6380ED" w14:textId="77777777" w:rsidR="005C0AED" w:rsidRPr="00394397" w:rsidRDefault="005C0AED" w:rsidP="006A3850">
      <w:pPr>
        <w:jc w:val="right"/>
        <w:rPr>
          <w:rFonts w:asciiTheme="minorHAnsi" w:hAnsiTheme="minorHAnsi" w:cstheme="minorHAnsi"/>
          <w:b/>
          <w:sz w:val="32"/>
          <w:szCs w:val="32"/>
        </w:rPr>
      </w:pPr>
    </w:p>
    <w:p w14:paraId="1755C404" w14:textId="77777777" w:rsidR="005C0AED" w:rsidRPr="00394397" w:rsidRDefault="005C0AED" w:rsidP="006A3850">
      <w:pPr>
        <w:jc w:val="right"/>
        <w:rPr>
          <w:rFonts w:asciiTheme="minorHAnsi" w:hAnsiTheme="minorHAnsi" w:cstheme="minorHAnsi"/>
          <w:b/>
          <w:sz w:val="32"/>
          <w:szCs w:val="32"/>
        </w:rPr>
      </w:pPr>
    </w:p>
    <w:p w14:paraId="504D7E9B" w14:textId="77777777" w:rsidR="005C0AED" w:rsidRPr="00394397" w:rsidRDefault="005C0AED" w:rsidP="006A3850">
      <w:pPr>
        <w:jc w:val="right"/>
        <w:rPr>
          <w:rFonts w:asciiTheme="minorHAnsi" w:hAnsiTheme="minorHAnsi" w:cstheme="minorHAnsi"/>
          <w:b/>
          <w:sz w:val="32"/>
          <w:szCs w:val="32"/>
        </w:rPr>
      </w:pPr>
    </w:p>
    <w:p w14:paraId="5F534550" w14:textId="77777777" w:rsidR="00082588" w:rsidRDefault="00082588" w:rsidP="006A3850">
      <w:pPr>
        <w:jc w:val="right"/>
        <w:rPr>
          <w:rFonts w:asciiTheme="minorHAnsi" w:hAnsiTheme="minorHAnsi" w:cstheme="minorHAnsi"/>
          <w:b/>
          <w:sz w:val="32"/>
          <w:szCs w:val="32"/>
        </w:rPr>
      </w:pPr>
    </w:p>
    <w:p w14:paraId="18970101" w14:textId="77777777" w:rsidR="00082588" w:rsidRDefault="00082588" w:rsidP="006A3850">
      <w:pPr>
        <w:jc w:val="right"/>
        <w:rPr>
          <w:rFonts w:asciiTheme="minorHAnsi" w:hAnsiTheme="minorHAnsi" w:cstheme="minorHAnsi"/>
          <w:b/>
          <w:sz w:val="32"/>
          <w:szCs w:val="32"/>
        </w:rPr>
      </w:pPr>
    </w:p>
    <w:p w14:paraId="740E4F43" w14:textId="77777777" w:rsidR="00082588" w:rsidRDefault="00082588" w:rsidP="006A3850">
      <w:pPr>
        <w:jc w:val="right"/>
        <w:rPr>
          <w:rFonts w:asciiTheme="minorHAnsi" w:hAnsiTheme="minorHAnsi" w:cstheme="minorHAnsi"/>
          <w:b/>
          <w:sz w:val="32"/>
          <w:szCs w:val="32"/>
        </w:rPr>
      </w:pPr>
    </w:p>
    <w:p w14:paraId="7731D7AA" w14:textId="77777777" w:rsidR="00082588" w:rsidRDefault="00082588" w:rsidP="00F500B4">
      <w:pPr>
        <w:rPr>
          <w:rFonts w:asciiTheme="minorHAnsi" w:hAnsiTheme="minorHAnsi" w:cstheme="minorHAnsi"/>
          <w:b/>
          <w:sz w:val="32"/>
          <w:szCs w:val="32"/>
        </w:rPr>
      </w:pPr>
    </w:p>
    <w:p w14:paraId="4E2B914A" w14:textId="77777777" w:rsidR="00082588" w:rsidRDefault="00082588" w:rsidP="006A3850">
      <w:pPr>
        <w:jc w:val="right"/>
        <w:rPr>
          <w:rFonts w:asciiTheme="minorHAnsi" w:hAnsiTheme="minorHAnsi" w:cstheme="minorHAnsi"/>
          <w:b/>
          <w:sz w:val="32"/>
          <w:szCs w:val="32"/>
        </w:rPr>
      </w:pPr>
    </w:p>
    <w:p w14:paraId="78719986" w14:textId="77777777" w:rsidR="00082588" w:rsidRDefault="00082588" w:rsidP="006A3850">
      <w:pPr>
        <w:jc w:val="right"/>
        <w:rPr>
          <w:rFonts w:asciiTheme="minorHAnsi" w:hAnsiTheme="minorHAnsi" w:cstheme="minorHAnsi"/>
          <w:b/>
          <w:sz w:val="32"/>
          <w:szCs w:val="32"/>
        </w:rPr>
      </w:pPr>
    </w:p>
    <w:p w14:paraId="666D0C99" w14:textId="77777777" w:rsidR="00082588" w:rsidRDefault="00082588" w:rsidP="006A3850">
      <w:pPr>
        <w:jc w:val="right"/>
        <w:rPr>
          <w:rFonts w:asciiTheme="minorHAnsi" w:hAnsiTheme="minorHAnsi" w:cstheme="minorHAnsi"/>
          <w:b/>
          <w:sz w:val="32"/>
          <w:szCs w:val="32"/>
        </w:rPr>
      </w:pPr>
    </w:p>
    <w:p w14:paraId="1973392F" w14:textId="77777777" w:rsidR="00082588" w:rsidRPr="00F500B4" w:rsidRDefault="00082588" w:rsidP="006A3850">
      <w:pPr>
        <w:jc w:val="right"/>
        <w:rPr>
          <w:rFonts w:asciiTheme="minorHAnsi" w:hAnsiTheme="minorHAnsi" w:cstheme="minorHAnsi"/>
          <w:b/>
          <w:sz w:val="32"/>
          <w:szCs w:val="32"/>
        </w:rPr>
      </w:pPr>
    </w:p>
    <w:p w14:paraId="7FD6E828" w14:textId="72887EE1" w:rsidR="006A3850" w:rsidRPr="00F500B4" w:rsidRDefault="006A3850" w:rsidP="006A3850">
      <w:pPr>
        <w:jc w:val="right"/>
        <w:rPr>
          <w:rFonts w:asciiTheme="minorHAnsi" w:hAnsiTheme="minorHAnsi" w:cstheme="minorHAnsi"/>
          <w:b/>
          <w:sz w:val="32"/>
          <w:szCs w:val="32"/>
        </w:rPr>
      </w:pPr>
      <w:r w:rsidRPr="00F500B4">
        <w:rPr>
          <w:rFonts w:asciiTheme="minorHAnsi" w:hAnsiTheme="minorHAnsi" w:cstheme="minorHAnsi"/>
          <w:b/>
          <w:sz w:val="32"/>
          <w:szCs w:val="32"/>
        </w:rPr>
        <w:t xml:space="preserve">ZMĚNA Č. </w:t>
      </w:r>
      <w:r w:rsidR="00F63446">
        <w:rPr>
          <w:rFonts w:asciiTheme="minorHAnsi" w:hAnsiTheme="minorHAnsi" w:cstheme="minorHAnsi"/>
          <w:b/>
          <w:sz w:val="32"/>
          <w:szCs w:val="32"/>
        </w:rPr>
        <w:t>4</w:t>
      </w:r>
      <w:r w:rsidRPr="00F500B4">
        <w:rPr>
          <w:rFonts w:asciiTheme="minorHAnsi" w:hAnsiTheme="minorHAnsi" w:cstheme="minorHAnsi"/>
          <w:b/>
          <w:sz w:val="32"/>
          <w:szCs w:val="32"/>
        </w:rPr>
        <w:t xml:space="preserve"> ÚZEMNÍHO PLÁNU </w:t>
      </w:r>
      <w:r w:rsidR="00A21E07">
        <w:rPr>
          <w:rFonts w:asciiTheme="minorHAnsi" w:hAnsiTheme="minorHAnsi" w:cstheme="minorHAnsi"/>
          <w:b/>
          <w:sz w:val="32"/>
          <w:szCs w:val="32"/>
        </w:rPr>
        <w:t>NALŽOVICE</w:t>
      </w:r>
    </w:p>
    <w:p w14:paraId="7B385A24" w14:textId="77777777" w:rsidR="004A733C" w:rsidRDefault="004A733C" w:rsidP="00082588">
      <w:pPr>
        <w:pStyle w:val="0CalibrizakladnitextTUCNE"/>
        <w:jc w:val="right"/>
        <w:rPr>
          <w:sz w:val="22"/>
          <w:lang w:val="cs-CZ"/>
        </w:rPr>
      </w:pPr>
    </w:p>
    <w:p w14:paraId="49AF7A1F" w14:textId="086570BF" w:rsidR="00082588" w:rsidRPr="00082588" w:rsidRDefault="00082588" w:rsidP="00082588">
      <w:pPr>
        <w:pStyle w:val="0CalibrizakladnitextTUCNE"/>
        <w:jc w:val="right"/>
        <w:rPr>
          <w:sz w:val="22"/>
          <w:lang w:val="cs-CZ"/>
        </w:rPr>
      </w:pPr>
      <w:r>
        <w:rPr>
          <w:sz w:val="22"/>
          <w:lang w:val="cs-CZ"/>
        </w:rPr>
        <w:t>PŘÍLOHA Č. 1: TEXT S VYZNAČENÍM ZMĚN</w:t>
      </w:r>
    </w:p>
    <w:p w14:paraId="6BECCE8D" w14:textId="77777777" w:rsidR="00082588" w:rsidRDefault="00082588" w:rsidP="00082588">
      <w:pPr>
        <w:suppressAutoHyphens/>
        <w:jc w:val="right"/>
        <w:rPr>
          <w:rFonts w:cs="Arial"/>
          <w:b/>
        </w:rPr>
      </w:pPr>
    </w:p>
    <w:p w14:paraId="76BCE883" w14:textId="77777777" w:rsidR="00082588" w:rsidRDefault="00082588" w:rsidP="00082588">
      <w:pPr>
        <w:suppressAutoHyphens/>
        <w:jc w:val="right"/>
        <w:rPr>
          <w:rFonts w:cs="Arial"/>
          <w:b/>
        </w:rPr>
      </w:pPr>
    </w:p>
    <w:p w14:paraId="4830DC01" w14:textId="77777777" w:rsidR="00082588" w:rsidRDefault="00082588" w:rsidP="00082588">
      <w:pPr>
        <w:suppressAutoHyphens/>
        <w:jc w:val="right"/>
        <w:rPr>
          <w:rFonts w:cs="Arial"/>
          <w:b/>
        </w:rPr>
      </w:pPr>
    </w:p>
    <w:p w14:paraId="1574FA4B" w14:textId="77777777" w:rsidR="00082588" w:rsidRPr="00916E69" w:rsidRDefault="00082588" w:rsidP="00082588">
      <w:pPr>
        <w:pStyle w:val="0CalibrizakladnitextTUCNE"/>
        <w:jc w:val="right"/>
      </w:pPr>
      <w:r w:rsidRPr="00916E69">
        <w:t>pořizovatel:</w:t>
      </w:r>
    </w:p>
    <w:p w14:paraId="3F92C6EC" w14:textId="77777777" w:rsidR="00F500B4" w:rsidRDefault="00F500B4" w:rsidP="00F500B4">
      <w:pPr>
        <w:pStyle w:val="0Calibrizakladnitext"/>
        <w:jc w:val="right"/>
        <w:rPr>
          <w:lang w:val="cs-CZ"/>
        </w:rPr>
      </w:pPr>
      <w:r>
        <w:t xml:space="preserve">Městský úřad </w:t>
      </w:r>
      <w:r>
        <w:rPr>
          <w:lang w:val="cs-CZ"/>
        </w:rPr>
        <w:t>Sedlčany</w:t>
      </w:r>
    </w:p>
    <w:p w14:paraId="7CE61802" w14:textId="77777777" w:rsidR="00F500B4" w:rsidRDefault="00F500B4" w:rsidP="00F500B4">
      <w:pPr>
        <w:pStyle w:val="0Calibrizakladnitext"/>
        <w:jc w:val="right"/>
        <w:rPr>
          <w:lang w:val="cs-CZ"/>
        </w:rPr>
      </w:pPr>
      <w:r>
        <w:t>Odbor výstavby</w:t>
      </w:r>
      <w:r>
        <w:rPr>
          <w:lang w:val="cs-CZ"/>
        </w:rPr>
        <w:t xml:space="preserve"> a územního plánování</w:t>
      </w:r>
    </w:p>
    <w:p w14:paraId="2234017C" w14:textId="77777777" w:rsidR="00F500B4" w:rsidRDefault="00F500B4" w:rsidP="00F500B4">
      <w:pPr>
        <w:pStyle w:val="0Calibrizakladnitext"/>
        <w:jc w:val="right"/>
        <w:rPr>
          <w:lang w:val="cs-CZ"/>
        </w:rPr>
      </w:pPr>
      <w:r>
        <w:rPr>
          <w:lang w:val="cs-CZ"/>
        </w:rPr>
        <w:t>Náměstí T. G. Masaryka 32</w:t>
      </w:r>
    </w:p>
    <w:p w14:paraId="4029B628" w14:textId="77777777" w:rsidR="00F500B4" w:rsidRDefault="00F500B4" w:rsidP="00F500B4">
      <w:pPr>
        <w:pStyle w:val="0Calibrizakladnitext"/>
        <w:jc w:val="right"/>
        <w:rPr>
          <w:lang w:val="cs-CZ"/>
        </w:rPr>
      </w:pPr>
      <w:r>
        <w:rPr>
          <w:lang w:val="cs-CZ"/>
        </w:rPr>
        <w:t>264 80 Sedlčany</w:t>
      </w:r>
    </w:p>
    <w:p w14:paraId="1B3DFAA5" w14:textId="6376C356" w:rsidR="00F500B4" w:rsidRDefault="00F500B4" w:rsidP="00F500B4">
      <w:pPr>
        <w:pStyle w:val="0Calibrizakladnitext"/>
        <w:jc w:val="right"/>
      </w:pPr>
      <w:r>
        <w:t xml:space="preserve">Oprávněná úřední osoba pořizovatele: </w:t>
      </w:r>
      <w:r w:rsidR="00851CD1" w:rsidRPr="00D14524">
        <w:rPr>
          <w:rFonts w:cs="Calibri"/>
          <w:color w:val="000000"/>
          <w:szCs w:val="20"/>
        </w:rPr>
        <w:t>Filip Novák, DiS.</w:t>
      </w:r>
    </w:p>
    <w:p w14:paraId="0281F38F" w14:textId="77777777" w:rsidR="00082588" w:rsidRPr="00916E69" w:rsidRDefault="00082588" w:rsidP="00082588">
      <w:pPr>
        <w:pStyle w:val="0Calibrizakladnitext"/>
        <w:jc w:val="right"/>
      </w:pPr>
    </w:p>
    <w:p w14:paraId="4E69765C" w14:textId="77777777" w:rsidR="00082588" w:rsidRPr="00916E69" w:rsidRDefault="00082588" w:rsidP="00082588">
      <w:pPr>
        <w:pStyle w:val="0CalibrizakladnitextTUCNE"/>
        <w:jc w:val="right"/>
      </w:pPr>
      <w:r w:rsidRPr="00916E69">
        <w:t>zpracovatel:</w:t>
      </w:r>
    </w:p>
    <w:p w14:paraId="120BBD4D" w14:textId="77777777" w:rsidR="00A21E07" w:rsidRPr="00916E69" w:rsidRDefault="00A21E07" w:rsidP="00A21E07">
      <w:pPr>
        <w:pStyle w:val="0Calibrizakladnitext"/>
        <w:jc w:val="right"/>
      </w:pPr>
      <w:r w:rsidRPr="00916E69">
        <w:t>ARCHUM architekti s.r.o.</w:t>
      </w:r>
    </w:p>
    <w:p w14:paraId="6769F129" w14:textId="77777777" w:rsidR="00A21E07" w:rsidRPr="00A40984" w:rsidRDefault="00A21E07" w:rsidP="00A21E07">
      <w:pPr>
        <w:pStyle w:val="0Calibrizakladnitext"/>
        <w:jc w:val="right"/>
        <w:rPr>
          <w:lang w:val="cs-CZ"/>
        </w:rPr>
      </w:pPr>
      <w:r w:rsidRPr="00916E69">
        <w:t xml:space="preserve">Oldřichova </w:t>
      </w:r>
      <w:r>
        <w:rPr>
          <w:lang w:val="cs-CZ"/>
        </w:rPr>
        <w:t>299</w:t>
      </w:r>
      <w:r w:rsidRPr="00916E69">
        <w:t>/</w:t>
      </w:r>
      <w:r>
        <w:rPr>
          <w:lang w:val="cs-CZ"/>
        </w:rPr>
        <w:t>23</w:t>
      </w:r>
    </w:p>
    <w:p w14:paraId="6655A8F4" w14:textId="77777777" w:rsidR="00A21E07" w:rsidRPr="00916E69" w:rsidRDefault="00A21E07" w:rsidP="00A21E07">
      <w:pPr>
        <w:pStyle w:val="0Calibrizakladnitext"/>
        <w:jc w:val="right"/>
      </w:pPr>
      <w:r w:rsidRPr="00916E69">
        <w:t>128 00 Praha 2</w:t>
      </w:r>
    </w:p>
    <w:p w14:paraId="7F3F8A87" w14:textId="77777777" w:rsidR="00A21E07" w:rsidRPr="00916E69" w:rsidRDefault="00A21E07" w:rsidP="00A21E07">
      <w:pPr>
        <w:pStyle w:val="0Calibrizakladnitext"/>
        <w:jc w:val="right"/>
      </w:pPr>
      <w:r w:rsidRPr="00916E69">
        <w:t>IČ: 01894871</w:t>
      </w:r>
    </w:p>
    <w:p w14:paraId="43B260D8" w14:textId="7362DBF0" w:rsidR="00A21E07" w:rsidRPr="00544F78" w:rsidRDefault="00A21E07" w:rsidP="00A21E07">
      <w:pPr>
        <w:pStyle w:val="0Calibrizakladnitext"/>
        <w:jc w:val="right"/>
      </w:pPr>
      <w:r w:rsidRPr="00916E69">
        <w:t xml:space="preserve">Ing. arch. </w:t>
      </w:r>
      <w:r>
        <w:t>Šimon Vojtík</w:t>
      </w:r>
      <w:r w:rsidR="00692C1B">
        <w:rPr>
          <w:lang w:val="cs-CZ"/>
        </w:rPr>
        <w:t xml:space="preserve">, </w:t>
      </w:r>
      <w:proofErr w:type="spellStart"/>
      <w:r w:rsidR="00692C1B">
        <w:rPr>
          <w:lang w:val="cs-CZ"/>
        </w:rPr>
        <w:t>Ph.D</w:t>
      </w:r>
      <w:proofErr w:type="spellEnd"/>
      <w:r>
        <w:t>,</w:t>
      </w:r>
      <w:r w:rsidRPr="00916E69">
        <w:t xml:space="preserve"> ČKA </w:t>
      </w:r>
      <w:r>
        <w:t>3827</w:t>
      </w:r>
    </w:p>
    <w:p w14:paraId="758DADE6" w14:textId="77777777" w:rsidR="00082588" w:rsidRDefault="00082588" w:rsidP="00A21E07">
      <w:pPr>
        <w:pStyle w:val="0Calibrizakladnitext"/>
      </w:pPr>
    </w:p>
    <w:p w14:paraId="5C0311E4" w14:textId="77777777" w:rsidR="00236FC4" w:rsidRDefault="00236FC4" w:rsidP="00082588">
      <w:pPr>
        <w:pStyle w:val="0Calibrizakladnitext"/>
        <w:jc w:val="right"/>
        <w:rPr>
          <w:b/>
          <w:sz w:val="22"/>
          <w:lang w:val="cs-CZ"/>
        </w:rPr>
      </w:pPr>
    </w:p>
    <w:p w14:paraId="7CD2424C" w14:textId="77777777" w:rsidR="00236FC4" w:rsidRDefault="00236FC4" w:rsidP="00082588">
      <w:pPr>
        <w:pStyle w:val="0Calibrizakladnitext"/>
        <w:jc w:val="right"/>
        <w:rPr>
          <w:b/>
          <w:sz w:val="22"/>
          <w:lang w:val="cs-CZ"/>
        </w:rPr>
      </w:pPr>
    </w:p>
    <w:p w14:paraId="57554152" w14:textId="2BBFB38B" w:rsidR="00082588" w:rsidRPr="00A21E07" w:rsidRDefault="004A733C" w:rsidP="00082588">
      <w:pPr>
        <w:pStyle w:val="0Calibrizakladnitext"/>
        <w:jc w:val="right"/>
        <w:rPr>
          <w:b/>
          <w:sz w:val="22"/>
          <w:lang w:val="cs-CZ"/>
        </w:rPr>
      </w:pPr>
      <w:r>
        <w:rPr>
          <w:b/>
          <w:sz w:val="22"/>
          <w:lang w:val="cs-CZ"/>
        </w:rPr>
        <w:t>září</w:t>
      </w:r>
      <w:bookmarkStart w:id="0" w:name="_GoBack"/>
      <w:bookmarkEnd w:id="0"/>
      <w:r w:rsidR="00FA19B3" w:rsidRPr="009243AE">
        <w:rPr>
          <w:b/>
          <w:sz w:val="22"/>
        </w:rPr>
        <w:t xml:space="preserve"> </w:t>
      </w:r>
      <w:r w:rsidR="00082588" w:rsidRPr="009243AE">
        <w:rPr>
          <w:b/>
          <w:sz w:val="22"/>
        </w:rPr>
        <w:t>202</w:t>
      </w:r>
      <w:r w:rsidR="00A21E07">
        <w:rPr>
          <w:b/>
          <w:sz w:val="22"/>
          <w:lang w:val="cs-CZ"/>
        </w:rPr>
        <w:t>4</w:t>
      </w:r>
    </w:p>
    <w:sdt>
      <w:sdtPr>
        <w:rPr>
          <w:rFonts w:ascii="Times New Roman" w:eastAsia="Times New Roman" w:hAnsi="Times New Roman" w:cs="Times New Roman"/>
          <w:color w:val="auto"/>
          <w:sz w:val="24"/>
          <w:szCs w:val="24"/>
        </w:rPr>
        <w:id w:val="1613934721"/>
        <w:docPartObj>
          <w:docPartGallery w:val="Table of Contents"/>
          <w:docPartUnique/>
        </w:docPartObj>
      </w:sdtPr>
      <w:sdtEndPr>
        <w:rPr>
          <w:bCs/>
        </w:rPr>
      </w:sdtEndPr>
      <w:sdtContent>
        <w:p w14:paraId="455E5492" w14:textId="4D3973B9" w:rsidR="00C3341C" w:rsidRPr="00FF7EE9" w:rsidRDefault="00C3341C">
          <w:pPr>
            <w:pStyle w:val="Nadpisobsahu"/>
            <w:rPr>
              <w:b/>
              <w:caps/>
              <w:color w:val="auto"/>
              <w:sz w:val="20"/>
              <w:szCs w:val="20"/>
            </w:rPr>
          </w:pPr>
          <w:r w:rsidRPr="00FF7EE9">
            <w:rPr>
              <w:b/>
              <w:caps/>
              <w:color w:val="auto"/>
              <w:sz w:val="20"/>
              <w:szCs w:val="20"/>
            </w:rPr>
            <w:t>Obsah</w:t>
          </w:r>
        </w:p>
        <w:p w14:paraId="218C0BCE" w14:textId="77777777" w:rsidR="00811436" w:rsidRDefault="00082588">
          <w:pPr>
            <w:pStyle w:val="Obsah1"/>
            <w:rPr>
              <w:rFonts w:eastAsiaTheme="minorEastAsia" w:cstheme="minorBidi"/>
              <w:b w:val="0"/>
              <w:bCs w:val="0"/>
              <w:caps w:val="0"/>
              <w:noProof/>
              <w:sz w:val="22"/>
              <w:szCs w:val="22"/>
            </w:rPr>
          </w:pPr>
          <w:r>
            <w:rPr>
              <w:iCs/>
            </w:rPr>
            <w:fldChar w:fldCharType="begin"/>
          </w:r>
          <w:r>
            <w:rPr>
              <w:iCs/>
            </w:rPr>
            <w:instrText xml:space="preserve"> TOC \o "1-2" \h \z \u </w:instrText>
          </w:r>
          <w:r>
            <w:rPr>
              <w:iCs/>
            </w:rPr>
            <w:fldChar w:fldCharType="separate"/>
          </w:r>
          <w:hyperlink w:anchor="_Toc160784238" w:history="1">
            <w:r w:rsidR="00811436" w:rsidRPr="00EE3E77">
              <w:rPr>
                <w:rStyle w:val="Hypertextovodkaz"/>
                <w:rFonts w:eastAsia="MS Gothic"/>
                <w:noProof/>
              </w:rPr>
              <w:t>ÚVOD</w:t>
            </w:r>
            <w:r w:rsidR="00811436">
              <w:rPr>
                <w:noProof/>
                <w:webHidden/>
              </w:rPr>
              <w:tab/>
            </w:r>
            <w:r w:rsidR="00811436">
              <w:rPr>
                <w:noProof/>
                <w:webHidden/>
              </w:rPr>
              <w:fldChar w:fldCharType="begin"/>
            </w:r>
            <w:r w:rsidR="00811436">
              <w:rPr>
                <w:noProof/>
                <w:webHidden/>
              </w:rPr>
              <w:instrText xml:space="preserve"> PAGEREF _Toc160784238 \h </w:instrText>
            </w:r>
            <w:r w:rsidR="00811436">
              <w:rPr>
                <w:noProof/>
                <w:webHidden/>
              </w:rPr>
            </w:r>
            <w:r w:rsidR="00811436">
              <w:rPr>
                <w:noProof/>
                <w:webHidden/>
              </w:rPr>
              <w:fldChar w:fldCharType="separate"/>
            </w:r>
            <w:r w:rsidR="00AC40C7">
              <w:rPr>
                <w:noProof/>
                <w:webHidden/>
              </w:rPr>
              <w:t>4</w:t>
            </w:r>
            <w:r w:rsidR="00811436">
              <w:rPr>
                <w:noProof/>
                <w:webHidden/>
              </w:rPr>
              <w:fldChar w:fldCharType="end"/>
            </w:r>
          </w:hyperlink>
        </w:p>
        <w:p w14:paraId="14ADB49B" w14:textId="77777777" w:rsidR="00811436" w:rsidRDefault="006E1E2D">
          <w:pPr>
            <w:pStyle w:val="Obsah2"/>
            <w:rPr>
              <w:rFonts w:eastAsiaTheme="minorEastAsia" w:cstheme="minorBidi"/>
              <w:smallCaps w:val="0"/>
              <w:noProof/>
              <w:sz w:val="22"/>
              <w:szCs w:val="22"/>
            </w:rPr>
          </w:pPr>
          <w:hyperlink w:anchor="_Toc160784239" w:history="1">
            <w:r w:rsidR="00811436" w:rsidRPr="00EE3E77">
              <w:rPr>
                <w:rStyle w:val="Hypertextovodkaz"/>
                <w:rFonts w:eastAsia="MS Gothic"/>
                <w:noProof/>
              </w:rPr>
              <w:t>DŮVODY POŘÍZENÍ ÚZEMNÍHO PLÁNU OBCE</w:t>
            </w:r>
            <w:r w:rsidR="00811436">
              <w:rPr>
                <w:noProof/>
                <w:webHidden/>
              </w:rPr>
              <w:tab/>
            </w:r>
            <w:r w:rsidR="00811436">
              <w:rPr>
                <w:noProof/>
                <w:webHidden/>
              </w:rPr>
              <w:fldChar w:fldCharType="begin"/>
            </w:r>
            <w:r w:rsidR="00811436">
              <w:rPr>
                <w:noProof/>
                <w:webHidden/>
              </w:rPr>
              <w:instrText xml:space="preserve"> PAGEREF _Toc160784239 \h </w:instrText>
            </w:r>
            <w:r w:rsidR="00811436">
              <w:rPr>
                <w:noProof/>
                <w:webHidden/>
              </w:rPr>
            </w:r>
            <w:r w:rsidR="00811436">
              <w:rPr>
                <w:noProof/>
                <w:webHidden/>
              </w:rPr>
              <w:fldChar w:fldCharType="separate"/>
            </w:r>
            <w:r w:rsidR="00AC40C7">
              <w:rPr>
                <w:noProof/>
                <w:webHidden/>
              </w:rPr>
              <w:t>4</w:t>
            </w:r>
            <w:r w:rsidR="00811436">
              <w:rPr>
                <w:noProof/>
                <w:webHidden/>
              </w:rPr>
              <w:fldChar w:fldCharType="end"/>
            </w:r>
          </w:hyperlink>
        </w:p>
        <w:p w14:paraId="66F65ED2" w14:textId="77777777" w:rsidR="00811436" w:rsidRDefault="006E1E2D">
          <w:pPr>
            <w:pStyle w:val="Obsah2"/>
            <w:rPr>
              <w:rFonts w:eastAsiaTheme="minorEastAsia" w:cstheme="minorBidi"/>
              <w:smallCaps w:val="0"/>
              <w:noProof/>
              <w:sz w:val="22"/>
              <w:szCs w:val="22"/>
            </w:rPr>
          </w:pPr>
          <w:hyperlink w:anchor="_Toc160784240" w:history="1">
            <w:r w:rsidR="00811436" w:rsidRPr="00EE3E77">
              <w:rPr>
                <w:rStyle w:val="Hypertextovodkaz"/>
                <w:rFonts w:eastAsia="MS Gothic"/>
                <w:noProof/>
              </w:rPr>
              <w:t>HLAVNÍ CÍLE ŘEŠENÍ</w:t>
            </w:r>
            <w:r w:rsidR="00811436">
              <w:rPr>
                <w:noProof/>
                <w:webHidden/>
              </w:rPr>
              <w:tab/>
            </w:r>
            <w:r w:rsidR="00811436">
              <w:rPr>
                <w:noProof/>
                <w:webHidden/>
              </w:rPr>
              <w:fldChar w:fldCharType="begin"/>
            </w:r>
            <w:r w:rsidR="00811436">
              <w:rPr>
                <w:noProof/>
                <w:webHidden/>
              </w:rPr>
              <w:instrText xml:space="preserve"> PAGEREF _Toc160784240 \h </w:instrText>
            </w:r>
            <w:r w:rsidR="00811436">
              <w:rPr>
                <w:noProof/>
                <w:webHidden/>
              </w:rPr>
            </w:r>
            <w:r w:rsidR="00811436">
              <w:rPr>
                <w:noProof/>
                <w:webHidden/>
              </w:rPr>
              <w:fldChar w:fldCharType="separate"/>
            </w:r>
            <w:r w:rsidR="00AC40C7">
              <w:rPr>
                <w:noProof/>
                <w:webHidden/>
              </w:rPr>
              <w:t>4</w:t>
            </w:r>
            <w:r w:rsidR="00811436">
              <w:rPr>
                <w:noProof/>
                <w:webHidden/>
              </w:rPr>
              <w:fldChar w:fldCharType="end"/>
            </w:r>
          </w:hyperlink>
        </w:p>
        <w:p w14:paraId="14A08731" w14:textId="77777777" w:rsidR="00811436" w:rsidRDefault="006E1E2D">
          <w:pPr>
            <w:pStyle w:val="Obsah2"/>
            <w:rPr>
              <w:rFonts w:eastAsiaTheme="minorEastAsia" w:cstheme="minorBidi"/>
              <w:smallCaps w:val="0"/>
              <w:noProof/>
              <w:sz w:val="22"/>
              <w:szCs w:val="22"/>
            </w:rPr>
          </w:pPr>
          <w:hyperlink w:anchor="_Toc160784241" w:history="1">
            <w:r w:rsidR="00811436" w:rsidRPr="00EE3E77">
              <w:rPr>
                <w:rStyle w:val="Hypertextovodkaz"/>
                <w:rFonts w:eastAsia="MS Gothic"/>
                <w:noProof/>
              </w:rPr>
              <w:t>ZÁKLADNÍ CHARAKTERISTIKA ŘEŠENÉHO ÚZEMÍ</w:t>
            </w:r>
            <w:r w:rsidR="00811436">
              <w:rPr>
                <w:noProof/>
                <w:webHidden/>
              </w:rPr>
              <w:tab/>
            </w:r>
            <w:r w:rsidR="00811436">
              <w:rPr>
                <w:noProof/>
                <w:webHidden/>
              </w:rPr>
              <w:fldChar w:fldCharType="begin"/>
            </w:r>
            <w:r w:rsidR="00811436">
              <w:rPr>
                <w:noProof/>
                <w:webHidden/>
              </w:rPr>
              <w:instrText xml:space="preserve"> PAGEREF _Toc160784241 \h </w:instrText>
            </w:r>
            <w:r w:rsidR="00811436">
              <w:rPr>
                <w:noProof/>
                <w:webHidden/>
              </w:rPr>
            </w:r>
            <w:r w:rsidR="00811436">
              <w:rPr>
                <w:noProof/>
                <w:webHidden/>
              </w:rPr>
              <w:fldChar w:fldCharType="separate"/>
            </w:r>
            <w:r w:rsidR="00AC40C7">
              <w:rPr>
                <w:noProof/>
                <w:webHidden/>
              </w:rPr>
              <w:t>4</w:t>
            </w:r>
            <w:r w:rsidR="00811436">
              <w:rPr>
                <w:noProof/>
                <w:webHidden/>
              </w:rPr>
              <w:fldChar w:fldCharType="end"/>
            </w:r>
          </w:hyperlink>
        </w:p>
        <w:p w14:paraId="6D6F21AA" w14:textId="77777777" w:rsidR="00811436" w:rsidRDefault="006E1E2D">
          <w:pPr>
            <w:pStyle w:val="Obsah2"/>
            <w:rPr>
              <w:rFonts w:eastAsiaTheme="minorEastAsia" w:cstheme="minorBidi"/>
              <w:smallCaps w:val="0"/>
              <w:noProof/>
              <w:sz w:val="22"/>
              <w:szCs w:val="22"/>
            </w:rPr>
          </w:pPr>
          <w:hyperlink w:anchor="_Toc160784242" w:history="1">
            <w:r w:rsidR="00811436" w:rsidRPr="00EE3E77">
              <w:rPr>
                <w:rStyle w:val="Hypertextovodkaz"/>
                <w:rFonts w:eastAsia="MS Gothic"/>
                <w:noProof/>
              </w:rPr>
              <w:t>ŠIRŠÍ VZTAHY</w:t>
            </w:r>
            <w:r w:rsidR="00811436">
              <w:rPr>
                <w:noProof/>
                <w:webHidden/>
              </w:rPr>
              <w:tab/>
            </w:r>
            <w:r w:rsidR="00811436">
              <w:rPr>
                <w:noProof/>
                <w:webHidden/>
              </w:rPr>
              <w:fldChar w:fldCharType="begin"/>
            </w:r>
            <w:r w:rsidR="00811436">
              <w:rPr>
                <w:noProof/>
                <w:webHidden/>
              </w:rPr>
              <w:instrText xml:space="preserve"> PAGEREF _Toc160784242 \h </w:instrText>
            </w:r>
            <w:r w:rsidR="00811436">
              <w:rPr>
                <w:noProof/>
                <w:webHidden/>
              </w:rPr>
            </w:r>
            <w:r w:rsidR="00811436">
              <w:rPr>
                <w:noProof/>
                <w:webHidden/>
              </w:rPr>
              <w:fldChar w:fldCharType="separate"/>
            </w:r>
            <w:r w:rsidR="00AC40C7">
              <w:rPr>
                <w:noProof/>
                <w:webHidden/>
              </w:rPr>
              <w:t>4</w:t>
            </w:r>
            <w:r w:rsidR="00811436">
              <w:rPr>
                <w:noProof/>
                <w:webHidden/>
              </w:rPr>
              <w:fldChar w:fldCharType="end"/>
            </w:r>
          </w:hyperlink>
        </w:p>
        <w:p w14:paraId="5B6B5FCE" w14:textId="77777777" w:rsidR="00811436" w:rsidRDefault="006E1E2D">
          <w:pPr>
            <w:pStyle w:val="Obsah2"/>
            <w:rPr>
              <w:rFonts w:eastAsiaTheme="minorEastAsia" w:cstheme="minorBidi"/>
              <w:smallCaps w:val="0"/>
              <w:noProof/>
              <w:sz w:val="22"/>
              <w:szCs w:val="22"/>
            </w:rPr>
          </w:pPr>
          <w:hyperlink w:anchor="_Toc160784243" w:history="1">
            <w:r w:rsidR="00811436" w:rsidRPr="00EE3E77">
              <w:rPr>
                <w:rStyle w:val="Hypertextovodkaz"/>
                <w:rFonts w:eastAsia="MS Gothic"/>
                <w:noProof/>
              </w:rPr>
              <w:t>METODA ZPRACOVÁNÍ</w:t>
            </w:r>
            <w:r w:rsidR="00811436">
              <w:rPr>
                <w:noProof/>
                <w:webHidden/>
              </w:rPr>
              <w:tab/>
            </w:r>
            <w:r w:rsidR="00811436">
              <w:rPr>
                <w:noProof/>
                <w:webHidden/>
              </w:rPr>
              <w:fldChar w:fldCharType="begin"/>
            </w:r>
            <w:r w:rsidR="00811436">
              <w:rPr>
                <w:noProof/>
                <w:webHidden/>
              </w:rPr>
              <w:instrText xml:space="preserve"> PAGEREF _Toc160784243 \h </w:instrText>
            </w:r>
            <w:r w:rsidR="00811436">
              <w:rPr>
                <w:noProof/>
                <w:webHidden/>
              </w:rPr>
            </w:r>
            <w:r w:rsidR="00811436">
              <w:rPr>
                <w:noProof/>
                <w:webHidden/>
              </w:rPr>
              <w:fldChar w:fldCharType="separate"/>
            </w:r>
            <w:r w:rsidR="00AC40C7">
              <w:rPr>
                <w:noProof/>
                <w:webHidden/>
              </w:rPr>
              <w:t>5</w:t>
            </w:r>
            <w:r w:rsidR="00811436">
              <w:rPr>
                <w:noProof/>
                <w:webHidden/>
              </w:rPr>
              <w:fldChar w:fldCharType="end"/>
            </w:r>
          </w:hyperlink>
        </w:p>
        <w:p w14:paraId="41475527" w14:textId="77777777" w:rsidR="00811436" w:rsidRDefault="006E1E2D">
          <w:pPr>
            <w:pStyle w:val="Obsah1"/>
            <w:rPr>
              <w:rFonts w:eastAsiaTheme="minorEastAsia" w:cstheme="minorBidi"/>
              <w:b w:val="0"/>
              <w:bCs w:val="0"/>
              <w:caps w:val="0"/>
              <w:noProof/>
              <w:sz w:val="22"/>
              <w:szCs w:val="22"/>
            </w:rPr>
          </w:pPr>
          <w:hyperlink w:anchor="_Toc160784244" w:history="1">
            <w:r w:rsidR="00811436" w:rsidRPr="00EE3E77">
              <w:rPr>
                <w:rStyle w:val="Hypertextovodkaz"/>
                <w:rFonts w:eastAsia="MS Gothic"/>
                <w:noProof/>
                <w14:scene3d>
                  <w14:camera w14:prst="orthographicFront"/>
                  <w14:lightRig w14:rig="threePt" w14:dir="t">
                    <w14:rot w14:lat="0" w14:lon="0" w14:rev="0"/>
                  </w14:lightRig>
                </w14:scene3d>
              </w:rPr>
              <w:t>A</w:t>
            </w:r>
            <w:r w:rsidR="00811436">
              <w:rPr>
                <w:rFonts w:eastAsiaTheme="minorEastAsia" w:cstheme="minorBidi"/>
                <w:b w:val="0"/>
                <w:bCs w:val="0"/>
                <w:caps w:val="0"/>
                <w:noProof/>
                <w:sz w:val="22"/>
                <w:szCs w:val="22"/>
              </w:rPr>
              <w:tab/>
            </w:r>
            <w:r w:rsidR="00811436" w:rsidRPr="00EE3E77">
              <w:rPr>
                <w:rStyle w:val="Hypertextovodkaz"/>
                <w:rFonts w:eastAsia="MS Gothic"/>
                <w:noProof/>
              </w:rPr>
              <w:t>Vymezení zastavěného území</w:t>
            </w:r>
            <w:r w:rsidR="00811436">
              <w:rPr>
                <w:noProof/>
                <w:webHidden/>
              </w:rPr>
              <w:tab/>
            </w:r>
            <w:r w:rsidR="00811436">
              <w:rPr>
                <w:noProof/>
                <w:webHidden/>
              </w:rPr>
              <w:fldChar w:fldCharType="begin"/>
            </w:r>
            <w:r w:rsidR="00811436">
              <w:rPr>
                <w:noProof/>
                <w:webHidden/>
              </w:rPr>
              <w:instrText xml:space="preserve"> PAGEREF _Toc160784244 \h </w:instrText>
            </w:r>
            <w:r w:rsidR="00811436">
              <w:rPr>
                <w:noProof/>
                <w:webHidden/>
              </w:rPr>
            </w:r>
            <w:r w:rsidR="00811436">
              <w:rPr>
                <w:noProof/>
                <w:webHidden/>
              </w:rPr>
              <w:fldChar w:fldCharType="separate"/>
            </w:r>
            <w:r w:rsidR="00AC40C7">
              <w:rPr>
                <w:noProof/>
                <w:webHidden/>
              </w:rPr>
              <w:t>6</w:t>
            </w:r>
            <w:r w:rsidR="00811436">
              <w:rPr>
                <w:noProof/>
                <w:webHidden/>
              </w:rPr>
              <w:fldChar w:fldCharType="end"/>
            </w:r>
          </w:hyperlink>
        </w:p>
        <w:p w14:paraId="689A818C" w14:textId="77777777" w:rsidR="00811436" w:rsidRDefault="006E1E2D">
          <w:pPr>
            <w:pStyle w:val="Obsah2"/>
            <w:rPr>
              <w:rFonts w:eastAsiaTheme="minorEastAsia" w:cstheme="minorBidi"/>
              <w:smallCaps w:val="0"/>
              <w:noProof/>
              <w:sz w:val="22"/>
              <w:szCs w:val="22"/>
            </w:rPr>
          </w:pPr>
          <w:hyperlink w:anchor="_Toc160784245" w:history="1">
            <w:r w:rsidR="00811436" w:rsidRPr="00EE3E77">
              <w:rPr>
                <w:rStyle w:val="Hypertextovodkaz"/>
                <w:rFonts w:eastAsia="MS Gothic"/>
                <w:noProof/>
              </w:rPr>
              <w:t>A.1</w:t>
            </w:r>
            <w:r w:rsidR="00811436">
              <w:rPr>
                <w:rFonts w:eastAsiaTheme="minorEastAsia" w:cstheme="minorBidi"/>
                <w:smallCaps w:val="0"/>
                <w:noProof/>
                <w:sz w:val="22"/>
                <w:szCs w:val="22"/>
              </w:rPr>
              <w:tab/>
            </w:r>
            <w:r w:rsidR="00811436" w:rsidRPr="00EE3E77">
              <w:rPr>
                <w:rStyle w:val="Hypertextovodkaz"/>
                <w:rFonts w:eastAsia="MS Gothic"/>
                <w:noProof/>
              </w:rPr>
              <w:t>VYMEZENÍ ŘEŠENÉHO ÚZEMÍ</w:t>
            </w:r>
            <w:r w:rsidR="00811436">
              <w:rPr>
                <w:noProof/>
                <w:webHidden/>
              </w:rPr>
              <w:tab/>
            </w:r>
            <w:r w:rsidR="00811436">
              <w:rPr>
                <w:noProof/>
                <w:webHidden/>
              </w:rPr>
              <w:fldChar w:fldCharType="begin"/>
            </w:r>
            <w:r w:rsidR="00811436">
              <w:rPr>
                <w:noProof/>
                <w:webHidden/>
              </w:rPr>
              <w:instrText xml:space="preserve"> PAGEREF _Toc160784245 \h </w:instrText>
            </w:r>
            <w:r w:rsidR="00811436">
              <w:rPr>
                <w:noProof/>
                <w:webHidden/>
              </w:rPr>
            </w:r>
            <w:r w:rsidR="00811436">
              <w:rPr>
                <w:noProof/>
                <w:webHidden/>
              </w:rPr>
              <w:fldChar w:fldCharType="separate"/>
            </w:r>
            <w:r w:rsidR="00AC40C7">
              <w:rPr>
                <w:noProof/>
                <w:webHidden/>
              </w:rPr>
              <w:t>6</w:t>
            </w:r>
            <w:r w:rsidR="00811436">
              <w:rPr>
                <w:noProof/>
                <w:webHidden/>
              </w:rPr>
              <w:fldChar w:fldCharType="end"/>
            </w:r>
          </w:hyperlink>
        </w:p>
        <w:p w14:paraId="0A68C389" w14:textId="77777777" w:rsidR="00811436" w:rsidRDefault="006E1E2D">
          <w:pPr>
            <w:pStyle w:val="Obsah2"/>
            <w:rPr>
              <w:rFonts w:eastAsiaTheme="minorEastAsia" w:cstheme="minorBidi"/>
              <w:smallCaps w:val="0"/>
              <w:noProof/>
              <w:sz w:val="22"/>
              <w:szCs w:val="22"/>
            </w:rPr>
          </w:pPr>
          <w:hyperlink w:anchor="_Toc160784246" w:history="1">
            <w:r w:rsidR="00811436" w:rsidRPr="00EE3E77">
              <w:rPr>
                <w:rStyle w:val="Hypertextovodkaz"/>
                <w:rFonts w:eastAsia="MS Gothic"/>
                <w:noProof/>
              </w:rPr>
              <w:t>A.2</w:t>
            </w:r>
            <w:r w:rsidR="00811436">
              <w:rPr>
                <w:rFonts w:eastAsiaTheme="minorEastAsia" w:cstheme="minorBidi"/>
                <w:smallCaps w:val="0"/>
                <w:noProof/>
                <w:sz w:val="22"/>
                <w:szCs w:val="22"/>
              </w:rPr>
              <w:tab/>
            </w:r>
            <w:r w:rsidR="00811436" w:rsidRPr="00EE3E77">
              <w:rPr>
                <w:rStyle w:val="Hypertextovodkaz"/>
                <w:rFonts w:eastAsia="MS Gothic"/>
                <w:noProof/>
              </w:rPr>
              <w:t>VYMEZENÍ ZASTAVĚNÉHO ÚZEMÍ</w:t>
            </w:r>
            <w:r w:rsidR="00811436">
              <w:rPr>
                <w:noProof/>
                <w:webHidden/>
              </w:rPr>
              <w:tab/>
            </w:r>
            <w:r w:rsidR="00811436">
              <w:rPr>
                <w:noProof/>
                <w:webHidden/>
              </w:rPr>
              <w:fldChar w:fldCharType="begin"/>
            </w:r>
            <w:r w:rsidR="00811436">
              <w:rPr>
                <w:noProof/>
                <w:webHidden/>
              </w:rPr>
              <w:instrText xml:space="preserve"> PAGEREF _Toc160784246 \h </w:instrText>
            </w:r>
            <w:r w:rsidR="00811436">
              <w:rPr>
                <w:noProof/>
                <w:webHidden/>
              </w:rPr>
            </w:r>
            <w:r w:rsidR="00811436">
              <w:rPr>
                <w:noProof/>
                <w:webHidden/>
              </w:rPr>
              <w:fldChar w:fldCharType="separate"/>
            </w:r>
            <w:r w:rsidR="00AC40C7">
              <w:rPr>
                <w:noProof/>
                <w:webHidden/>
              </w:rPr>
              <w:t>6</w:t>
            </w:r>
            <w:r w:rsidR="00811436">
              <w:rPr>
                <w:noProof/>
                <w:webHidden/>
              </w:rPr>
              <w:fldChar w:fldCharType="end"/>
            </w:r>
          </w:hyperlink>
        </w:p>
        <w:p w14:paraId="702212EB" w14:textId="77777777" w:rsidR="00811436" w:rsidRDefault="006E1E2D">
          <w:pPr>
            <w:pStyle w:val="Obsah1"/>
            <w:rPr>
              <w:rFonts w:eastAsiaTheme="minorEastAsia" w:cstheme="minorBidi"/>
              <w:b w:val="0"/>
              <w:bCs w:val="0"/>
              <w:caps w:val="0"/>
              <w:noProof/>
              <w:sz w:val="22"/>
              <w:szCs w:val="22"/>
            </w:rPr>
          </w:pPr>
          <w:hyperlink w:anchor="_Toc160784247" w:history="1">
            <w:r w:rsidR="00811436" w:rsidRPr="00EE3E77">
              <w:rPr>
                <w:rStyle w:val="Hypertextovodkaz"/>
                <w:rFonts w:eastAsia="MS Gothic"/>
                <w:noProof/>
                <w14:scene3d>
                  <w14:camera w14:prst="orthographicFront"/>
                  <w14:lightRig w14:rig="threePt" w14:dir="t">
                    <w14:rot w14:lat="0" w14:lon="0" w14:rev="0"/>
                  </w14:lightRig>
                </w14:scene3d>
              </w:rPr>
              <w:t>B</w:t>
            </w:r>
            <w:r w:rsidR="00811436">
              <w:rPr>
                <w:rFonts w:eastAsiaTheme="minorEastAsia" w:cstheme="minorBidi"/>
                <w:b w:val="0"/>
                <w:bCs w:val="0"/>
                <w:caps w:val="0"/>
                <w:noProof/>
                <w:sz w:val="22"/>
                <w:szCs w:val="22"/>
              </w:rPr>
              <w:tab/>
            </w:r>
            <w:r w:rsidR="00811436" w:rsidRPr="00EE3E77">
              <w:rPr>
                <w:rStyle w:val="Hypertextovodkaz"/>
                <w:rFonts w:eastAsia="MS Gothic"/>
                <w:noProof/>
              </w:rPr>
              <w:t>Základní koncepce rozvoje území</w:t>
            </w:r>
            <w:r w:rsidR="00811436">
              <w:rPr>
                <w:noProof/>
                <w:webHidden/>
              </w:rPr>
              <w:tab/>
            </w:r>
            <w:r w:rsidR="00811436">
              <w:rPr>
                <w:noProof/>
                <w:webHidden/>
              </w:rPr>
              <w:fldChar w:fldCharType="begin"/>
            </w:r>
            <w:r w:rsidR="00811436">
              <w:rPr>
                <w:noProof/>
                <w:webHidden/>
              </w:rPr>
              <w:instrText xml:space="preserve"> PAGEREF _Toc160784247 \h </w:instrText>
            </w:r>
            <w:r w:rsidR="00811436">
              <w:rPr>
                <w:noProof/>
                <w:webHidden/>
              </w:rPr>
            </w:r>
            <w:r w:rsidR="00811436">
              <w:rPr>
                <w:noProof/>
                <w:webHidden/>
              </w:rPr>
              <w:fldChar w:fldCharType="separate"/>
            </w:r>
            <w:r w:rsidR="00AC40C7">
              <w:rPr>
                <w:noProof/>
                <w:webHidden/>
              </w:rPr>
              <w:t>6</w:t>
            </w:r>
            <w:r w:rsidR="00811436">
              <w:rPr>
                <w:noProof/>
                <w:webHidden/>
              </w:rPr>
              <w:fldChar w:fldCharType="end"/>
            </w:r>
          </w:hyperlink>
        </w:p>
        <w:p w14:paraId="663CAB65" w14:textId="77777777" w:rsidR="00811436" w:rsidRDefault="006E1E2D">
          <w:pPr>
            <w:pStyle w:val="Obsah2"/>
            <w:rPr>
              <w:rFonts w:eastAsiaTheme="minorEastAsia" w:cstheme="minorBidi"/>
              <w:smallCaps w:val="0"/>
              <w:noProof/>
              <w:sz w:val="22"/>
              <w:szCs w:val="22"/>
            </w:rPr>
          </w:pPr>
          <w:hyperlink w:anchor="_Toc160784248" w:history="1">
            <w:r w:rsidR="00811436" w:rsidRPr="00EE3E77">
              <w:rPr>
                <w:rStyle w:val="Hypertextovodkaz"/>
                <w:rFonts w:eastAsia="MS Gothic"/>
                <w:noProof/>
              </w:rPr>
              <w:t>B.1</w:t>
            </w:r>
            <w:r w:rsidR="00811436">
              <w:rPr>
                <w:rFonts w:eastAsiaTheme="minorEastAsia" w:cstheme="minorBidi"/>
                <w:smallCaps w:val="0"/>
                <w:noProof/>
                <w:sz w:val="22"/>
                <w:szCs w:val="22"/>
              </w:rPr>
              <w:tab/>
            </w:r>
            <w:r w:rsidR="00811436" w:rsidRPr="00EE3E77">
              <w:rPr>
                <w:rStyle w:val="Hypertextovodkaz"/>
                <w:rFonts w:eastAsia="MS Gothic"/>
                <w:noProof/>
              </w:rPr>
              <w:t>ZÁKLADNÍ KONCEPCE ROZVOJE ÚZEMÍ</w:t>
            </w:r>
            <w:r w:rsidR="00811436">
              <w:rPr>
                <w:noProof/>
                <w:webHidden/>
              </w:rPr>
              <w:tab/>
            </w:r>
            <w:r w:rsidR="00811436">
              <w:rPr>
                <w:noProof/>
                <w:webHidden/>
              </w:rPr>
              <w:fldChar w:fldCharType="begin"/>
            </w:r>
            <w:r w:rsidR="00811436">
              <w:rPr>
                <w:noProof/>
                <w:webHidden/>
              </w:rPr>
              <w:instrText xml:space="preserve"> PAGEREF _Toc160784248 \h </w:instrText>
            </w:r>
            <w:r w:rsidR="00811436">
              <w:rPr>
                <w:noProof/>
                <w:webHidden/>
              </w:rPr>
            </w:r>
            <w:r w:rsidR="00811436">
              <w:rPr>
                <w:noProof/>
                <w:webHidden/>
              </w:rPr>
              <w:fldChar w:fldCharType="separate"/>
            </w:r>
            <w:r w:rsidR="00AC40C7">
              <w:rPr>
                <w:noProof/>
                <w:webHidden/>
              </w:rPr>
              <w:t>6</w:t>
            </w:r>
            <w:r w:rsidR="00811436">
              <w:rPr>
                <w:noProof/>
                <w:webHidden/>
              </w:rPr>
              <w:fldChar w:fldCharType="end"/>
            </w:r>
          </w:hyperlink>
        </w:p>
        <w:p w14:paraId="40881C6E" w14:textId="77777777" w:rsidR="00811436" w:rsidRDefault="006E1E2D">
          <w:pPr>
            <w:pStyle w:val="Obsah1"/>
            <w:rPr>
              <w:rFonts w:eastAsiaTheme="minorEastAsia" w:cstheme="minorBidi"/>
              <w:b w:val="0"/>
              <w:bCs w:val="0"/>
              <w:caps w:val="0"/>
              <w:noProof/>
              <w:sz w:val="22"/>
              <w:szCs w:val="22"/>
            </w:rPr>
          </w:pPr>
          <w:hyperlink w:anchor="_Toc160784249" w:history="1">
            <w:r w:rsidR="00811436" w:rsidRPr="00EE3E77">
              <w:rPr>
                <w:rStyle w:val="Hypertextovodkaz"/>
                <w:rFonts w:eastAsia="MS Gothic"/>
                <w:noProof/>
                <w14:scene3d>
                  <w14:camera w14:prst="orthographicFront"/>
                  <w14:lightRig w14:rig="threePt" w14:dir="t">
                    <w14:rot w14:lat="0" w14:lon="0" w14:rev="0"/>
                  </w14:lightRig>
                </w14:scene3d>
              </w:rPr>
              <w:t>C</w:t>
            </w:r>
            <w:r w:rsidR="00811436">
              <w:rPr>
                <w:rFonts w:eastAsiaTheme="minorEastAsia" w:cstheme="minorBidi"/>
                <w:b w:val="0"/>
                <w:bCs w:val="0"/>
                <w:caps w:val="0"/>
                <w:noProof/>
                <w:sz w:val="22"/>
                <w:szCs w:val="22"/>
              </w:rPr>
              <w:tab/>
            </w:r>
            <w:r w:rsidR="00811436" w:rsidRPr="00EE3E77">
              <w:rPr>
                <w:rStyle w:val="Hypertextovodkaz"/>
                <w:rFonts w:eastAsia="MS Gothic"/>
                <w:noProof/>
              </w:rPr>
              <w:t>URBANISTICKÁ KONCEPCE</w:t>
            </w:r>
            <w:r w:rsidR="00811436">
              <w:rPr>
                <w:noProof/>
                <w:webHidden/>
              </w:rPr>
              <w:tab/>
            </w:r>
            <w:r w:rsidR="00811436">
              <w:rPr>
                <w:noProof/>
                <w:webHidden/>
              </w:rPr>
              <w:fldChar w:fldCharType="begin"/>
            </w:r>
            <w:r w:rsidR="00811436">
              <w:rPr>
                <w:noProof/>
                <w:webHidden/>
              </w:rPr>
              <w:instrText xml:space="preserve"> PAGEREF _Toc160784249 \h </w:instrText>
            </w:r>
            <w:r w:rsidR="00811436">
              <w:rPr>
                <w:noProof/>
                <w:webHidden/>
              </w:rPr>
            </w:r>
            <w:r w:rsidR="00811436">
              <w:rPr>
                <w:noProof/>
                <w:webHidden/>
              </w:rPr>
              <w:fldChar w:fldCharType="separate"/>
            </w:r>
            <w:r w:rsidR="00AC40C7">
              <w:rPr>
                <w:noProof/>
                <w:webHidden/>
              </w:rPr>
              <w:t>7</w:t>
            </w:r>
            <w:r w:rsidR="00811436">
              <w:rPr>
                <w:noProof/>
                <w:webHidden/>
              </w:rPr>
              <w:fldChar w:fldCharType="end"/>
            </w:r>
          </w:hyperlink>
        </w:p>
        <w:p w14:paraId="40B78087" w14:textId="77777777" w:rsidR="00811436" w:rsidRDefault="006E1E2D">
          <w:pPr>
            <w:pStyle w:val="Obsah2"/>
            <w:rPr>
              <w:rFonts w:eastAsiaTheme="minorEastAsia" w:cstheme="minorBidi"/>
              <w:smallCaps w:val="0"/>
              <w:noProof/>
              <w:sz w:val="22"/>
              <w:szCs w:val="22"/>
            </w:rPr>
          </w:pPr>
          <w:hyperlink w:anchor="_Toc160784250" w:history="1">
            <w:r w:rsidR="00811436" w:rsidRPr="00EE3E77">
              <w:rPr>
                <w:rStyle w:val="Hypertextovodkaz"/>
                <w:rFonts w:eastAsia="MS Gothic"/>
                <w:noProof/>
              </w:rPr>
              <w:t>C.1</w:t>
            </w:r>
            <w:r w:rsidR="00811436">
              <w:rPr>
                <w:rFonts w:eastAsiaTheme="minorEastAsia" w:cstheme="minorBidi"/>
                <w:smallCaps w:val="0"/>
                <w:noProof/>
                <w:sz w:val="22"/>
                <w:szCs w:val="22"/>
              </w:rPr>
              <w:tab/>
            </w:r>
            <w:r w:rsidR="00811436" w:rsidRPr="00EE3E77">
              <w:rPr>
                <w:rStyle w:val="Hypertextovodkaz"/>
                <w:rFonts w:eastAsia="MS Gothic"/>
                <w:noProof/>
              </w:rPr>
              <w:t>URBANISTICKÁ KONCEPCE</w:t>
            </w:r>
            <w:r w:rsidR="00811436">
              <w:rPr>
                <w:noProof/>
                <w:webHidden/>
              </w:rPr>
              <w:tab/>
            </w:r>
            <w:r w:rsidR="00811436">
              <w:rPr>
                <w:noProof/>
                <w:webHidden/>
              </w:rPr>
              <w:fldChar w:fldCharType="begin"/>
            </w:r>
            <w:r w:rsidR="00811436">
              <w:rPr>
                <w:noProof/>
                <w:webHidden/>
              </w:rPr>
              <w:instrText xml:space="preserve"> PAGEREF _Toc160784250 \h </w:instrText>
            </w:r>
            <w:r w:rsidR="00811436">
              <w:rPr>
                <w:noProof/>
                <w:webHidden/>
              </w:rPr>
            </w:r>
            <w:r w:rsidR="00811436">
              <w:rPr>
                <w:noProof/>
                <w:webHidden/>
              </w:rPr>
              <w:fldChar w:fldCharType="separate"/>
            </w:r>
            <w:r w:rsidR="00AC40C7">
              <w:rPr>
                <w:noProof/>
                <w:webHidden/>
              </w:rPr>
              <w:t>7</w:t>
            </w:r>
            <w:r w:rsidR="00811436">
              <w:rPr>
                <w:noProof/>
                <w:webHidden/>
              </w:rPr>
              <w:fldChar w:fldCharType="end"/>
            </w:r>
          </w:hyperlink>
        </w:p>
        <w:p w14:paraId="5ACA8957" w14:textId="77777777" w:rsidR="00811436" w:rsidRDefault="006E1E2D">
          <w:pPr>
            <w:pStyle w:val="Obsah1"/>
            <w:rPr>
              <w:rFonts w:eastAsiaTheme="minorEastAsia" w:cstheme="minorBidi"/>
              <w:b w:val="0"/>
              <w:bCs w:val="0"/>
              <w:caps w:val="0"/>
              <w:noProof/>
              <w:sz w:val="22"/>
              <w:szCs w:val="22"/>
            </w:rPr>
          </w:pPr>
          <w:hyperlink w:anchor="_Toc160784251" w:history="1">
            <w:r w:rsidR="00811436" w:rsidRPr="00EE3E77">
              <w:rPr>
                <w:rStyle w:val="Hypertextovodkaz"/>
                <w:rFonts w:eastAsia="MS Gothic"/>
                <w:noProof/>
                <w14:scene3d>
                  <w14:camera w14:prst="orthographicFront"/>
                  <w14:lightRig w14:rig="threePt" w14:dir="t">
                    <w14:rot w14:lat="0" w14:lon="0" w14:rev="0"/>
                  </w14:lightRig>
                </w14:scene3d>
              </w:rPr>
              <w:t>D</w:t>
            </w:r>
            <w:r w:rsidR="00811436">
              <w:rPr>
                <w:rFonts w:eastAsiaTheme="minorEastAsia" w:cstheme="minorBidi"/>
                <w:b w:val="0"/>
                <w:bCs w:val="0"/>
                <w:caps w:val="0"/>
                <w:noProof/>
                <w:sz w:val="22"/>
                <w:szCs w:val="22"/>
              </w:rPr>
              <w:tab/>
            </w:r>
            <w:r w:rsidR="00811436" w:rsidRPr="00EE3E77">
              <w:rPr>
                <w:rStyle w:val="Hypertextovodkaz"/>
                <w:rFonts w:eastAsia="MS Gothic"/>
                <w:noProof/>
              </w:rPr>
              <w:t>Koncepce veřejné infrastruktury</w:t>
            </w:r>
            <w:r w:rsidR="00811436">
              <w:rPr>
                <w:noProof/>
                <w:webHidden/>
              </w:rPr>
              <w:tab/>
            </w:r>
            <w:r w:rsidR="00811436">
              <w:rPr>
                <w:noProof/>
                <w:webHidden/>
              </w:rPr>
              <w:fldChar w:fldCharType="begin"/>
            </w:r>
            <w:r w:rsidR="00811436">
              <w:rPr>
                <w:noProof/>
                <w:webHidden/>
              </w:rPr>
              <w:instrText xml:space="preserve"> PAGEREF _Toc160784251 \h </w:instrText>
            </w:r>
            <w:r w:rsidR="00811436">
              <w:rPr>
                <w:noProof/>
                <w:webHidden/>
              </w:rPr>
            </w:r>
            <w:r w:rsidR="00811436">
              <w:rPr>
                <w:noProof/>
                <w:webHidden/>
              </w:rPr>
              <w:fldChar w:fldCharType="separate"/>
            </w:r>
            <w:r w:rsidR="00AC40C7">
              <w:rPr>
                <w:noProof/>
                <w:webHidden/>
              </w:rPr>
              <w:t>9</w:t>
            </w:r>
            <w:r w:rsidR="00811436">
              <w:rPr>
                <w:noProof/>
                <w:webHidden/>
              </w:rPr>
              <w:fldChar w:fldCharType="end"/>
            </w:r>
          </w:hyperlink>
        </w:p>
        <w:p w14:paraId="2703C7B1" w14:textId="77777777" w:rsidR="00811436" w:rsidRDefault="006E1E2D">
          <w:pPr>
            <w:pStyle w:val="Obsah2"/>
            <w:rPr>
              <w:rFonts w:eastAsiaTheme="minorEastAsia" w:cstheme="minorBidi"/>
              <w:smallCaps w:val="0"/>
              <w:noProof/>
              <w:sz w:val="22"/>
              <w:szCs w:val="22"/>
            </w:rPr>
          </w:pPr>
          <w:hyperlink w:anchor="_Toc160784252" w:history="1">
            <w:r w:rsidR="00811436" w:rsidRPr="00EE3E77">
              <w:rPr>
                <w:rStyle w:val="Hypertextovodkaz"/>
                <w:rFonts w:eastAsia="MS Gothic"/>
                <w:noProof/>
              </w:rPr>
              <w:t>D.1</w:t>
            </w:r>
            <w:r w:rsidR="00811436">
              <w:rPr>
                <w:rFonts w:eastAsiaTheme="minorEastAsia" w:cstheme="minorBidi"/>
                <w:smallCaps w:val="0"/>
                <w:noProof/>
                <w:sz w:val="22"/>
                <w:szCs w:val="22"/>
              </w:rPr>
              <w:tab/>
            </w:r>
            <w:r w:rsidR="00811436" w:rsidRPr="00EE3E77">
              <w:rPr>
                <w:rStyle w:val="Hypertextovodkaz"/>
                <w:rFonts w:eastAsia="MS Gothic"/>
                <w:noProof/>
              </w:rPr>
              <w:t>NÁVRH KONCEPCE DOPRAVNÍHO ŘEŠENÍ</w:t>
            </w:r>
            <w:r w:rsidR="00811436">
              <w:rPr>
                <w:noProof/>
                <w:webHidden/>
              </w:rPr>
              <w:tab/>
            </w:r>
            <w:r w:rsidR="00811436">
              <w:rPr>
                <w:noProof/>
                <w:webHidden/>
              </w:rPr>
              <w:fldChar w:fldCharType="begin"/>
            </w:r>
            <w:r w:rsidR="00811436">
              <w:rPr>
                <w:noProof/>
                <w:webHidden/>
              </w:rPr>
              <w:instrText xml:space="preserve"> PAGEREF _Toc160784252 \h </w:instrText>
            </w:r>
            <w:r w:rsidR="00811436">
              <w:rPr>
                <w:noProof/>
                <w:webHidden/>
              </w:rPr>
            </w:r>
            <w:r w:rsidR="00811436">
              <w:rPr>
                <w:noProof/>
                <w:webHidden/>
              </w:rPr>
              <w:fldChar w:fldCharType="separate"/>
            </w:r>
            <w:r w:rsidR="00AC40C7">
              <w:rPr>
                <w:noProof/>
                <w:webHidden/>
              </w:rPr>
              <w:t>9</w:t>
            </w:r>
            <w:r w:rsidR="00811436">
              <w:rPr>
                <w:noProof/>
                <w:webHidden/>
              </w:rPr>
              <w:fldChar w:fldCharType="end"/>
            </w:r>
          </w:hyperlink>
        </w:p>
        <w:p w14:paraId="57109928" w14:textId="77777777" w:rsidR="00811436" w:rsidRDefault="006E1E2D">
          <w:pPr>
            <w:pStyle w:val="Obsah2"/>
            <w:rPr>
              <w:rFonts w:eastAsiaTheme="minorEastAsia" w:cstheme="minorBidi"/>
              <w:smallCaps w:val="0"/>
              <w:noProof/>
              <w:sz w:val="22"/>
              <w:szCs w:val="22"/>
            </w:rPr>
          </w:pPr>
          <w:hyperlink w:anchor="_Toc160784253" w:history="1">
            <w:r w:rsidR="00811436" w:rsidRPr="00EE3E77">
              <w:rPr>
                <w:rStyle w:val="Hypertextovodkaz"/>
                <w:rFonts w:eastAsia="MS Gothic"/>
                <w:noProof/>
              </w:rPr>
              <w:t>D.2</w:t>
            </w:r>
            <w:r w:rsidR="00811436">
              <w:rPr>
                <w:rFonts w:eastAsiaTheme="minorEastAsia" w:cstheme="minorBidi"/>
                <w:smallCaps w:val="0"/>
                <w:noProof/>
                <w:sz w:val="22"/>
                <w:szCs w:val="22"/>
              </w:rPr>
              <w:tab/>
            </w:r>
            <w:r w:rsidR="00811436" w:rsidRPr="00EE3E77">
              <w:rPr>
                <w:rStyle w:val="Hypertextovodkaz"/>
                <w:rFonts w:eastAsia="MS Gothic"/>
                <w:noProof/>
              </w:rPr>
              <w:t>NÁVRH KONCEPCE TECHNICKÉ INFRASTRUKTURY</w:t>
            </w:r>
            <w:r w:rsidR="00811436">
              <w:rPr>
                <w:noProof/>
                <w:webHidden/>
              </w:rPr>
              <w:tab/>
            </w:r>
            <w:r w:rsidR="00811436">
              <w:rPr>
                <w:noProof/>
                <w:webHidden/>
              </w:rPr>
              <w:fldChar w:fldCharType="begin"/>
            </w:r>
            <w:r w:rsidR="00811436">
              <w:rPr>
                <w:noProof/>
                <w:webHidden/>
              </w:rPr>
              <w:instrText xml:space="preserve"> PAGEREF _Toc160784253 \h </w:instrText>
            </w:r>
            <w:r w:rsidR="00811436">
              <w:rPr>
                <w:noProof/>
                <w:webHidden/>
              </w:rPr>
            </w:r>
            <w:r w:rsidR="00811436">
              <w:rPr>
                <w:noProof/>
                <w:webHidden/>
              </w:rPr>
              <w:fldChar w:fldCharType="separate"/>
            </w:r>
            <w:r w:rsidR="00AC40C7">
              <w:rPr>
                <w:noProof/>
                <w:webHidden/>
              </w:rPr>
              <w:t>10</w:t>
            </w:r>
            <w:r w:rsidR="00811436">
              <w:rPr>
                <w:noProof/>
                <w:webHidden/>
              </w:rPr>
              <w:fldChar w:fldCharType="end"/>
            </w:r>
          </w:hyperlink>
        </w:p>
        <w:p w14:paraId="32D074CA" w14:textId="77777777" w:rsidR="00811436" w:rsidRDefault="006E1E2D">
          <w:pPr>
            <w:pStyle w:val="Obsah1"/>
            <w:rPr>
              <w:rFonts w:eastAsiaTheme="minorEastAsia" w:cstheme="minorBidi"/>
              <w:b w:val="0"/>
              <w:bCs w:val="0"/>
              <w:caps w:val="0"/>
              <w:noProof/>
              <w:sz w:val="22"/>
              <w:szCs w:val="22"/>
            </w:rPr>
          </w:pPr>
          <w:hyperlink w:anchor="_Toc160784254" w:history="1">
            <w:r w:rsidR="00811436" w:rsidRPr="00EE3E77">
              <w:rPr>
                <w:rStyle w:val="Hypertextovodkaz"/>
                <w:rFonts w:eastAsia="MS Gothic"/>
                <w:noProof/>
                <w14:scene3d>
                  <w14:camera w14:prst="orthographicFront"/>
                  <w14:lightRig w14:rig="threePt" w14:dir="t">
                    <w14:rot w14:lat="0" w14:lon="0" w14:rev="0"/>
                  </w14:lightRig>
                </w14:scene3d>
              </w:rPr>
              <w:t>E</w:t>
            </w:r>
            <w:r w:rsidR="00811436">
              <w:rPr>
                <w:rFonts w:eastAsiaTheme="minorEastAsia" w:cstheme="minorBidi"/>
                <w:b w:val="0"/>
                <w:bCs w:val="0"/>
                <w:caps w:val="0"/>
                <w:noProof/>
                <w:sz w:val="22"/>
                <w:szCs w:val="22"/>
              </w:rPr>
              <w:tab/>
            </w:r>
            <w:r w:rsidR="00811436" w:rsidRPr="00EE3E77">
              <w:rPr>
                <w:rStyle w:val="Hypertextovodkaz"/>
                <w:rFonts w:eastAsia="MS Gothic"/>
                <w:noProof/>
              </w:rPr>
              <w:t>koncepce uspořádání krajiny</w:t>
            </w:r>
            <w:r w:rsidR="00811436">
              <w:rPr>
                <w:noProof/>
                <w:webHidden/>
              </w:rPr>
              <w:tab/>
            </w:r>
            <w:r w:rsidR="00811436">
              <w:rPr>
                <w:noProof/>
                <w:webHidden/>
              </w:rPr>
              <w:fldChar w:fldCharType="begin"/>
            </w:r>
            <w:r w:rsidR="00811436">
              <w:rPr>
                <w:noProof/>
                <w:webHidden/>
              </w:rPr>
              <w:instrText xml:space="preserve"> PAGEREF _Toc160784254 \h </w:instrText>
            </w:r>
            <w:r w:rsidR="00811436">
              <w:rPr>
                <w:noProof/>
                <w:webHidden/>
              </w:rPr>
            </w:r>
            <w:r w:rsidR="00811436">
              <w:rPr>
                <w:noProof/>
                <w:webHidden/>
              </w:rPr>
              <w:fldChar w:fldCharType="separate"/>
            </w:r>
            <w:r w:rsidR="00AC40C7">
              <w:rPr>
                <w:noProof/>
                <w:webHidden/>
              </w:rPr>
              <w:t>12</w:t>
            </w:r>
            <w:r w:rsidR="00811436">
              <w:rPr>
                <w:noProof/>
                <w:webHidden/>
              </w:rPr>
              <w:fldChar w:fldCharType="end"/>
            </w:r>
          </w:hyperlink>
        </w:p>
        <w:p w14:paraId="021D3A62" w14:textId="77777777" w:rsidR="00811436" w:rsidRDefault="006E1E2D">
          <w:pPr>
            <w:pStyle w:val="Obsah2"/>
            <w:rPr>
              <w:rFonts w:eastAsiaTheme="minorEastAsia" w:cstheme="minorBidi"/>
              <w:smallCaps w:val="0"/>
              <w:noProof/>
              <w:sz w:val="22"/>
              <w:szCs w:val="22"/>
            </w:rPr>
          </w:pPr>
          <w:hyperlink w:anchor="_Toc160784255" w:history="1">
            <w:r w:rsidR="00811436" w:rsidRPr="00EE3E77">
              <w:rPr>
                <w:rStyle w:val="Hypertextovodkaz"/>
                <w:rFonts w:eastAsia="MS Gothic"/>
                <w:noProof/>
              </w:rPr>
              <w:t>E.1</w:t>
            </w:r>
            <w:r w:rsidR="00811436">
              <w:rPr>
                <w:rFonts w:eastAsiaTheme="minorEastAsia" w:cstheme="minorBidi"/>
                <w:smallCaps w:val="0"/>
                <w:noProof/>
                <w:sz w:val="22"/>
                <w:szCs w:val="22"/>
              </w:rPr>
              <w:tab/>
            </w:r>
            <w:r w:rsidR="00811436" w:rsidRPr="00EE3E77">
              <w:rPr>
                <w:rStyle w:val="Hypertextovodkaz"/>
                <w:rFonts w:eastAsia="MS Gothic"/>
                <w:noProof/>
              </w:rPr>
              <w:t>PŘÍRODNÍ PODMÍNKY</w:t>
            </w:r>
            <w:r w:rsidR="00811436">
              <w:rPr>
                <w:noProof/>
                <w:webHidden/>
              </w:rPr>
              <w:tab/>
            </w:r>
            <w:r w:rsidR="00811436">
              <w:rPr>
                <w:noProof/>
                <w:webHidden/>
              </w:rPr>
              <w:fldChar w:fldCharType="begin"/>
            </w:r>
            <w:r w:rsidR="00811436">
              <w:rPr>
                <w:noProof/>
                <w:webHidden/>
              </w:rPr>
              <w:instrText xml:space="preserve"> PAGEREF _Toc160784255 \h </w:instrText>
            </w:r>
            <w:r w:rsidR="00811436">
              <w:rPr>
                <w:noProof/>
                <w:webHidden/>
              </w:rPr>
            </w:r>
            <w:r w:rsidR="00811436">
              <w:rPr>
                <w:noProof/>
                <w:webHidden/>
              </w:rPr>
              <w:fldChar w:fldCharType="separate"/>
            </w:r>
            <w:r w:rsidR="00AC40C7">
              <w:rPr>
                <w:noProof/>
                <w:webHidden/>
              </w:rPr>
              <w:t>12</w:t>
            </w:r>
            <w:r w:rsidR="00811436">
              <w:rPr>
                <w:noProof/>
                <w:webHidden/>
              </w:rPr>
              <w:fldChar w:fldCharType="end"/>
            </w:r>
          </w:hyperlink>
        </w:p>
        <w:p w14:paraId="365582A4" w14:textId="77777777" w:rsidR="00811436" w:rsidRDefault="006E1E2D">
          <w:pPr>
            <w:pStyle w:val="Obsah2"/>
            <w:rPr>
              <w:rFonts w:eastAsiaTheme="minorEastAsia" w:cstheme="minorBidi"/>
              <w:smallCaps w:val="0"/>
              <w:noProof/>
              <w:sz w:val="22"/>
              <w:szCs w:val="22"/>
            </w:rPr>
          </w:pPr>
          <w:hyperlink w:anchor="_Toc160784256" w:history="1">
            <w:r w:rsidR="00811436" w:rsidRPr="00EE3E77">
              <w:rPr>
                <w:rStyle w:val="Hypertextovodkaz"/>
                <w:rFonts w:eastAsia="MS Gothic"/>
                <w:noProof/>
              </w:rPr>
              <w:t>E.2</w:t>
            </w:r>
            <w:r w:rsidR="00811436">
              <w:rPr>
                <w:rFonts w:eastAsiaTheme="minorEastAsia" w:cstheme="minorBidi"/>
                <w:smallCaps w:val="0"/>
                <w:noProof/>
                <w:sz w:val="22"/>
                <w:szCs w:val="22"/>
              </w:rPr>
              <w:tab/>
            </w:r>
            <w:r w:rsidR="00811436" w:rsidRPr="00EE3E77">
              <w:rPr>
                <w:rStyle w:val="Hypertextovodkaz"/>
                <w:rFonts w:eastAsia="MS Gothic"/>
                <w:noProof/>
              </w:rPr>
              <w:t>ÚZEMNÍ SYSTÉM EKOLOGICKÉ STABILITY</w:t>
            </w:r>
            <w:r w:rsidR="00811436">
              <w:rPr>
                <w:noProof/>
                <w:webHidden/>
              </w:rPr>
              <w:tab/>
            </w:r>
            <w:r w:rsidR="00811436">
              <w:rPr>
                <w:noProof/>
                <w:webHidden/>
              </w:rPr>
              <w:fldChar w:fldCharType="begin"/>
            </w:r>
            <w:r w:rsidR="00811436">
              <w:rPr>
                <w:noProof/>
                <w:webHidden/>
              </w:rPr>
              <w:instrText xml:space="preserve"> PAGEREF _Toc160784256 \h </w:instrText>
            </w:r>
            <w:r w:rsidR="00811436">
              <w:rPr>
                <w:noProof/>
                <w:webHidden/>
              </w:rPr>
            </w:r>
            <w:r w:rsidR="00811436">
              <w:rPr>
                <w:noProof/>
                <w:webHidden/>
              </w:rPr>
              <w:fldChar w:fldCharType="separate"/>
            </w:r>
            <w:r w:rsidR="00AC40C7">
              <w:rPr>
                <w:noProof/>
                <w:webHidden/>
              </w:rPr>
              <w:t>14</w:t>
            </w:r>
            <w:r w:rsidR="00811436">
              <w:rPr>
                <w:noProof/>
                <w:webHidden/>
              </w:rPr>
              <w:fldChar w:fldCharType="end"/>
            </w:r>
          </w:hyperlink>
        </w:p>
        <w:p w14:paraId="09819A89" w14:textId="77777777" w:rsidR="00811436" w:rsidRDefault="006E1E2D">
          <w:pPr>
            <w:pStyle w:val="Obsah2"/>
            <w:rPr>
              <w:rFonts w:eastAsiaTheme="minorEastAsia" w:cstheme="minorBidi"/>
              <w:smallCaps w:val="0"/>
              <w:noProof/>
              <w:sz w:val="22"/>
              <w:szCs w:val="22"/>
            </w:rPr>
          </w:pPr>
          <w:hyperlink w:anchor="_Toc160784257" w:history="1">
            <w:r w:rsidR="00811436" w:rsidRPr="00EE3E77">
              <w:rPr>
                <w:rStyle w:val="Hypertextovodkaz"/>
                <w:rFonts w:eastAsia="MS Gothic"/>
                <w:noProof/>
              </w:rPr>
              <w:t>E.3</w:t>
            </w:r>
            <w:r w:rsidR="00811436">
              <w:rPr>
                <w:rFonts w:eastAsiaTheme="minorEastAsia" w:cstheme="minorBidi"/>
                <w:smallCaps w:val="0"/>
                <w:noProof/>
                <w:sz w:val="22"/>
                <w:szCs w:val="22"/>
              </w:rPr>
              <w:tab/>
            </w:r>
            <w:r w:rsidR="00811436" w:rsidRPr="00EE3E77">
              <w:rPr>
                <w:rStyle w:val="Hypertextovodkaz"/>
                <w:rFonts w:eastAsia="MS Gothic"/>
                <w:noProof/>
              </w:rPr>
              <w:t>KRAJINA</w:t>
            </w:r>
            <w:r w:rsidR="00811436">
              <w:rPr>
                <w:noProof/>
                <w:webHidden/>
              </w:rPr>
              <w:tab/>
            </w:r>
            <w:r w:rsidR="00811436">
              <w:rPr>
                <w:noProof/>
                <w:webHidden/>
              </w:rPr>
              <w:fldChar w:fldCharType="begin"/>
            </w:r>
            <w:r w:rsidR="00811436">
              <w:rPr>
                <w:noProof/>
                <w:webHidden/>
              </w:rPr>
              <w:instrText xml:space="preserve"> PAGEREF _Toc160784257 \h </w:instrText>
            </w:r>
            <w:r w:rsidR="00811436">
              <w:rPr>
                <w:noProof/>
                <w:webHidden/>
              </w:rPr>
            </w:r>
            <w:r w:rsidR="00811436">
              <w:rPr>
                <w:noProof/>
                <w:webHidden/>
              </w:rPr>
              <w:fldChar w:fldCharType="separate"/>
            </w:r>
            <w:r w:rsidR="00AC40C7">
              <w:rPr>
                <w:noProof/>
                <w:webHidden/>
              </w:rPr>
              <w:t>17</w:t>
            </w:r>
            <w:r w:rsidR="00811436">
              <w:rPr>
                <w:noProof/>
                <w:webHidden/>
              </w:rPr>
              <w:fldChar w:fldCharType="end"/>
            </w:r>
          </w:hyperlink>
        </w:p>
        <w:p w14:paraId="4C1232CA" w14:textId="77777777" w:rsidR="00811436" w:rsidRDefault="006E1E2D">
          <w:pPr>
            <w:pStyle w:val="Obsah2"/>
            <w:rPr>
              <w:rFonts w:eastAsiaTheme="minorEastAsia" w:cstheme="minorBidi"/>
              <w:smallCaps w:val="0"/>
              <w:noProof/>
              <w:sz w:val="22"/>
              <w:szCs w:val="22"/>
            </w:rPr>
          </w:pPr>
          <w:hyperlink w:anchor="_Toc160784258" w:history="1">
            <w:r w:rsidR="00811436" w:rsidRPr="00EE3E77">
              <w:rPr>
                <w:rStyle w:val="Hypertextovodkaz"/>
                <w:rFonts w:eastAsia="MS Gothic"/>
                <w:noProof/>
              </w:rPr>
              <w:t>E.4</w:t>
            </w:r>
            <w:r w:rsidR="00811436">
              <w:rPr>
                <w:rFonts w:eastAsiaTheme="minorEastAsia" w:cstheme="minorBidi"/>
                <w:smallCaps w:val="0"/>
                <w:noProof/>
                <w:sz w:val="22"/>
                <w:szCs w:val="22"/>
              </w:rPr>
              <w:tab/>
            </w:r>
            <w:r w:rsidR="00811436" w:rsidRPr="00EE3E77">
              <w:rPr>
                <w:rStyle w:val="Hypertextovodkaz"/>
                <w:rFonts w:eastAsia="MS Gothic"/>
                <w:noProof/>
              </w:rPr>
              <w:t>ZELEŇ V SÍDLE</w:t>
            </w:r>
            <w:r w:rsidR="00811436">
              <w:rPr>
                <w:noProof/>
                <w:webHidden/>
              </w:rPr>
              <w:tab/>
            </w:r>
            <w:r w:rsidR="00811436">
              <w:rPr>
                <w:noProof/>
                <w:webHidden/>
              </w:rPr>
              <w:fldChar w:fldCharType="begin"/>
            </w:r>
            <w:r w:rsidR="00811436">
              <w:rPr>
                <w:noProof/>
                <w:webHidden/>
              </w:rPr>
              <w:instrText xml:space="preserve"> PAGEREF _Toc160784258 \h </w:instrText>
            </w:r>
            <w:r w:rsidR="00811436">
              <w:rPr>
                <w:noProof/>
                <w:webHidden/>
              </w:rPr>
            </w:r>
            <w:r w:rsidR="00811436">
              <w:rPr>
                <w:noProof/>
                <w:webHidden/>
              </w:rPr>
              <w:fldChar w:fldCharType="separate"/>
            </w:r>
            <w:r w:rsidR="00AC40C7">
              <w:rPr>
                <w:noProof/>
                <w:webHidden/>
              </w:rPr>
              <w:t>17</w:t>
            </w:r>
            <w:r w:rsidR="00811436">
              <w:rPr>
                <w:noProof/>
                <w:webHidden/>
              </w:rPr>
              <w:fldChar w:fldCharType="end"/>
            </w:r>
          </w:hyperlink>
        </w:p>
        <w:p w14:paraId="713351FC" w14:textId="77777777" w:rsidR="00811436" w:rsidRDefault="006E1E2D">
          <w:pPr>
            <w:pStyle w:val="Obsah2"/>
            <w:rPr>
              <w:rFonts w:eastAsiaTheme="minorEastAsia" w:cstheme="minorBidi"/>
              <w:smallCaps w:val="0"/>
              <w:noProof/>
              <w:sz w:val="22"/>
              <w:szCs w:val="22"/>
            </w:rPr>
          </w:pPr>
          <w:hyperlink w:anchor="_Toc160784259" w:history="1">
            <w:r w:rsidR="00811436" w:rsidRPr="00EE3E77">
              <w:rPr>
                <w:rStyle w:val="Hypertextovodkaz"/>
                <w:rFonts w:eastAsia="MS Gothic"/>
                <w:noProof/>
              </w:rPr>
              <w:t>E.5</w:t>
            </w:r>
            <w:r w:rsidR="00811436">
              <w:rPr>
                <w:rFonts w:eastAsiaTheme="minorEastAsia" w:cstheme="minorBidi"/>
                <w:smallCaps w:val="0"/>
                <w:noProof/>
                <w:sz w:val="22"/>
                <w:szCs w:val="22"/>
              </w:rPr>
              <w:tab/>
            </w:r>
            <w:r w:rsidR="00811436" w:rsidRPr="00EE3E77">
              <w:rPr>
                <w:rStyle w:val="Hypertextovodkaz"/>
                <w:rFonts w:eastAsia="MS Gothic"/>
                <w:noProof/>
              </w:rPr>
              <w:t>ŽIVOTNÍHO PROSTŘEDÍ</w:t>
            </w:r>
            <w:r w:rsidR="00811436">
              <w:rPr>
                <w:noProof/>
                <w:webHidden/>
              </w:rPr>
              <w:tab/>
            </w:r>
            <w:r w:rsidR="00811436">
              <w:rPr>
                <w:noProof/>
                <w:webHidden/>
              </w:rPr>
              <w:fldChar w:fldCharType="begin"/>
            </w:r>
            <w:r w:rsidR="00811436">
              <w:rPr>
                <w:noProof/>
                <w:webHidden/>
              </w:rPr>
              <w:instrText xml:space="preserve"> PAGEREF _Toc160784259 \h </w:instrText>
            </w:r>
            <w:r w:rsidR="00811436">
              <w:rPr>
                <w:noProof/>
                <w:webHidden/>
              </w:rPr>
            </w:r>
            <w:r w:rsidR="00811436">
              <w:rPr>
                <w:noProof/>
                <w:webHidden/>
              </w:rPr>
              <w:fldChar w:fldCharType="separate"/>
            </w:r>
            <w:r w:rsidR="00AC40C7">
              <w:rPr>
                <w:noProof/>
                <w:webHidden/>
              </w:rPr>
              <w:t>18</w:t>
            </w:r>
            <w:r w:rsidR="00811436">
              <w:rPr>
                <w:noProof/>
                <w:webHidden/>
              </w:rPr>
              <w:fldChar w:fldCharType="end"/>
            </w:r>
          </w:hyperlink>
        </w:p>
        <w:p w14:paraId="58DD323F" w14:textId="77777777" w:rsidR="00811436" w:rsidRDefault="006E1E2D">
          <w:pPr>
            <w:pStyle w:val="Obsah2"/>
            <w:rPr>
              <w:rFonts w:eastAsiaTheme="minorEastAsia" w:cstheme="minorBidi"/>
              <w:smallCaps w:val="0"/>
              <w:noProof/>
              <w:sz w:val="22"/>
              <w:szCs w:val="22"/>
            </w:rPr>
          </w:pPr>
          <w:hyperlink w:anchor="_Toc160784260" w:history="1">
            <w:r w:rsidR="00811436" w:rsidRPr="00EE3E77">
              <w:rPr>
                <w:rStyle w:val="Hypertextovodkaz"/>
                <w:rFonts w:eastAsia="MS Gothic"/>
                <w:noProof/>
              </w:rPr>
              <w:t>E.6</w:t>
            </w:r>
            <w:r w:rsidR="00811436">
              <w:rPr>
                <w:rFonts w:eastAsiaTheme="minorEastAsia" w:cstheme="minorBidi"/>
                <w:smallCaps w:val="0"/>
                <w:noProof/>
                <w:sz w:val="22"/>
                <w:szCs w:val="22"/>
              </w:rPr>
              <w:tab/>
            </w:r>
            <w:r w:rsidR="00811436" w:rsidRPr="00EE3E77">
              <w:rPr>
                <w:rStyle w:val="Hypertextovodkaz"/>
                <w:rFonts w:eastAsia="MS Gothic"/>
                <w:noProof/>
              </w:rPr>
              <w:t>PLOCHY ZMĚN V KRAJINĚ</w:t>
            </w:r>
            <w:r w:rsidR="00811436">
              <w:rPr>
                <w:noProof/>
                <w:webHidden/>
              </w:rPr>
              <w:tab/>
            </w:r>
            <w:r w:rsidR="00811436">
              <w:rPr>
                <w:noProof/>
                <w:webHidden/>
              </w:rPr>
              <w:fldChar w:fldCharType="begin"/>
            </w:r>
            <w:r w:rsidR="00811436">
              <w:rPr>
                <w:noProof/>
                <w:webHidden/>
              </w:rPr>
              <w:instrText xml:space="preserve"> PAGEREF _Toc160784260 \h </w:instrText>
            </w:r>
            <w:r w:rsidR="00811436">
              <w:rPr>
                <w:noProof/>
                <w:webHidden/>
              </w:rPr>
            </w:r>
            <w:r w:rsidR="00811436">
              <w:rPr>
                <w:noProof/>
                <w:webHidden/>
              </w:rPr>
              <w:fldChar w:fldCharType="separate"/>
            </w:r>
            <w:r w:rsidR="00AC40C7">
              <w:rPr>
                <w:noProof/>
                <w:webHidden/>
              </w:rPr>
              <w:t>18</w:t>
            </w:r>
            <w:r w:rsidR="00811436">
              <w:rPr>
                <w:noProof/>
                <w:webHidden/>
              </w:rPr>
              <w:fldChar w:fldCharType="end"/>
            </w:r>
          </w:hyperlink>
        </w:p>
        <w:p w14:paraId="38DD84E9" w14:textId="77777777" w:rsidR="00811436" w:rsidRDefault="006E1E2D">
          <w:pPr>
            <w:pStyle w:val="Obsah2"/>
            <w:rPr>
              <w:rFonts w:eastAsiaTheme="minorEastAsia" w:cstheme="minorBidi"/>
              <w:smallCaps w:val="0"/>
              <w:noProof/>
              <w:sz w:val="22"/>
              <w:szCs w:val="22"/>
            </w:rPr>
          </w:pPr>
          <w:hyperlink w:anchor="_Toc160784261" w:history="1">
            <w:r w:rsidR="00811436" w:rsidRPr="00EE3E77">
              <w:rPr>
                <w:rStyle w:val="Hypertextovodkaz"/>
                <w:rFonts w:eastAsia="MS Gothic"/>
                <w:noProof/>
              </w:rPr>
              <w:t>E.7</w:t>
            </w:r>
            <w:r w:rsidR="00811436">
              <w:rPr>
                <w:rFonts w:eastAsiaTheme="minorEastAsia" w:cstheme="minorBidi"/>
                <w:smallCaps w:val="0"/>
                <w:noProof/>
                <w:sz w:val="22"/>
                <w:szCs w:val="22"/>
              </w:rPr>
              <w:tab/>
            </w:r>
            <w:r w:rsidR="00811436" w:rsidRPr="00EE3E77">
              <w:rPr>
                <w:rStyle w:val="Hypertextovodkaz"/>
                <w:rFonts w:eastAsia="MS Gothic"/>
                <w:noProof/>
              </w:rPr>
              <w:t>VODNÍ REŽIM</w:t>
            </w:r>
            <w:r w:rsidR="00811436">
              <w:rPr>
                <w:noProof/>
                <w:webHidden/>
              </w:rPr>
              <w:tab/>
            </w:r>
            <w:r w:rsidR="00811436">
              <w:rPr>
                <w:noProof/>
                <w:webHidden/>
              </w:rPr>
              <w:fldChar w:fldCharType="begin"/>
            </w:r>
            <w:r w:rsidR="00811436">
              <w:rPr>
                <w:noProof/>
                <w:webHidden/>
              </w:rPr>
              <w:instrText xml:space="preserve"> PAGEREF _Toc160784261 \h </w:instrText>
            </w:r>
            <w:r w:rsidR="00811436">
              <w:rPr>
                <w:noProof/>
                <w:webHidden/>
              </w:rPr>
            </w:r>
            <w:r w:rsidR="00811436">
              <w:rPr>
                <w:noProof/>
                <w:webHidden/>
              </w:rPr>
              <w:fldChar w:fldCharType="separate"/>
            </w:r>
            <w:r w:rsidR="00AC40C7">
              <w:rPr>
                <w:noProof/>
                <w:webHidden/>
              </w:rPr>
              <w:t>18</w:t>
            </w:r>
            <w:r w:rsidR="00811436">
              <w:rPr>
                <w:noProof/>
                <w:webHidden/>
              </w:rPr>
              <w:fldChar w:fldCharType="end"/>
            </w:r>
          </w:hyperlink>
        </w:p>
        <w:p w14:paraId="2540B94F" w14:textId="77777777" w:rsidR="00811436" w:rsidRDefault="006E1E2D">
          <w:pPr>
            <w:pStyle w:val="Obsah1"/>
            <w:rPr>
              <w:rFonts w:eastAsiaTheme="minorEastAsia" w:cstheme="minorBidi"/>
              <w:b w:val="0"/>
              <w:bCs w:val="0"/>
              <w:caps w:val="0"/>
              <w:noProof/>
              <w:sz w:val="22"/>
              <w:szCs w:val="22"/>
            </w:rPr>
          </w:pPr>
          <w:hyperlink w:anchor="_Toc160784262" w:history="1">
            <w:r w:rsidR="00811436" w:rsidRPr="00EE3E77">
              <w:rPr>
                <w:rStyle w:val="Hypertextovodkaz"/>
                <w:rFonts w:eastAsia="MS Gothic"/>
                <w:noProof/>
                <w14:scene3d>
                  <w14:camera w14:prst="orthographicFront"/>
                  <w14:lightRig w14:rig="threePt" w14:dir="t">
                    <w14:rot w14:lat="0" w14:lon="0" w14:rev="0"/>
                  </w14:lightRig>
                </w14:scene3d>
              </w:rPr>
              <w:t>F</w:t>
            </w:r>
            <w:r w:rsidR="00811436">
              <w:rPr>
                <w:rFonts w:eastAsiaTheme="minorEastAsia" w:cstheme="minorBidi"/>
                <w:b w:val="0"/>
                <w:bCs w:val="0"/>
                <w:caps w:val="0"/>
                <w:noProof/>
                <w:sz w:val="22"/>
                <w:szCs w:val="22"/>
              </w:rPr>
              <w:tab/>
            </w:r>
            <w:r w:rsidR="00811436" w:rsidRPr="00EE3E77">
              <w:rPr>
                <w:rStyle w:val="Hypertextovodkaz"/>
                <w:rFonts w:eastAsia="MS Gothic"/>
                <w:noProof/>
              </w:rPr>
              <w:t>STANOVENÍ PODMÍNEK PRO VYUŽITÍ PLOCH S ROZDÍLNÝM ZPŮSOBEM VYUŽITÍ</w:t>
            </w:r>
            <w:r w:rsidR="00811436">
              <w:rPr>
                <w:noProof/>
                <w:webHidden/>
              </w:rPr>
              <w:tab/>
            </w:r>
            <w:r w:rsidR="00811436">
              <w:rPr>
                <w:noProof/>
                <w:webHidden/>
              </w:rPr>
              <w:fldChar w:fldCharType="begin"/>
            </w:r>
            <w:r w:rsidR="00811436">
              <w:rPr>
                <w:noProof/>
                <w:webHidden/>
              </w:rPr>
              <w:instrText xml:space="preserve"> PAGEREF _Toc160784262 \h </w:instrText>
            </w:r>
            <w:r w:rsidR="00811436">
              <w:rPr>
                <w:noProof/>
                <w:webHidden/>
              </w:rPr>
            </w:r>
            <w:r w:rsidR="00811436">
              <w:rPr>
                <w:noProof/>
                <w:webHidden/>
              </w:rPr>
              <w:fldChar w:fldCharType="separate"/>
            </w:r>
            <w:r w:rsidR="00AC40C7">
              <w:rPr>
                <w:noProof/>
                <w:webHidden/>
              </w:rPr>
              <w:t>19</w:t>
            </w:r>
            <w:r w:rsidR="00811436">
              <w:rPr>
                <w:noProof/>
                <w:webHidden/>
              </w:rPr>
              <w:fldChar w:fldCharType="end"/>
            </w:r>
          </w:hyperlink>
        </w:p>
        <w:p w14:paraId="3F11DD4C" w14:textId="77777777" w:rsidR="00811436" w:rsidRDefault="006E1E2D">
          <w:pPr>
            <w:pStyle w:val="Obsah2"/>
            <w:rPr>
              <w:rFonts w:eastAsiaTheme="minorEastAsia" w:cstheme="minorBidi"/>
              <w:smallCaps w:val="0"/>
              <w:noProof/>
              <w:sz w:val="22"/>
              <w:szCs w:val="22"/>
            </w:rPr>
          </w:pPr>
          <w:hyperlink w:anchor="_Toc160784263" w:history="1">
            <w:r w:rsidR="00811436" w:rsidRPr="00EE3E77">
              <w:rPr>
                <w:rStyle w:val="Hypertextovodkaz"/>
                <w:rFonts w:eastAsia="MS Gothic"/>
                <w:noProof/>
              </w:rPr>
              <w:t>F.1</w:t>
            </w:r>
            <w:r w:rsidR="00811436">
              <w:rPr>
                <w:rFonts w:eastAsiaTheme="minorEastAsia" w:cstheme="minorBidi"/>
                <w:smallCaps w:val="0"/>
                <w:noProof/>
                <w:sz w:val="22"/>
                <w:szCs w:val="22"/>
              </w:rPr>
              <w:tab/>
            </w:r>
            <w:r w:rsidR="00811436" w:rsidRPr="00EE3E77">
              <w:rPr>
                <w:rStyle w:val="Hypertextovodkaz"/>
                <w:rFonts w:eastAsia="MS Gothic"/>
                <w:noProof/>
              </w:rPr>
              <w:t>PLOCHY SMÍŠENÉ OBYTNÉ</w:t>
            </w:r>
            <w:r w:rsidR="00811436">
              <w:rPr>
                <w:noProof/>
                <w:webHidden/>
              </w:rPr>
              <w:tab/>
            </w:r>
            <w:r w:rsidR="00811436">
              <w:rPr>
                <w:noProof/>
                <w:webHidden/>
              </w:rPr>
              <w:fldChar w:fldCharType="begin"/>
            </w:r>
            <w:r w:rsidR="00811436">
              <w:rPr>
                <w:noProof/>
                <w:webHidden/>
              </w:rPr>
              <w:instrText xml:space="preserve"> PAGEREF _Toc160784263 \h </w:instrText>
            </w:r>
            <w:r w:rsidR="00811436">
              <w:rPr>
                <w:noProof/>
                <w:webHidden/>
              </w:rPr>
            </w:r>
            <w:r w:rsidR="00811436">
              <w:rPr>
                <w:noProof/>
                <w:webHidden/>
              </w:rPr>
              <w:fldChar w:fldCharType="separate"/>
            </w:r>
            <w:r w:rsidR="00AC40C7">
              <w:rPr>
                <w:noProof/>
                <w:webHidden/>
              </w:rPr>
              <w:t>19</w:t>
            </w:r>
            <w:r w:rsidR="00811436">
              <w:rPr>
                <w:noProof/>
                <w:webHidden/>
              </w:rPr>
              <w:fldChar w:fldCharType="end"/>
            </w:r>
          </w:hyperlink>
        </w:p>
        <w:p w14:paraId="2B637F08" w14:textId="77777777" w:rsidR="00811436" w:rsidRDefault="006E1E2D">
          <w:pPr>
            <w:pStyle w:val="Obsah2"/>
            <w:rPr>
              <w:rFonts w:eastAsiaTheme="minorEastAsia" w:cstheme="minorBidi"/>
              <w:smallCaps w:val="0"/>
              <w:noProof/>
              <w:sz w:val="22"/>
              <w:szCs w:val="22"/>
            </w:rPr>
          </w:pPr>
          <w:hyperlink w:anchor="_Toc160784264" w:history="1">
            <w:r w:rsidR="00811436" w:rsidRPr="00EE3E77">
              <w:rPr>
                <w:rStyle w:val="Hypertextovodkaz"/>
                <w:rFonts w:eastAsia="MS Gothic"/>
                <w:noProof/>
              </w:rPr>
              <w:t>F.2</w:t>
            </w:r>
            <w:r w:rsidR="00811436">
              <w:rPr>
                <w:rFonts w:eastAsiaTheme="minorEastAsia" w:cstheme="minorBidi"/>
                <w:smallCaps w:val="0"/>
                <w:noProof/>
                <w:sz w:val="22"/>
                <w:szCs w:val="22"/>
              </w:rPr>
              <w:tab/>
            </w:r>
            <w:r w:rsidR="00811436" w:rsidRPr="00EE3E77">
              <w:rPr>
                <w:rStyle w:val="Hypertextovodkaz"/>
                <w:rFonts w:eastAsia="MS Gothic"/>
                <w:noProof/>
              </w:rPr>
              <w:t>PLOCHY OBČANSKÉHO VYBAVENÍ</w:t>
            </w:r>
            <w:r w:rsidR="00811436">
              <w:rPr>
                <w:noProof/>
                <w:webHidden/>
              </w:rPr>
              <w:tab/>
            </w:r>
            <w:r w:rsidR="00811436">
              <w:rPr>
                <w:noProof/>
                <w:webHidden/>
              </w:rPr>
              <w:fldChar w:fldCharType="begin"/>
            </w:r>
            <w:r w:rsidR="00811436">
              <w:rPr>
                <w:noProof/>
                <w:webHidden/>
              </w:rPr>
              <w:instrText xml:space="preserve"> PAGEREF _Toc160784264 \h </w:instrText>
            </w:r>
            <w:r w:rsidR="00811436">
              <w:rPr>
                <w:noProof/>
                <w:webHidden/>
              </w:rPr>
            </w:r>
            <w:r w:rsidR="00811436">
              <w:rPr>
                <w:noProof/>
                <w:webHidden/>
              </w:rPr>
              <w:fldChar w:fldCharType="separate"/>
            </w:r>
            <w:r w:rsidR="00AC40C7">
              <w:rPr>
                <w:noProof/>
                <w:webHidden/>
              </w:rPr>
              <w:t>20</w:t>
            </w:r>
            <w:r w:rsidR="00811436">
              <w:rPr>
                <w:noProof/>
                <w:webHidden/>
              </w:rPr>
              <w:fldChar w:fldCharType="end"/>
            </w:r>
          </w:hyperlink>
        </w:p>
        <w:p w14:paraId="230D2841" w14:textId="77777777" w:rsidR="00811436" w:rsidRDefault="006E1E2D">
          <w:pPr>
            <w:pStyle w:val="Obsah2"/>
            <w:rPr>
              <w:rFonts w:eastAsiaTheme="minorEastAsia" w:cstheme="minorBidi"/>
              <w:smallCaps w:val="0"/>
              <w:noProof/>
              <w:sz w:val="22"/>
              <w:szCs w:val="22"/>
            </w:rPr>
          </w:pPr>
          <w:hyperlink w:anchor="_Toc160784265" w:history="1">
            <w:r w:rsidR="00811436" w:rsidRPr="00EE3E77">
              <w:rPr>
                <w:rStyle w:val="Hypertextovodkaz"/>
                <w:rFonts w:eastAsia="MS Gothic"/>
                <w:noProof/>
              </w:rPr>
              <w:t>F.3</w:t>
            </w:r>
            <w:r w:rsidR="00811436">
              <w:rPr>
                <w:rFonts w:eastAsiaTheme="minorEastAsia" w:cstheme="minorBidi"/>
                <w:smallCaps w:val="0"/>
                <w:noProof/>
                <w:sz w:val="22"/>
                <w:szCs w:val="22"/>
              </w:rPr>
              <w:tab/>
            </w:r>
            <w:r w:rsidR="00811436" w:rsidRPr="00EE3E77">
              <w:rPr>
                <w:rStyle w:val="Hypertextovodkaz"/>
                <w:rFonts w:eastAsia="MS Gothic"/>
                <w:noProof/>
              </w:rPr>
              <w:t>PLOCHY REKREACE</w:t>
            </w:r>
            <w:r w:rsidR="00811436">
              <w:rPr>
                <w:noProof/>
                <w:webHidden/>
              </w:rPr>
              <w:tab/>
            </w:r>
            <w:r w:rsidR="00811436">
              <w:rPr>
                <w:noProof/>
                <w:webHidden/>
              </w:rPr>
              <w:fldChar w:fldCharType="begin"/>
            </w:r>
            <w:r w:rsidR="00811436">
              <w:rPr>
                <w:noProof/>
                <w:webHidden/>
              </w:rPr>
              <w:instrText xml:space="preserve"> PAGEREF _Toc160784265 \h </w:instrText>
            </w:r>
            <w:r w:rsidR="00811436">
              <w:rPr>
                <w:noProof/>
                <w:webHidden/>
              </w:rPr>
            </w:r>
            <w:r w:rsidR="00811436">
              <w:rPr>
                <w:noProof/>
                <w:webHidden/>
              </w:rPr>
              <w:fldChar w:fldCharType="separate"/>
            </w:r>
            <w:r w:rsidR="00AC40C7">
              <w:rPr>
                <w:noProof/>
                <w:webHidden/>
              </w:rPr>
              <w:t>20</w:t>
            </w:r>
            <w:r w:rsidR="00811436">
              <w:rPr>
                <w:noProof/>
                <w:webHidden/>
              </w:rPr>
              <w:fldChar w:fldCharType="end"/>
            </w:r>
          </w:hyperlink>
        </w:p>
        <w:p w14:paraId="4ACE10FE" w14:textId="77777777" w:rsidR="00811436" w:rsidRDefault="006E1E2D">
          <w:pPr>
            <w:pStyle w:val="Obsah2"/>
            <w:rPr>
              <w:rFonts w:eastAsiaTheme="minorEastAsia" w:cstheme="minorBidi"/>
              <w:smallCaps w:val="0"/>
              <w:noProof/>
              <w:sz w:val="22"/>
              <w:szCs w:val="22"/>
            </w:rPr>
          </w:pPr>
          <w:hyperlink w:anchor="_Toc160784266" w:history="1">
            <w:r w:rsidR="00811436" w:rsidRPr="00EE3E77">
              <w:rPr>
                <w:rStyle w:val="Hypertextovodkaz"/>
                <w:rFonts w:eastAsia="MS Gothic"/>
                <w:noProof/>
              </w:rPr>
              <w:t>F.4</w:t>
            </w:r>
            <w:r w:rsidR="00811436">
              <w:rPr>
                <w:rFonts w:eastAsiaTheme="minorEastAsia" w:cstheme="minorBidi"/>
                <w:smallCaps w:val="0"/>
                <w:noProof/>
                <w:sz w:val="22"/>
                <w:szCs w:val="22"/>
              </w:rPr>
              <w:tab/>
            </w:r>
            <w:r w:rsidR="00811436" w:rsidRPr="00EE3E77">
              <w:rPr>
                <w:rStyle w:val="Hypertextovodkaz"/>
                <w:rFonts w:eastAsia="MS Gothic"/>
                <w:noProof/>
              </w:rPr>
              <w:t>PLOCHY VÝROBY A SKLADOVÁNÍ</w:t>
            </w:r>
            <w:r w:rsidR="00811436">
              <w:rPr>
                <w:noProof/>
                <w:webHidden/>
              </w:rPr>
              <w:tab/>
            </w:r>
            <w:r w:rsidR="00811436">
              <w:rPr>
                <w:noProof/>
                <w:webHidden/>
              </w:rPr>
              <w:fldChar w:fldCharType="begin"/>
            </w:r>
            <w:r w:rsidR="00811436">
              <w:rPr>
                <w:noProof/>
                <w:webHidden/>
              </w:rPr>
              <w:instrText xml:space="preserve"> PAGEREF _Toc160784266 \h </w:instrText>
            </w:r>
            <w:r w:rsidR="00811436">
              <w:rPr>
                <w:noProof/>
                <w:webHidden/>
              </w:rPr>
            </w:r>
            <w:r w:rsidR="00811436">
              <w:rPr>
                <w:noProof/>
                <w:webHidden/>
              </w:rPr>
              <w:fldChar w:fldCharType="separate"/>
            </w:r>
            <w:r w:rsidR="00AC40C7">
              <w:rPr>
                <w:noProof/>
                <w:webHidden/>
              </w:rPr>
              <w:t>21</w:t>
            </w:r>
            <w:r w:rsidR="00811436">
              <w:rPr>
                <w:noProof/>
                <w:webHidden/>
              </w:rPr>
              <w:fldChar w:fldCharType="end"/>
            </w:r>
          </w:hyperlink>
        </w:p>
        <w:p w14:paraId="5E6EAFC5" w14:textId="77777777" w:rsidR="00811436" w:rsidRDefault="006E1E2D">
          <w:pPr>
            <w:pStyle w:val="Obsah2"/>
            <w:rPr>
              <w:rFonts w:eastAsiaTheme="minorEastAsia" w:cstheme="minorBidi"/>
              <w:smallCaps w:val="0"/>
              <w:noProof/>
              <w:sz w:val="22"/>
              <w:szCs w:val="22"/>
            </w:rPr>
          </w:pPr>
          <w:hyperlink w:anchor="_Toc160784267" w:history="1">
            <w:r w:rsidR="00811436" w:rsidRPr="00EE3E77">
              <w:rPr>
                <w:rStyle w:val="Hypertextovodkaz"/>
                <w:rFonts w:eastAsia="MS Gothic"/>
                <w:noProof/>
              </w:rPr>
              <w:t>F.5</w:t>
            </w:r>
            <w:r w:rsidR="00811436">
              <w:rPr>
                <w:rFonts w:eastAsiaTheme="minorEastAsia" w:cstheme="minorBidi"/>
                <w:smallCaps w:val="0"/>
                <w:noProof/>
                <w:sz w:val="22"/>
                <w:szCs w:val="22"/>
              </w:rPr>
              <w:tab/>
            </w:r>
            <w:r w:rsidR="00811436" w:rsidRPr="00EE3E77">
              <w:rPr>
                <w:rStyle w:val="Hypertextovodkaz"/>
                <w:rFonts w:eastAsia="MS Gothic"/>
                <w:noProof/>
              </w:rPr>
              <w:t>PLOCHY TECHNICKÉ INFRASTRUKTURY</w:t>
            </w:r>
            <w:r w:rsidR="00811436">
              <w:rPr>
                <w:noProof/>
                <w:webHidden/>
              </w:rPr>
              <w:tab/>
            </w:r>
            <w:r w:rsidR="00811436">
              <w:rPr>
                <w:noProof/>
                <w:webHidden/>
              </w:rPr>
              <w:fldChar w:fldCharType="begin"/>
            </w:r>
            <w:r w:rsidR="00811436">
              <w:rPr>
                <w:noProof/>
                <w:webHidden/>
              </w:rPr>
              <w:instrText xml:space="preserve"> PAGEREF _Toc160784267 \h </w:instrText>
            </w:r>
            <w:r w:rsidR="00811436">
              <w:rPr>
                <w:noProof/>
                <w:webHidden/>
              </w:rPr>
            </w:r>
            <w:r w:rsidR="00811436">
              <w:rPr>
                <w:noProof/>
                <w:webHidden/>
              </w:rPr>
              <w:fldChar w:fldCharType="separate"/>
            </w:r>
            <w:r w:rsidR="00AC40C7">
              <w:rPr>
                <w:noProof/>
                <w:webHidden/>
              </w:rPr>
              <w:t>22</w:t>
            </w:r>
            <w:r w:rsidR="00811436">
              <w:rPr>
                <w:noProof/>
                <w:webHidden/>
              </w:rPr>
              <w:fldChar w:fldCharType="end"/>
            </w:r>
          </w:hyperlink>
        </w:p>
        <w:p w14:paraId="575A0E0E" w14:textId="77777777" w:rsidR="00811436" w:rsidRDefault="006E1E2D">
          <w:pPr>
            <w:pStyle w:val="Obsah2"/>
            <w:rPr>
              <w:rFonts w:eastAsiaTheme="minorEastAsia" w:cstheme="minorBidi"/>
              <w:smallCaps w:val="0"/>
              <w:noProof/>
              <w:sz w:val="22"/>
              <w:szCs w:val="22"/>
            </w:rPr>
          </w:pPr>
          <w:hyperlink w:anchor="_Toc160784268" w:history="1">
            <w:r w:rsidR="00811436" w:rsidRPr="00EE3E77">
              <w:rPr>
                <w:rStyle w:val="Hypertextovodkaz"/>
                <w:rFonts w:eastAsia="MS Gothic"/>
                <w:noProof/>
              </w:rPr>
              <w:t>F.6</w:t>
            </w:r>
            <w:r w:rsidR="00811436">
              <w:rPr>
                <w:rFonts w:eastAsiaTheme="minorEastAsia" w:cstheme="minorBidi"/>
                <w:smallCaps w:val="0"/>
                <w:noProof/>
                <w:sz w:val="22"/>
                <w:szCs w:val="22"/>
              </w:rPr>
              <w:tab/>
            </w:r>
            <w:r w:rsidR="00811436" w:rsidRPr="00EE3E77">
              <w:rPr>
                <w:rStyle w:val="Hypertextovodkaz"/>
                <w:rFonts w:eastAsia="MS Gothic"/>
                <w:noProof/>
              </w:rPr>
              <w:t>PLOCHY VEŘEJNÝCH PROSTRANSTVÍ</w:t>
            </w:r>
            <w:r w:rsidR="00811436">
              <w:rPr>
                <w:noProof/>
                <w:webHidden/>
              </w:rPr>
              <w:tab/>
            </w:r>
            <w:r w:rsidR="00811436">
              <w:rPr>
                <w:noProof/>
                <w:webHidden/>
              </w:rPr>
              <w:fldChar w:fldCharType="begin"/>
            </w:r>
            <w:r w:rsidR="00811436">
              <w:rPr>
                <w:noProof/>
                <w:webHidden/>
              </w:rPr>
              <w:instrText xml:space="preserve"> PAGEREF _Toc160784268 \h </w:instrText>
            </w:r>
            <w:r w:rsidR="00811436">
              <w:rPr>
                <w:noProof/>
                <w:webHidden/>
              </w:rPr>
            </w:r>
            <w:r w:rsidR="00811436">
              <w:rPr>
                <w:noProof/>
                <w:webHidden/>
              </w:rPr>
              <w:fldChar w:fldCharType="separate"/>
            </w:r>
            <w:r w:rsidR="00AC40C7">
              <w:rPr>
                <w:noProof/>
                <w:webHidden/>
              </w:rPr>
              <w:t>22</w:t>
            </w:r>
            <w:r w:rsidR="00811436">
              <w:rPr>
                <w:noProof/>
                <w:webHidden/>
              </w:rPr>
              <w:fldChar w:fldCharType="end"/>
            </w:r>
          </w:hyperlink>
        </w:p>
        <w:p w14:paraId="34DA01BC" w14:textId="77777777" w:rsidR="00811436" w:rsidRDefault="006E1E2D">
          <w:pPr>
            <w:pStyle w:val="Obsah2"/>
            <w:rPr>
              <w:rFonts w:eastAsiaTheme="minorEastAsia" w:cstheme="minorBidi"/>
              <w:smallCaps w:val="0"/>
              <w:noProof/>
              <w:sz w:val="22"/>
              <w:szCs w:val="22"/>
            </w:rPr>
          </w:pPr>
          <w:hyperlink w:anchor="_Toc160784269" w:history="1">
            <w:r w:rsidR="00811436" w:rsidRPr="00EE3E77">
              <w:rPr>
                <w:rStyle w:val="Hypertextovodkaz"/>
                <w:rFonts w:eastAsia="MS Gothic"/>
                <w:noProof/>
              </w:rPr>
              <w:t>F.7</w:t>
            </w:r>
            <w:r w:rsidR="00811436">
              <w:rPr>
                <w:rFonts w:eastAsiaTheme="minorEastAsia" w:cstheme="minorBidi"/>
                <w:smallCaps w:val="0"/>
                <w:noProof/>
                <w:sz w:val="22"/>
                <w:szCs w:val="22"/>
              </w:rPr>
              <w:tab/>
            </w:r>
            <w:r w:rsidR="00811436" w:rsidRPr="00EE3E77">
              <w:rPr>
                <w:rStyle w:val="Hypertextovodkaz"/>
                <w:rFonts w:eastAsia="MS Gothic"/>
                <w:noProof/>
              </w:rPr>
              <w:t>PLOCHY VODNÍ A VODOHOSPODÁŘSKÉ</w:t>
            </w:r>
            <w:r w:rsidR="00811436">
              <w:rPr>
                <w:noProof/>
                <w:webHidden/>
              </w:rPr>
              <w:tab/>
            </w:r>
            <w:r w:rsidR="00811436">
              <w:rPr>
                <w:noProof/>
                <w:webHidden/>
              </w:rPr>
              <w:fldChar w:fldCharType="begin"/>
            </w:r>
            <w:r w:rsidR="00811436">
              <w:rPr>
                <w:noProof/>
                <w:webHidden/>
              </w:rPr>
              <w:instrText xml:space="preserve"> PAGEREF _Toc160784269 \h </w:instrText>
            </w:r>
            <w:r w:rsidR="00811436">
              <w:rPr>
                <w:noProof/>
                <w:webHidden/>
              </w:rPr>
            </w:r>
            <w:r w:rsidR="00811436">
              <w:rPr>
                <w:noProof/>
                <w:webHidden/>
              </w:rPr>
              <w:fldChar w:fldCharType="separate"/>
            </w:r>
            <w:r w:rsidR="00AC40C7">
              <w:rPr>
                <w:noProof/>
                <w:webHidden/>
              </w:rPr>
              <w:t>23</w:t>
            </w:r>
            <w:r w:rsidR="00811436">
              <w:rPr>
                <w:noProof/>
                <w:webHidden/>
              </w:rPr>
              <w:fldChar w:fldCharType="end"/>
            </w:r>
          </w:hyperlink>
        </w:p>
        <w:p w14:paraId="2A814A30" w14:textId="77777777" w:rsidR="00811436" w:rsidRDefault="006E1E2D">
          <w:pPr>
            <w:pStyle w:val="Obsah2"/>
            <w:rPr>
              <w:rFonts w:eastAsiaTheme="minorEastAsia" w:cstheme="minorBidi"/>
              <w:smallCaps w:val="0"/>
              <w:noProof/>
              <w:sz w:val="22"/>
              <w:szCs w:val="22"/>
            </w:rPr>
          </w:pPr>
          <w:hyperlink w:anchor="_Toc160784270" w:history="1">
            <w:r w:rsidR="00811436" w:rsidRPr="00EE3E77">
              <w:rPr>
                <w:rStyle w:val="Hypertextovodkaz"/>
                <w:rFonts w:eastAsia="MS Gothic"/>
                <w:noProof/>
              </w:rPr>
              <w:t>F.8</w:t>
            </w:r>
            <w:r w:rsidR="00811436">
              <w:rPr>
                <w:rFonts w:eastAsiaTheme="minorEastAsia" w:cstheme="minorBidi"/>
                <w:smallCaps w:val="0"/>
                <w:noProof/>
                <w:sz w:val="22"/>
                <w:szCs w:val="22"/>
              </w:rPr>
              <w:tab/>
            </w:r>
            <w:r w:rsidR="00811436" w:rsidRPr="00EE3E77">
              <w:rPr>
                <w:rStyle w:val="Hypertextovodkaz"/>
                <w:rFonts w:eastAsia="MS Gothic"/>
                <w:noProof/>
              </w:rPr>
              <w:t>PLOCHY ZEMĚDĚLSKÉ</w:t>
            </w:r>
            <w:r w:rsidR="00811436">
              <w:rPr>
                <w:noProof/>
                <w:webHidden/>
              </w:rPr>
              <w:tab/>
            </w:r>
            <w:r w:rsidR="00811436">
              <w:rPr>
                <w:noProof/>
                <w:webHidden/>
              </w:rPr>
              <w:fldChar w:fldCharType="begin"/>
            </w:r>
            <w:r w:rsidR="00811436">
              <w:rPr>
                <w:noProof/>
                <w:webHidden/>
              </w:rPr>
              <w:instrText xml:space="preserve"> PAGEREF _Toc160784270 \h </w:instrText>
            </w:r>
            <w:r w:rsidR="00811436">
              <w:rPr>
                <w:noProof/>
                <w:webHidden/>
              </w:rPr>
            </w:r>
            <w:r w:rsidR="00811436">
              <w:rPr>
                <w:noProof/>
                <w:webHidden/>
              </w:rPr>
              <w:fldChar w:fldCharType="separate"/>
            </w:r>
            <w:r w:rsidR="00AC40C7">
              <w:rPr>
                <w:noProof/>
                <w:webHidden/>
              </w:rPr>
              <w:t>23</w:t>
            </w:r>
            <w:r w:rsidR="00811436">
              <w:rPr>
                <w:noProof/>
                <w:webHidden/>
              </w:rPr>
              <w:fldChar w:fldCharType="end"/>
            </w:r>
          </w:hyperlink>
        </w:p>
        <w:p w14:paraId="3D07D274" w14:textId="77777777" w:rsidR="00811436" w:rsidRDefault="006E1E2D">
          <w:pPr>
            <w:pStyle w:val="Obsah2"/>
            <w:rPr>
              <w:rFonts w:eastAsiaTheme="minorEastAsia" w:cstheme="minorBidi"/>
              <w:smallCaps w:val="0"/>
              <w:noProof/>
              <w:sz w:val="22"/>
              <w:szCs w:val="22"/>
            </w:rPr>
          </w:pPr>
          <w:hyperlink w:anchor="_Toc160784271" w:history="1">
            <w:r w:rsidR="00811436" w:rsidRPr="00EE3E77">
              <w:rPr>
                <w:rStyle w:val="Hypertextovodkaz"/>
                <w:rFonts w:eastAsia="MS Gothic"/>
                <w:noProof/>
              </w:rPr>
              <w:t>F.9</w:t>
            </w:r>
            <w:r w:rsidR="00811436">
              <w:rPr>
                <w:rFonts w:eastAsiaTheme="minorEastAsia" w:cstheme="minorBidi"/>
                <w:smallCaps w:val="0"/>
                <w:noProof/>
                <w:sz w:val="22"/>
                <w:szCs w:val="22"/>
              </w:rPr>
              <w:tab/>
            </w:r>
            <w:r w:rsidR="00811436" w:rsidRPr="00EE3E77">
              <w:rPr>
                <w:rStyle w:val="Hypertextovodkaz"/>
                <w:rFonts w:eastAsia="MS Gothic"/>
                <w:noProof/>
              </w:rPr>
              <w:t>PLOCHY LESNÍ</w:t>
            </w:r>
            <w:r w:rsidR="00811436">
              <w:rPr>
                <w:noProof/>
                <w:webHidden/>
              </w:rPr>
              <w:tab/>
            </w:r>
            <w:r w:rsidR="00811436">
              <w:rPr>
                <w:noProof/>
                <w:webHidden/>
              </w:rPr>
              <w:fldChar w:fldCharType="begin"/>
            </w:r>
            <w:r w:rsidR="00811436">
              <w:rPr>
                <w:noProof/>
                <w:webHidden/>
              </w:rPr>
              <w:instrText xml:space="preserve"> PAGEREF _Toc160784271 \h </w:instrText>
            </w:r>
            <w:r w:rsidR="00811436">
              <w:rPr>
                <w:noProof/>
                <w:webHidden/>
              </w:rPr>
            </w:r>
            <w:r w:rsidR="00811436">
              <w:rPr>
                <w:noProof/>
                <w:webHidden/>
              </w:rPr>
              <w:fldChar w:fldCharType="separate"/>
            </w:r>
            <w:r w:rsidR="00AC40C7">
              <w:rPr>
                <w:noProof/>
                <w:webHidden/>
              </w:rPr>
              <w:t>24</w:t>
            </w:r>
            <w:r w:rsidR="00811436">
              <w:rPr>
                <w:noProof/>
                <w:webHidden/>
              </w:rPr>
              <w:fldChar w:fldCharType="end"/>
            </w:r>
          </w:hyperlink>
        </w:p>
        <w:p w14:paraId="70217CC3" w14:textId="77777777" w:rsidR="00811436" w:rsidRDefault="006E1E2D">
          <w:pPr>
            <w:pStyle w:val="Obsah2"/>
            <w:rPr>
              <w:rFonts w:eastAsiaTheme="minorEastAsia" w:cstheme="minorBidi"/>
              <w:smallCaps w:val="0"/>
              <w:noProof/>
              <w:sz w:val="22"/>
              <w:szCs w:val="22"/>
            </w:rPr>
          </w:pPr>
          <w:hyperlink w:anchor="_Toc160784272" w:history="1">
            <w:r w:rsidR="00811436" w:rsidRPr="00EE3E77">
              <w:rPr>
                <w:rStyle w:val="Hypertextovodkaz"/>
                <w:rFonts w:eastAsia="MS Gothic"/>
                <w:noProof/>
              </w:rPr>
              <w:t>F.10</w:t>
            </w:r>
            <w:r w:rsidR="00811436">
              <w:rPr>
                <w:rFonts w:eastAsiaTheme="minorEastAsia" w:cstheme="minorBidi"/>
                <w:smallCaps w:val="0"/>
                <w:noProof/>
                <w:sz w:val="22"/>
                <w:szCs w:val="22"/>
              </w:rPr>
              <w:tab/>
            </w:r>
            <w:r w:rsidR="00811436" w:rsidRPr="00EE3E77">
              <w:rPr>
                <w:rStyle w:val="Hypertextovodkaz"/>
                <w:rFonts w:eastAsia="MS Gothic"/>
                <w:noProof/>
              </w:rPr>
              <w:t>PLOCHY PŘÍRODNÍ</w:t>
            </w:r>
            <w:r w:rsidR="00811436">
              <w:rPr>
                <w:noProof/>
                <w:webHidden/>
              </w:rPr>
              <w:tab/>
            </w:r>
            <w:r w:rsidR="00811436">
              <w:rPr>
                <w:noProof/>
                <w:webHidden/>
              </w:rPr>
              <w:fldChar w:fldCharType="begin"/>
            </w:r>
            <w:r w:rsidR="00811436">
              <w:rPr>
                <w:noProof/>
                <w:webHidden/>
              </w:rPr>
              <w:instrText xml:space="preserve"> PAGEREF _Toc160784272 \h </w:instrText>
            </w:r>
            <w:r w:rsidR="00811436">
              <w:rPr>
                <w:noProof/>
                <w:webHidden/>
              </w:rPr>
            </w:r>
            <w:r w:rsidR="00811436">
              <w:rPr>
                <w:noProof/>
                <w:webHidden/>
              </w:rPr>
              <w:fldChar w:fldCharType="separate"/>
            </w:r>
            <w:r w:rsidR="00AC40C7">
              <w:rPr>
                <w:noProof/>
                <w:webHidden/>
              </w:rPr>
              <w:t>24</w:t>
            </w:r>
            <w:r w:rsidR="00811436">
              <w:rPr>
                <w:noProof/>
                <w:webHidden/>
              </w:rPr>
              <w:fldChar w:fldCharType="end"/>
            </w:r>
          </w:hyperlink>
        </w:p>
        <w:p w14:paraId="4FBC2FC3" w14:textId="77777777" w:rsidR="00811436" w:rsidRDefault="006E1E2D">
          <w:pPr>
            <w:pStyle w:val="Obsah2"/>
            <w:rPr>
              <w:rFonts w:eastAsiaTheme="minorEastAsia" w:cstheme="minorBidi"/>
              <w:smallCaps w:val="0"/>
              <w:noProof/>
              <w:sz w:val="22"/>
              <w:szCs w:val="22"/>
            </w:rPr>
          </w:pPr>
          <w:hyperlink w:anchor="_Toc160784273" w:history="1">
            <w:r w:rsidR="00811436" w:rsidRPr="00EE3E77">
              <w:rPr>
                <w:rStyle w:val="Hypertextovodkaz"/>
                <w:rFonts w:eastAsia="MS Gothic"/>
                <w:noProof/>
              </w:rPr>
              <w:t>F.11</w:t>
            </w:r>
            <w:r w:rsidR="00811436">
              <w:rPr>
                <w:rFonts w:eastAsiaTheme="minorEastAsia" w:cstheme="minorBidi"/>
                <w:smallCaps w:val="0"/>
                <w:noProof/>
                <w:sz w:val="22"/>
                <w:szCs w:val="22"/>
              </w:rPr>
              <w:tab/>
            </w:r>
            <w:r w:rsidR="00811436" w:rsidRPr="00EE3E77">
              <w:rPr>
                <w:rStyle w:val="Hypertextovodkaz"/>
                <w:rFonts w:eastAsia="MS Gothic"/>
                <w:noProof/>
              </w:rPr>
              <w:t>PODMÍNKY VYUŽITÍ ROZVOJOVÝCH LOKALIT</w:t>
            </w:r>
            <w:r w:rsidR="00811436">
              <w:rPr>
                <w:noProof/>
                <w:webHidden/>
              </w:rPr>
              <w:tab/>
            </w:r>
            <w:r w:rsidR="00811436">
              <w:rPr>
                <w:noProof/>
                <w:webHidden/>
              </w:rPr>
              <w:fldChar w:fldCharType="begin"/>
            </w:r>
            <w:r w:rsidR="00811436">
              <w:rPr>
                <w:noProof/>
                <w:webHidden/>
              </w:rPr>
              <w:instrText xml:space="preserve"> PAGEREF _Toc160784273 \h </w:instrText>
            </w:r>
            <w:r w:rsidR="00811436">
              <w:rPr>
                <w:noProof/>
                <w:webHidden/>
              </w:rPr>
            </w:r>
            <w:r w:rsidR="00811436">
              <w:rPr>
                <w:noProof/>
                <w:webHidden/>
              </w:rPr>
              <w:fldChar w:fldCharType="separate"/>
            </w:r>
            <w:r w:rsidR="00AC40C7">
              <w:rPr>
                <w:noProof/>
                <w:webHidden/>
              </w:rPr>
              <w:t>25</w:t>
            </w:r>
            <w:r w:rsidR="00811436">
              <w:rPr>
                <w:noProof/>
                <w:webHidden/>
              </w:rPr>
              <w:fldChar w:fldCharType="end"/>
            </w:r>
          </w:hyperlink>
        </w:p>
        <w:p w14:paraId="01812D7A" w14:textId="77777777" w:rsidR="00811436" w:rsidRDefault="006E1E2D">
          <w:pPr>
            <w:pStyle w:val="Obsah1"/>
            <w:rPr>
              <w:rFonts w:eastAsiaTheme="minorEastAsia" w:cstheme="minorBidi"/>
              <w:b w:val="0"/>
              <w:bCs w:val="0"/>
              <w:caps w:val="0"/>
              <w:noProof/>
              <w:sz w:val="22"/>
              <w:szCs w:val="22"/>
            </w:rPr>
          </w:pPr>
          <w:hyperlink w:anchor="_Toc160784274" w:history="1">
            <w:r w:rsidR="00811436" w:rsidRPr="00EE3E77">
              <w:rPr>
                <w:rStyle w:val="Hypertextovodkaz"/>
                <w:rFonts w:eastAsia="MS Gothic"/>
                <w:noProof/>
                <w14:scene3d>
                  <w14:camera w14:prst="orthographicFront"/>
                  <w14:lightRig w14:rig="threePt" w14:dir="t">
                    <w14:rot w14:lat="0" w14:lon="0" w14:rev="0"/>
                  </w14:lightRig>
                </w14:scene3d>
              </w:rPr>
              <w:t>G</w:t>
            </w:r>
            <w:r w:rsidR="00811436">
              <w:rPr>
                <w:rFonts w:eastAsiaTheme="minorEastAsia" w:cstheme="minorBidi"/>
                <w:b w:val="0"/>
                <w:bCs w:val="0"/>
                <w:caps w:val="0"/>
                <w:noProof/>
                <w:sz w:val="22"/>
                <w:szCs w:val="22"/>
              </w:rPr>
              <w:tab/>
            </w:r>
            <w:r w:rsidR="00811436" w:rsidRPr="00EE3E77">
              <w:rPr>
                <w:rStyle w:val="Hypertextovodkaz"/>
                <w:rFonts w:eastAsia="MS Gothic"/>
                <w:noProof/>
              </w:rPr>
              <w:t>VYMEZENÍ VEŘEJNĚ PROSPĚŠNÝCH STAVEB, VEŘEJNĚ PROSPĚŠNÝCH OPATŘENÍ, STAVEB A OPATŘENÍ K ZAJIŠŤOVÁNÍ OBRANY A BEZPEČNOSTI STÁTU A PLOCH PRO ASANACI, PRO KTERÉ LZE PRÁVA K POZEMKŮM VYVLASTNIT DLE § 170 SZ</w:t>
            </w:r>
            <w:r w:rsidR="00811436">
              <w:rPr>
                <w:noProof/>
                <w:webHidden/>
              </w:rPr>
              <w:tab/>
            </w:r>
            <w:r w:rsidR="00811436">
              <w:rPr>
                <w:noProof/>
                <w:webHidden/>
              </w:rPr>
              <w:fldChar w:fldCharType="begin"/>
            </w:r>
            <w:r w:rsidR="00811436">
              <w:rPr>
                <w:noProof/>
                <w:webHidden/>
              </w:rPr>
              <w:instrText xml:space="preserve"> PAGEREF _Toc160784274 \h </w:instrText>
            </w:r>
            <w:r w:rsidR="00811436">
              <w:rPr>
                <w:noProof/>
                <w:webHidden/>
              </w:rPr>
            </w:r>
            <w:r w:rsidR="00811436">
              <w:rPr>
                <w:noProof/>
                <w:webHidden/>
              </w:rPr>
              <w:fldChar w:fldCharType="separate"/>
            </w:r>
            <w:r w:rsidR="00AC40C7">
              <w:rPr>
                <w:noProof/>
                <w:webHidden/>
              </w:rPr>
              <w:t>41</w:t>
            </w:r>
            <w:r w:rsidR="00811436">
              <w:rPr>
                <w:noProof/>
                <w:webHidden/>
              </w:rPr>
              <w:fldChar w:fldCharType="end"/>
            </w:r>
          </w:hyperlink>
        </w:p>
        <w:p w14:paraId="53BA486F" w14:textId="77777777" w:rsidR="00811436" w:rsidRDefault="006E1E2D">
          <w:pPr>
            <w:pStyle w:val="Obsah2"/>
            <w:rPr>
              <w:rFonts w:eastAsiaTheme="minorEastAsia" w:cstheme="minorBidi"/>
              <w:smallCaps w:val="0"/>
              <w:noProof/>
              <w:sz w:val="22"/>
              <w:szCs w:val="22"/>
            </w:rPr>
          </w:pPr>
          <w:hyperlink w:anchor="_Toc160784275" w:history="1">
            <w:r w:rsidR="00811436" w:rsidRPr="00EE3E77">
              <w:rPr>
                <w:rStyle w:val="Hypertextovodkaz"/>
                <w:rFonts w:eastAsia="MS Gothic"/>
                <w:noProof/>
              </w:rPr>
              <w:t>G.1</w:t>
            </w:r>
            <w:r w:rsidR="00811436">
              <w:rPr>
                <w:rFonts w:eastAsiaTheme="minorEastAsia" w:cstheme="minorBidi"/>
                <w:smallCaps w:val="0"/>
                <w:noProof/>
                <w:sz w:val="22"/>
                <w:szCs w:val="22"/>
              </w:rPr>
              <w:tab/>
            </w:r>
            <w:r w:rsidR="00811436" w:rsidRPr="00EE3E77">
              <w:rPr>
                <w:rStyle w:val="Hypertextovodkaz"/>
                <w:rFonts w:eastAsia="MS Gothic"/>
                <w:noProof/>
              </w:rPr>
              <w:t>VEŘEJNĚ PROSPĚŠNÉ STAVBY</w:t>
            </w:r>
            <w:r w:rsidR="00811436">
              <w:rPr>
                <w:noProof/>
                <w:webHidden/>
              </w:rPr>
              <w:tab/>
            </w:r>
            <w:r w:rsidR="00811436">
              <w:rPr>
                <w:noProof/>
                <w:webHidden/>
              </w:rPr>
              <w:fldChar w:fldCharType="begin"/>
            </w:r>
            <w:r w:rsidR="00811436">
              <w:rPr>
                <w:noProof/>
                <w:webHidden/>
              </w:rPr>
              <w:instrText xml:space="preserve"> PAGEREF _Toc160784275 \h </w:instrText>
            </w:r>
            <w:r w:rsidR="00811436">
              <w:rPr>
                <w:noProof/>
                <w:webHidden/>
              </w:rPr>
            </w:r>
            <w:r w:rsidR="00811436">
              <w:rPr>
                <w:noProof/>
                <w:webHidden/>
              </w:rPr>
              <w:fldChar w:fldCharType="separate"/>
            </w:r>
            <w:r w:rsidR="00AC40C7">
              <w:rPr>
                <w:noProof/>
                <w:webHidden/>
              </w:rPr>
              <w:t>41</w:t>
            </w:r>
            <w:r w:rsidR="00811436">
              <w:rPr>
                <w:noProof/>
                <w:webHidden/>
              </w:rPr>
              <w:fldChar w:fldCharType="end"/>
            </w:r>
          </w:hyperlink>
        </w:p>
        <w:p w14:paraId="2C799D1F" w14:textId="77777777" w:rsidR="00811436" w:rsidRDefault="006E1E2D">
          <w:pPr>
            <w:pStyle w:val="Obsah2"/>
            <w:rPr>
              <w:rFonts w:eastAsiaTheme="minorEastAsia" w:cstheme="minorBidi"/>
              <w:smallCaps w:val="0"/>
              <w:noProof/>
              <w:sz w:val="22"/>
              <w:szCs w:val="22"/>
            </w:rPr>
          </w:pPr>
          <w:hyperlink w:anchor="_Toc160784276" w:history="1">
            <w:r w:rsidR="00811436" w:rsidRPr="00EE3E77">
              <w:rPr>
                <w:rStyle w:val="Hypertextovodkaz"/>
                <w:rFonts w:eastAsia="MS Gothic"/>
                <w:noProof/>
              </w:rPr>
              <w:t>G.2</w:t>
            </w:r>
            <w:r w:rsidR="00811436">
              <w:rPr>
                <w:rFonts w:eastAsiaTheme="minorEastAsia" w:cstheme="minorBidi"/>
                <w:smallCaps w:val="0"/>
                <w:noProof/>
                <w:sz w:val="22"/>
                <w:szCs w:val="22"/>
              </w:rPr>
              <w:tab/>
            </w:r>
            <w:r w:rsidR="00811436" w:rsidRPr="00EE3E77">
              <w:rPr>
                <w:rStyle w:val="Hypertextovodkaz"/>
                <w:rFonts w:eastAsia="MS Gothic"/>
                <w:noProof/>
              </w:rPr>
              <w:t>VEŘEJNĚ PROSPĚŠNÁ OPATŘENÍ</w:t>
            </w:r>
            <w:r w:rsidR="00811436">
              <w:rPr>
                <w:noProof/>
                <w:webHidden/>
              </w:rPr>
              <w:tab/>
            </w:r>
            <w:r w:rsidR="00811436">
              <w:rPr>
                <w:noProof/>
                <w:webHidden/>
              </w:rPr>
              <w:fldChar w:fldCharType="begin"/>
            </w:r>
            <w:r w:rsidR="00811436">
              <w:rPr>
                <w:noProof/>
                <w:webHidden/>
              </w:rPr>
              <w:instrText xml:space="preserve"> PAGEREF _Toc160784276 \h </w:instrText>
            </w:r>
            <w:r w:rsidR="00811436">
              <w:rPr>
                <w:noProof/>
                <w:webHidden/>
              </w:rPr>
            </w:r>
            <w:r w:rsidR="00811436">
              <w:rPr>
                <w:noProof/>
                <w:webHidden/>
              </w:rPr>
              <w:fldChar w:fldCharType="separate"/>
            </w:r>
            <w:r w:rsidR="00AC40C7">
              <w:rPr>
                <w:noProof/>
                <w:webHidden/>
              </w:rPr>
              <w:t>41</w:t>
            </w:r>
            <w:r w:rsidR="00811436">
              <w:rPr>
                <w:noProof/>
                <w:webHidden/>
              </w:rPr>
              <w:fldChar w:fldCharType="end"/>
            </w:r>
          </w:hyperlink>
        </w:p>
        <w:p w14:paraId="508D888D" w14:textId="77777777" w:rsidR="00811436" w:rsidRDefault="006E1E2D">
          <w:pPr>
            <w:pStyle w:val="Obsah2"/>
            <w:rPr>
              <w:rFonts w:eastAsiaTheme="minorEastAsia" w:cstheme="minorBidi"/>
              <w:smallCaps w:val="0"/>
              <w:noProof/>
              <w:sz w:val="22"/>
              <w:szCs w:val="22"/>
            </w:rPr>
          </w:pPr>
          <w:hyperlink w:anchor="_Toc160784277" w:history="1">
            <w:r w:rsidR="00811436" w:rsidRPr="00EE3E77">
              <w:rPr>
                <w:rStyle w:val="Hypertextovodkaz"/>
                <w:rFonts w:eastAsia="MS Gothic"/>
                <w:noProof/>
              </w:rPr>
              <w:t>G.3</w:t>
            </w:r>
            <w:r w:rsidR="00811436">
              <w:rPr>
                <w:rFonts w:eastAsiaTheme="minorEastAsia" w:cstheme="minorBidi"/>
                <w:smallCaps w:val="0"/>
                <w:noProof/>
                <w:sz w:val="22"/>
                <w:szCs w:val="22"/>
              </w:rPr>
              <w:tab/>
            </w:r>
            <w:r w:rsidR="00811436" w:rsidRPr="00EE3E77">
              <w:rPr>
                <w:rStyle w:val="Hypertextovodkaz"/>
                <w:rFonts w:eastAsia="MS Gothic"/>
                <w:noProof/>
              </w:rPr>
              <w:t>sTAVBY A OPATŘENÍ K ZAJIŠŤOVÁNÍ OBRANY A BEZPEČNOSTI STÁTU</w:t>
            </w:r>
            <w:r w:rsidR="00811436">
              <w:rPr>
                <w:noProof/>
                <w:webHidden/>
              </w:rPr>
              <w:tab/>
            </w:r>
            <w:r w:rsidR="00811436">
              <w:rPr>
                <w:noProof/>
                <w:webHidden/>
              </w:rPr>
              <w:fldChar w:fldCharType="begin"/>
            </w:r>
            <w:r w:rsidR="00811436">
              <w:rPr>
                <w:noProof/>
                <w:webHidden/>
              </w:rPr>
              <w:instrText xml:space="preserve"> PAGEREF _Toc160784277 \h </w:instrText>
            </w:r>
            <w:r w:rsidR="00811436">
              <w:rPr>
                <w:noProof/>
                <w:webHidden/>
              </w:rPr>
            </w:r>
            <w:r w:rsidR="00811436">
              <w:rPr>
                <w:noProof/>
                <w:webHidden/>
              </w:rPr>
              <w:fldChar w:fldCharType="separate"/>
            </w:r>
            <w:r w:rsidR="00AC40C7">
              <w:rPr>
                <w:noProof/>
                <w:webHidden/>
              </w:rPr>
              <w:t>41</w:t>
            </w:r>
            <w:r w:rsidR="00811436">
              <w:rPr>
                <w:noProof/>
                <w:webHidden/>
              </w:rPr>
              <w:fldChar w:fldCharType="end"/>
            </w:r>
          </w:hyperlink>
        </w:p>
        <w:p w14:paraId="60BC5E57" w14:textId="77777777" w:rsidR="00811436" w:rsidRDefault="006E1E2D">
          <w:pPr>
            <w:pStyle w:val="Obsah2"/>
            <w:rPr>
              <w:rFonts w:eastAsiaTheme="minorEastAsia" w:cstheme="minorBidi"/>
              <w:smallCaps w:val="0"/>
              <w:noProof/>
              <w:sz w:val="22"/>
              <w:szCs w:val="22"/>
            </w:rPr>
          </w:pPr>
          <w:hyperlink w:anchor="_Toc160784278" w:history="1">
            <w:r w:rsidR="00811436" w:rsidRPr="00EE3E77">
              <w:rPr>
                <w:rStyle w:val="Hypertextovodkaz"/>
                <w:rFonts w:eastAsia="MS Gothic"/>
                <w:noProof/>
              </w:rPr>
              <w:t>G.4</w:t>
            </w:r>
            <w:r w:rsidR="00811436">
              <w:rPr>
                <w:rFonts w:eastAsiaTheme="minorEastAsia" w:cstheme="minorBidi"/>
                <w:smallCaps w:val="0"/>
                <w:noProof/>
                <w:sz w:val="22"/>
                <w:szCs w:val="22"/>
              </w:rPr>
              <w:tab/>
            </w:r>
            <w:r w:rsidR="00811436" w:rsidRPr="00EE3E77">
              <w:rPr>
                <w:rStyle w:val="Hypertextovodkaz"/>
                <w:rFonts w:eastAsia="MS Gothic"/>
                <w:noProof/>
              </w:rPr>
              <w:t>PLOCHY K ASANACI</w:t>
            </w:r>
            <w:r w:rsidR="00811436">
              <w:rPr>
                <w:noProof/>
                <w:webHidden/>
              </w:rPr>
              <w:tab/>
            </w:r>
            <w:r w:rsidR="00811436">
              <w:rPr>
                <w:noProof/>
                <w:webHidden/>
              </w:rPr>
              <w:fldChar w:fldCharType="begin"/>
            </w:r>
            <w:r w:rsidR="00811436">
              <w:rPr>
                <w:noProof/>
                <w:webHidden/>
              </w:rPr>
              <w:instrText xml:space="preserve"> PAGEREF _Toc160784278 \h </w:instrText>
            </w:r>
            <w:r w:rsidR="00811436">
              <w:rPr>
                <w:noProof/>
                <w:webHidden/>
              </w:rPr>
            </w:r>
            <w:r w:rsidR="00811436">
              <w:rPr>
                <w:noProof/>
                <w:webHidden/>
              </w:rPr>
              <w:fldChar w:fldCharType="separate"/>
            </w:r>
            <w:r w:rsidR="00AC40C7">
              <w:rPr>
                <w:noProof/>
                <w:webHidden/>
              </w:rPr>
              <w:t>41</w:t>
            </w:r>
            <w:r w:rsidR="00811436">
              <w:rPr>
                <w:noProof/>
                <w:webHidden/>
              </w:rPr>
              <w:fldChar w:fldCharType="end"/>
            </w:r>
          </w:hyperlink>
        </w:p>
        <w:p w14:paraId="357C16A2" w14:textId="77777777" w:rsidR="00811436" w:rsidRDefault="006E1E2D">
          <w:pPr>
            <w:pStyle w:val="Obsah1"/>
            <w:rPr>
              <w:rFonts w:eastAsiaTheme="minorEastAsia" w:cstheme="minorBidi"/>
              <w:b w:val="0"/>
              <w:bCs w:val="0"/>
              <w:caps w:val="0"/>
              <w:noProof/>
              <w:sz w:val="22"/>
              <w:szCs w:val="22"/>
            </w:rPr>
          </w:pPr>
          <w:hyperlink w:anchor="_Toc160784279" w:history="1">
            <w:r w:rsidR="00811436" w:rsidRPr="00EE3E77">
              <w:rPr>
                <w:rStyle w:val="Hypertextovodkaz"/>
                <w:rFonts w:eastAsia="MS Gothic"/>
                <w:noProof/>
                <w14:scene3d>
                  <w14:camera w14:prst="orthographicFront"/>
                  <w14:lightRig w14:rig="threePt" w14:dir="t">
                    <w14:rot w14:lat="0" w14:lon="0" w14:rev="0"/>
                  </w14:lightRig>
                </w14:scene3d>
              </w:rPr>
              <w:t>H</w:t>
            </w:r>
            <w:r w:rsidR="00811436">
              <w:rPr>
                <w:rFonts w:eastAsiaTheme="minorEastAsia" w:cstheme="minorBidi"/>
                <w:b w:val="0"/>
                <w:bCs w:val="0"/>
                <w:caps w:val="0"/>
                <w:noProof/>
                <w:sz w:val="22"/>
                <w:szCs w:val="22"/>
              </w:rPr>
              <w:tab/>
            </w:r>
            <w:r w:rsidR="00811436" w:rsidRPr="00EE3E77">
              <w:rPr>
                <w:rStyle w:val="Hypertextovodkaz"/>
                <w:rFonts w:eastAsia="MS Gothic"/>
                <w:noProof/>
              </w:rPr>
              <w:t>STANOVENÍ KOMPENZAČNÍCH OPATŘENÍ</w:t>
            </w:r>
            <w:r w:rsidR="00811436">
              <w:rPr>
                <w:noProof/>
                <w:webHidden/>
              </w:rPr>
              <w:tab/>
            </w:r>
            <w:r w:rsidR="00811436">
              <w:rPr>
                <w:noProof/>
                <w:webHidden/>
              </w:rPr>
              <w:fldChar w:fldCharType="begin"/>
            </w:r>
            <w:r w:rsidR="00811436">
              <w:rPr>
                <w:noProof/>
                <w:webHidden/>
              </w:rPr>
              <w:instrText xml:space="preserve"> PAGEREF _Toc160784279 \h </w:instrText>
            </w:r>
            <w:r w:rsidR="00811436">
              <w:rPr>
                <w:noProof/>
                <w:webHidden/>
              </w:rPr>
            </w:r>
            <w:r w:rsidR="00811436">
              <w:rPr>
                <w:noProof/>
                <w:webHidden/>
              </w:rPr>
              <w:fldChar w:fldCharType="separate"/>
            </w:r>
            <w:r w:rsidR="00AC40C7">
              <w:rPr>
                <w:noProof/>
                <w:webHidden/>
              </w:rPr>
              <w:t>41</w:t>
            </w:r>
            <w:r w:rsidR="00811436">
              <w:rPr>
                <w:noProof/>
                <w:webHidden/>
              </w:rPr>
              <w:fldChar w:fldCharType="end"/>
            </w:r>
          </w:hyperlink>
        </w:p>
        <w:p w14:paraId="4EDF3B95" w14:textId="35BA5638" w:rsidR="00C3341C" w:rsidRPr="00082588" w:rsidRDefault="00082588">
          <w:r>
            <w:rPr>
              <w:rFonts w:asciiTheme="minorHAnsi" w:hAnsiTheme="minorHAnsi" w:cstheme="minorHAnsi"/>
              <w:bCs/>
              <w:iCs/>
              <w:caps/>
              <w:sz w:val="20"/>
              <w:szCs w:val="20"/>
            </w:rPr>
            <w:fldChar w:fldCharType="end"/>
          </w:r>
        </w:p>
      </w:sdtContent>
    </w:sdt>
    <w:p w14:paraId="0C2DEF4A" w14:textId="77777777" w:rsidR="00636BCD" w:rsidRDefault="00636BCD">
      <w:pPr>
        <w:pStyle w:val="Seznamobrzk"/>
        <w:tabs>
          <w:tab w:val="right" w:leader="dot" w:pos="9062"/>
        </w:tabs>
        <w:rPr>
          <w:ins w:id="1" w:author="uzivatel" w:date="2024-01-22T09:54:00Z"/>
        </w:rPr>
      </w:pPr>
    </w:p>
    <w:p w14:paraId="747D1552" w14:textId="77777777" w:rsidR="00811436" w:rsidRDefault="00811436">
      <w:pPr>
        <w:pStyle w:val="Seznamobrzk"/>
        <w:tabs>
          <w:tab w:val="right" w:leader="dot" w:pos="9062"/>
        </w:tabs>
      </w:pPr>
    </w:p>
    <w:p w14:paraId="594191F8" w14:textId="155B26BB" w:rsidR="00636BCD" w:rsidRDefault="00636BCD">
      <w:pPr>
        <w:pStyle w:val="Seznamobrzk"/>
        <w:tabs>
          <w:tab w:val="right" w:leader="dot" w:pos="9062"/>
        </w:tabs>
        <w:rPr>
          <w:ins w:id="2" w:author="uzivatel" w:date="2024-01-22T09:54:00Z"/>
        </w:rPr>
      </w:pPr>
      <w:ins w:id="3" w:author="uzivatel" w:date="2024-01-22T09:54:00Z">
        <w:r>
          <w:lastRenderedPageBreak/>
          <w:t>SEZNAM TABULEK:</w:t>
        </w:r>
      </w:ins>
    </w:p>
    <w:p w14:paraId="4389B7C0" w14:textId="77777777" w:rsidR="00636BCD" w:rsidRDefault="00636BCD">
      <w:pPr>
        <w:pStyle w:val="Seznamobrzk"/>
        <w:tabs>
          <w:tab w:val="right" w:leader="dot" w:pos="9062"/>
        </w:tabs>
        <w:rPr>
          <w:ins w:id="4" w:author="uzivatel" w:date="2024-01-22T09:54:00Z"/>
        </w:rPr>
      </w:pPr>
    </w:p>
    <w:p w14:paraId="6B0F85CF" w14:textId="77777777" w:rsidR="00565819" w:rsidRPr="002B3D47" w:rsidRDefault="00565819">
      <w:pPr>
        <w:pStyle w:val="Seznamobrzk"/>
        <w:tabs>
          <w:tab w:val="right" w:leader="dot" w:pos="9062"/>
        </w:tabs>
        <w:rPr>
          <w:ins w:id="5" w:author="uzivatel" w:date="2024-01-22T15:07:00Z"/>
          <w:rFonts w:eastAsiaTheme="minorEastAsia" w:cstheme="minorBidi"/>
          <w:smallCaps w:val="0"/>
          <w:noProof/>
        </w:rPr>
      </w:pPr>
      <w:ins w:id="6" w:author="uzivatel" w:date="2024-01-22T15:07:00Z">
        <w:r w:rsidRPr="00565819">
          <w:rPr>
            <w:b/>
            <w:bCs/>
            <w:caps/>
            <w:smallCaps w:val="0"/>
          </w:rPr>
          <w:fldChar w:fldCharType="begin"/>
        </w:r>
        <w:r w:rsidRPr="00565819">
          <w:rPr>
            <w:b/>
            <w:bCs/>
            <w:caps/>
            <w:smallCaps w:val="0"/>
          </w:rPr>
          <w:instrText xml:space="preserve"> TOC \h \z \c "Tabulka" </w:instrText>
        </w:r>
      </w:ins>
      <w:r w:rsidRPr="00565819">
        <w:rPr>
          <w:b/>
          <w:bCs/>
          <w:caps/>
          <w:smallCaps w:val="0"/>
        </w:rPr>
        <w:fldChar w:fldCharType="separate"/>
      </w:r>
      <w:ins w:id="7" w:author="uzivatel" w:date="2024-01-22T15:07:00Z">
        <w:r w:rsidRPr="00565819">
          <w:rPr>
            <w:rStyle w:val="Hypertextovodkaz"/>
            <w:noProof/>
          </w:rPr>
          <w:fldChar w:fldCharType="begin"/>
        </w:r>
        <w:r w:rsidRPr="00565819">
          <w:rPr>
            <w:rStyle w:val="Hypertextovodkaz"/>
            <w:noProof/>
          </w:rPr>
          <w:instrText xml:space="preserve"> </w:instrText>
        </w:r>
        <w:r w:rsidRPr="00565819">
          <w:rPr>
            <w:noProof/>
          </w:rPr>
          <w:instrText>HYPERLINK \l "_Toc156828488"</w:instrText>
        </w:r>
        <w:r w:rsidRPr="00565819">
          <w:rPr>
            <w:rStyle w:val="Hypertextovodkaz"/>
            <w:noProof/>
          </w:rPr>
          <w:instrText xml:space="preserve"> </w:instrText>
        </w:r>
        <w:r w:rsidRPr="00565819">
          <w:rPr>
            <w:rStyle w:val="Hypertextovodkaz"/>
            <w:noProof/>
          </w:rPr>
          <w:fldChar w:fldCharType="separate"/>
        </w:r>
        <w:r w:rsidRPr="00565819">
          <w:rPr>
            <w:rStyle w:val="Hypertextovodkaz"/>
            <w:noProof/>
          </w:rPr>
          <w:t>Tabulka 1: Nemovité kulturní památky v řešeném území</w:t>
        </w:r>
        <w:r w:rsidRPr="00565819">
          <w:rPr>
            <w:noProof/>
            <w:webHidden/>
          </w:rPr>
          <w:tab/>
        </w:r>
        <w:r w:rsidRPr="00565819">
          <w:rPr>
            <w:noProof/>
            <w:webHidden/>
          </w:rPr>
          <w:fldChar w:fldCharType="begin"/>
        </w:r>
        <w:r w:rsidRPr="00565819">
          <w:rPr>
            <w:noProof/>
            <w:webHidden/>
          </w:rPr>
          <w:instrText xml:space="preserve"> PAGEREF _Toc156828488 \h </w:instrText>
        </w:r>
      </w:ins>
      <w:r w:rsidRPr="00565819">
        <w:rPr>
          <w:noProof/>
          <w:webHidden/>
        </w:rPr>
      </w:r>
      <w:r w:rsidRPr="00565819">
        <w:rPr>
          <w:noProof/>
          <w:webHidden/>
        </w:rPr>
        <w:fldChar w:fldCharType="separate"/>
      </w:r>
      <w:r w:rsidR="00AC40C7">
        <w:rPr>
          <w:noProof/>
          <w:webHidden/>
        </w:rPr>
        <w:t>5</w:t>
      </w:r>
      <w:ins w:id="8" w:author="uzivatel" w:date="2024-01-22T15:07:00Z">
        <w:r w:rsidRPr="00565819">
          <w:rPr>
            <w:noProof/>
            <w:webHidden/>
          </w:rPr>
          <w:fldChar w:fldCharType="end"/>
        </w:r>
        <w:r w:rsidRPr="00565819">
          <w:rPr>
            <w:rStyle w:val="Hypertextovodkaz"/>
            <w:noProof/>
          </w:rPr>
          <w:fldChar w:fldCharType="end"/>
        </w:r>
      </w:ins>
    </w:p>
    <w:p w14:paraId="4D8D41A5" w14:textId="77777777" w:rsidR="00565819" w:rsidRPr="002B3D47" w:rsidRDefault="00565819">
      <w:pPr>
        <w:pStyle w:val="Seznamobrzk"/>
        <w:tabs>
          <w:tab w:val="right" w:leader="dot" w:pos="9062"/>
        </w:tabs>
        <w:rPr>
          <w:ins w:id="9" w:author="uzivatel" w:date="2024-01-22T15:07:00Z"/>
          <w:rFonts w:eastAsiaTheme="minorEastAsia" w:cstheme="minorBidi"/>
          <w:smallCaps w:val="0"/>
          <w:noProof/>
        </w:rPr>
      </w:pPr>
      <w:ins w:id="10" w:author="uzivatel" w:date="2024-01-22T15:07:00Z">
        <w:r w:rsidRPr="00565819">
          <w:rPr>
            <w:rStyle w:val="Hypertextovodkaz"/>
            <w:noProof/>
          </w:rPr>
          <w:fldChar w:fldCharType="begin"/>
        </w:r>
        <w:r w:rsidRPr="00565819">
          <w:rPr>
            <w:rStyle w:val="Hypertextovodkaz"/>
            <w:noProof/>
          </w:rPr>
          <w:instrText xml:space="preserve"> </w:instrText>
        </w:r>
        <w:r w:rsidRPr="00565819">
          <w:rPr>
            <w:noProof/>
          </w:rPr>
          <w:instrText>HYPERLINK \l "_Toc156828489"</w:instrText>
        </w:r>
        <w:r w:rsidRPr="00565819">
          <w:rPr>
            <w:rStyle w:val="Hypertextovodkaz"/>
            <w:noProof/>
          </w:rPr>
          <w:instrText xml:space="preserve"> </w:instrText>
        </w:r>
        <w:r w:rsidRPr="00565819">
          <w:rPr>
            <w:rStyle w:val="Hypertextovodkaz"/>
            <w:noProof/>
          </w:rPr>
          <w:fldChar w:fldCharType="separate"/>
        </w:r>
        <w:r w:rsidRPr="00565819">
          <w:rPr>
            <w:rStyle w:val="Hypertextovodkaz"/>
            <w:noProof/>
          </w:rPr>
          <w:t>Tabulka 2:  Uspořádání pasportů jednotlivých lokalit</w:t>
        </w:r>
        <w:r w:rsidRPr="00565819">
          <w:rPr>
            <w:noProof/>
            <w:webHidden/>
          </w:rPr>
          <w:tab/>
        </w:r>
        <w:r w:rsidRPr="00565819">
          <w:rPr>
            <w:noProof/>
            <w:webHidden/>
          </w:rPr>
          <w:fldChar w:fldCharType="begin"/>
        </w:r>
        <w:r w:rsidRPr="00565819">
          <w:rPr>
            <w:noProof/>
            <w:webHidden/>
          </w:rPr>
          <w:instrText xml:space="preserve"> PAGEREF _Toc156828489 \h </w:instrText>
        </w:r>
      </w:ins>
      <w:r w:rsidRPr="00565819">
        <w:rPr>
          <w:noProof/>
          <w:webHidden/>
        </w:rPr>
      </w:r>
      <w:r w:rsidRPr="00565819">
        <w:rPr>
          <w:noProof/>
          <w:webHidden/>
        </w:rPr>
        <w:fldChar w:fldCharType="separate"/>
      </w:r>
      <w:r w:rsidR="00AC40C7">
        <w:rPr>
          <w:noProof/>
          <w:webHidden/>
        </w:rPr>
        <w:t>25</w:t>
      </w:r>
      <w:ins w:id="11" w:author="uzivatel" w:date="2024-01-22T15:07:00Z">
        <w:r w:rsidRPr="00565819">
          <w:rPr>
            <w:noProof/>
            <w:webHidden/>
          </w:rPr>
          <w:fldChar w:fldCharType="end"/>
        </w:r>
        <w:r w:rsidRPr="00565819">
          <w:rPr>
            <w:rStyle w:val="Hypertextovodkaz"/>
            <w:noProof/>
          </w:rPr>
          <w:fldChar w:fldCharType="end"/>
        </w:r>
      </w:ins>
    </w:p>
    <w:p w14:paraId="3F1C4310" w14:textId="77777777" w:rsidR="00565819" w:rsidRPr="002B3D47" w:rsidRDefault="00565819">
      <w:pPr>
        <w:pStyle w:val="Seznamobrzk"/>
        <w:tabs>
          <w:tab w:val="right" w:leader="dot" w:pos="9062"/>
        </w:tabs>
        <w:rPr>
          <w:ins w:id="12" w:author="uzivatel" w:date="2024-01-22T15:07:00Z"/>
          <w:rFonts w:eastAsiaTheme="minorEastAsia" w:cstheme="minorBidi"/>
          <w:smallCaps w:val="0"/>
          <w:noProof/>
        </w:rPr>
      </w:pPr>
      <w:ins w:id="13" w:author="uzivatel" w:date="2024-01-22T15:07:00Z">
        <w:r w:rsidRPr="00565819">
          <w:rPr>
            <w:rStyle w:val="Hypertextovodkaz"/>
            <w:noProof/>
          </w:rPr>
          <w:fldChar w:fldCharType="begin"/>
        </w:r>
        <w:r w:rsidRPr="00565819">
          <w:rPr>
            <w:rStyle w:val="Hypertextovodkaz"/>
            <w:noProof/>
          </w:rPr>
          <w:instrText xml:space="preserve"> </w:instrText>
        </w:r>
        <w:r w:rsidRPr="00565819">
          <w:rPr>
            <w:noProof/>
          </w:rPr>
          <w:instrText>HYPERLINK \l "_Toc156828490"</w:instrText>
        </w:r>
        <w:r w:rsidRPr="00565819">
          <w:rPr>
            <w:rStyle w:val="Hypertextovodkaz"/>
            <w:noProof/>
          </w:rPr>
          <w:instrText xml:space="preserve"> </w:instrText>
        </w:r>
        <w:r w:rsidRPr="00565819">
          <w:rPr>
            <w:rStyle w:val="Hypertextovodkaz"/>
            <w:noProof/>
          </w:rPr>
          <w:fldChar w:fldCharType="separate"/>
        </w:r>
        <w:r w:rsidRPr="00565819">
          <w:rPr>
            <w:rStyle w:val="Hypertextovodkaz"/>
            <w:noProof/>
          </w:rPr>
          <w:t>Tabulka 3: Z.1 - ozvojová lokalita Nalžovice</w:t>
        </w:r>
        <w:r w:rsidRPr="00565819">
          <w:rPr>
            <w:noProof/>
            <w:webHidden/>
          </w:rPr>
          <w:tab/>
        </w:r>
        <w:r w:rsidRPr="00565819">
          <w:rPr>
            <w:noProof/>
            <w:webHidden/>
          </w:rPr>
          <w:fldChar w:fldCharType="begin"/>
        </w:r>
        <w:r w:rsidRPr="00565819">
          <w:rPr>
            <w:noProof/>
            <w:webHidden/>
          </w:rPr>
          <w:instrText xml:space="preserve"> PAGEREF _Toc156828490 \h </w:instrText>
        </w:r>
      </w:ins>
      <w:r w:rsidRPr="00565819">
        <w:rPr>
          <w:noProof/>
          <w:webHidden/>
        </w:rPr>
      </w:r>
      <w:r w:rsidRPr="00565819">
        <w:rPr>
          <w:noProof/>
          <w:webHidden/>
        </w:rPr>
        <w:fldChar w:fldCharType="separate"/>
      </w:r>
      <w:r w:rsidR="00AC40C7">
        <w:rPr>
          <w:noProof/>
          <w:webHidden/>
        </w:rPr>
        <w:t>26</w:t>
      </w:r>
      <w:ins w:id="14" w:author="uzivatel" w:date="2024-01-22T15:07:00Z">
        <w:r w:rsidRPr="00565819">
          <w:rPr>
            <w:noProof/>
            <w:webHidden/>
          </w:rPr>
          <w:fldChar w:fldCharType="end"/>
        </w:r>
        <w:r w:rsidRPr="00565819">
          <w:rPr>
            <w:rStyle w:val="Hypertextovodkaz"/>
            <w:noProof/>
          </w:rPr>
          <w:fldChar w:fldCharType="end"/>
        </w:r>
      </w:ins>
    </w:p>
    <w:p w14:paraId="3A459AC6" w14:textId="77777777" w:rsidR="00565819" w:rsidRPr="002B3D47" w:rsidRDefault="00565819">
      <w:pPr>
        <w:pStyle w:val="Seznamobrzk"/>
        <w:tabs>
          <w:tab w:val="right" w:leader="dot" w:pos="9062"/>
        </w:tabs>
        <w:rPr>
          <w:ins w:id="15" w:author="uzivatel" w:date="2024-01-22T15:07:00Z"/>
          <w:rFonts w:eastAsiaTheme="minorEastAsia" w:cstheme="minorBidi"/>
          <w:smallCaps w:val="0"/>
          <w:noProof/>
        </w:rPr>
      </w:pPr>
      <w:ins w:id="16" w:author="uzivatel" w:date="2024-01-22T15:07:00Z">
        <w:r w:rsidRPr="00565819">
          <w:rPr>
            <w:rStyle w:val="Hypertextovodkaz"/>
            <w:noProof/>
          </w:rPr>
          <w:fldChar w:fldCharType="begin"/>
        </w:r>
        <w:r w:rsidRPr="00565819">
          <w:rPr>
            <w:rStyle w:val="Hypertextovodkaz"/>
            <w:noProof/>
          </w:rPr>
          <w:instrText xml:space="preserve"> </w:instrText>
        </w:r>
        <w:r w:rsidRPr="00565819">
          <w:rPr>
            <w:noProof/>
          </w:rPr>
          <w:instrText>HYPERLINK \l "_Toc156828491"</w:instrText>
        </w:r>
        <w:r w:rsidRPr="00565819">
          <w:rPr>
            <w:rStyle w:val="Hypertextovodkaz"/>
            <w:noProof/>
          </w:rPr>
          <w:instrText xml:space="preserve"> </w:instrText>
        </w:r>
        <w:r w:rsidRPr="00565819">
          <w:rPr>
            <w:rStyle w:val="Hypertextovodkaz"/>
            <w:noProof/>
          </w:rPr>
          <w:fldChar w:fldCharType="separate"/>
        </w:r>
        <w:r w:rsidRPr="00565819">
          <w:rPr>
            <w:rStyle w:val="Hypertextovodkaz"/>
            <w:noProof/>
          </w:rPr>
          <w:t>Tabulka 4: Z.2 - rozvojová lokalita Nalžovice</w:t>
        </w:r>
        <w:r w:rsidRPr="00565819">
          <w:rPr>
            <w:noProof/>
            <w:webHidden/>
          </w:rPr>
          <w:tab/>
        </w:r>
        <w:r w:rsidRPr="00565819">
          <w:rPr>
            <w:noProof/>
            <w:webHidden/>
          </w:rPr>
          <w:fldChar w:fldCharType="begin"/>
        </w:r>
        <w:r w:rsidRPr="00565819">
          <w:rPr>
            <w:noProof/>
            <w:webHidden/>
          </w:rPr>
          <w:instrText xml:space="preserve"> PAGEREF _Toc156828491 \h </w:instrText>
        </w:r>
      </w:ins>
      <w:r w:rsidRPr="00565819">
        <w:rPr>
          <w:noProof/>
          <w:webHidden/>
        </w:rPr>
      </w:r>
      <w:r w:rsidRPr="00565819">
        <w:rPr>
          <w:noProof/>
          <w:webHidden/>
        </w:rPr>
        <w:fldChar w:fldCharType="separate"/>
      </w:r>
      <w:r w:rsidR="00AC40C7">
        <w:rPr>
          <w:noProof/>
          <w:webHidden/>
        </w:rPr>
        <w:t>26</w:t>
      </w:r>
      <w:ins w:id="17" w:author="uzivatel" w:date="2024-01-22T15:07:00Z">
        <w:r w:rsidRPr="00565819">
          <w:rPr>
            <w:noProof/>
            <w:webHidden/>
          </w:rPr>
          <w:fldChar w:fldCharType="end"/>
        </w:r>
        <w:r w:rsidRPr="00565819">
          <w:rPr>
            <w:rStyle w:val="Hypertextovodkaz"/>
            <w:noProof/>
          </w:rPr>
          <w:fldChar w:fldCharType="end"/>
        </w:r>
      </w:ins>
    </w:p>
    <w:p w14:paraId="1B4F6F3B" w14:textId="77777777" w:rsidR="00565819" w:rsidRPr="002B3D47" w:rsidRDefault="00565819">
      <w:pPr>
        <w:pStyle w:val="Seznamobrzk"/>
        <w:tabs>
          <w:tab w:val="right" w:leader="dot" w:pos="9062"/>
        </w:tabs>
        <w:rPr>
          <w:ins w:id="18" w:author="uzivatel" w:date="2024-01-22T15:07:00Z"/>
          <w:rFonts w:eastAsiaTheme="minorEastAsia" w:cstheme="minorBidi"/>
          <w:smallCaps w:val="0"/>
          <w:noProof/>
        </w:rPr>
      </w:pPr>
      <w:ins w:id="19" w:author="uzivatel" w:date="2024-01-22T15:07:00Z">
        <w:r w:rsidRPr="00565819">
          <w:rPr>
            <w:rStyle w:val="Hypertextovodkaz"/>
            <w:noProof/>
          </w:rPr>
          <w:fldChar w:fldCharType="begin"/>
        </w:r>
        <w:r w:rsidRPr="00565819">
          <w:rPr>
            <w:rStyle w:val="Hypertextovodkaz"/>
            <w:noProof/>
          </w:rPr>
          <w:instrText xml:space="preserve"> </w:instrText>
        </w:r>
        <w:r w:rsidRPr="00565819">
          <w:rPr>
            <w:noProof/>
          </w:rPr>
          <w:instrText>HYPERLINK \l "_Toc156828492"</w:instrText>
        </w:r>
        <w:r w:rsidRPr="00565819">
          <w:rPr>
            <w:rStyle w:val="Hypertextovodkaz"/>
            <w:noProof/>
          </w:rPr>
          <w:instrText xml:space="preserve"> </w:instrText>
        </w:r>
        <w:r w:rsidRPr="00565819">
          <w:rPr>
            <w:rStyle w:val="Hypertextovodkaz"/>
            <w:noProof/>
          </w:rPr>
          <w:fldChar w:fldCharType="separate"/>
        </w:r>
        <w:r w:rsidRPr="00565819">
          <w:rPr>
            <w:rStyle w:val="Hypertextovodkaz"/>
            <w:noProof/>
          </w:rPr>
          <w:t>Tabulka 5: Z.3 - rozvojová lokalita Nalžovice</w:t>
        </w:r>
        <w:r w:rsidRPr="00565819">
          <w:rPr>
            <w:noProof/>
            <w:webHidden/>
          </w:rPr>
          <w:tab/>
        </w:r>
        <w:r w:rsidRPr="00565819">
          <w:rPr>
            <w:noProof/>
            <w:webHidden/>
          </w:rPr>
          <w:fldChar w:fldCharType="begin"/>
        </w:r>
        <w:r w:rsidRPr="00565819">
          <w:rPr>
            <w:noProof/>
            <w:webHidden/>
          </w:rPr>
          <w:instrText xml:space="preserve"> PAGEREF _Toc156828492 \h </w:instrText>
        </w:r>
      </w:ins>
      <w:r w:rsidRPr="00565819">
        <w:rPr>
          <w:noProof/>
          <w:webHidden/>
        </w:rPr>
      </w:r>
      <w:r w:rsidRPr="00565819">
        <w:rPr>
          <w:noProof/>
          <w:webHidden/>
        </w:rPr>
        <w:fldChar w:fldCharType="separate"/>
      </w:r>
      <w:r w:rsidR="00AC40C7">
        <w:rPr>
          <w:noProof/>
          <w:webHidden/>
        </w:rPr>
        <w:t>27</w:t>
      </w:r>
      <w:ins w:id="20" w:author="uzivatel" w:date="2024-01-22T15:07:00Z">
        <w:r w:rsidRPr="00565819">
          <w:rPr>
            <w:noProof/>
            <w:webHidden/>
          </w:rPr>
          <w:fldChar w:fldCharType="end"/>
        </w:r>
        <w:r w:rsidRPr="00565819">
          <w:rPr>
            <w:rStyle w:val="Hypertextovodkaz"/>
            <w:noProof/>
          </w:rPr>
          <w:fldChar w:fldCharType="end"/>
        </w:r>
      </w:ins>
    </w:p>
    <w:p w14:paraId="516AE0FB" w14:textId="77777777" w:rsidR="00565819" w:rsidRPr="002B3D47" w:rsidRDefault="00565819">
      <w:pPr>
        <w:pStyle w:val="Seznamobrzk"/>
        <w:tabs>
          <w:tab w:val="right" w:leader="dot" w:pos="9062"/>
        </w:tabs>
        <w:rPr>
          <w:ins w:id="21" w:author="uzivatel" w:date="2024-01-22T15:07:00Z"/>
          <w:rFonts w:eastAsiaTheme="minorEastAsia" w:cstheme="minorBidi"/>
          <w:smallCaps w:val="0"/>
          <w:noProof/>
        </w:rPr>
      </w:pPr>
      <w:ins w:id="22" w:author="uzivatel" w:date="2024-01-22T15:07:00Z">
        <w:r w:rsidRPr="00565819">
          <w:rPr>
            <w:rStyle w:val="Hypertextovodkaz"/>
            <w:noProof/>
          </w:rPr>
          <w:fldChar w:fldCharType="begin"/>
        </w:r>
        <w:r w:rsidRPr="00565819">
          <w:rPr>
            <w:rStyle w:val="Hypertextovodkaz"/>
            <w:noProof/>
          </w:rPr>
          <w:instrText xml:space="preserve"> </w:instrText>
        </w:r>
        <w:r w:rsidRPr="00565819">
          <w:rPr>
            <w:noProof/>
          </w:rPr>
          <w:instrText>HYPERLINK \l "_Toc156828493"</w:instrText>
        </w:r>
        <w:r w:rsidRPr="00565819">
          <w:rPr>
            <w:rStyle w:val="Hypertextovodkaz"/>
            <w:noProof/>
          </w:rPr>
          <w:instrText xml:space="preserve"> </w:instrText>
        </w:r>
        <w:r w:rsidRPr="00565819">
          <w:rPr>
            <w:rStyle w:val="Hypertextovodkaz"/>
            <w:noProof/>
          </w:rPr>
          <w:fldChar w:fldCharType="separate"/>
        </w:r>
        <w:r w:rsidRPr="00565819">
          <w:rPr>
            <w:rStyle w:val="Hypertextovodkaz"/>
            <w:noProof/>
          </w:rPr>
          <w:t>Tabulka 6: Z.4 - rozvojová lokalita Nalžovice</w:t>
        </w:r>
        <w:r w:rsidRPr="00565819">
          <w:rPr>
            <w:noProof/>
            <w:webHidden/>
          </w:rPr>
          <w:tab/>
        </w:r>
        <w:r w:rsidRPr="00565819">
          <w:rPr>
            <w:noProof/>
            <w:webHidden/>
          </w:rPr>
          <w:fldChar w:fldCharType="begin"/>
        </w:r>
        <w:r w:rsidRPr="00565819">
          <w:rPr>
            <w:noProof/>
            <w:webHidden/>
          </w:rPr>
          <w:instrText xml:space="preserve"> PAGEREF _Toc156828493 \h </w:instrText>
        </w:r>
      </w:ins>
      <w:r w:rsidRPr="00565819">
        <w:rPr>
          <w:noProof/>
          <w:webHidden/>
        </w:rPr>
      </w:r>
      <w:r w:rsidRPr="00565819">
        <w:rPr>
          <w:noProof/>
          <w:webHidden/>
        </w:rPr>
        <w:fldChar w:fldCharType="separate"/>
      </w:r>
      <w:r w:rsidR="00AC40C7">
        <w:rPr>
          <w:noProof/>
          <w:webHidden/>
        </w:rPr>
        <w:t>27</w:t>
      </w:r>
      <w:ins w:id="23" w:author="uzivatel" w:date="2024-01-22T15:07:00Z">
        <w:r w:rsidRPr="00565819">
          <w:rPr>
            <w:noProof/>
            <w:webHidden/>
          </w:rPr>
          <w:fldChar w:fldCharType="end"/>
        </w:r>
        <w:r w:rsidRPr="00565819">
          <w:rPr>
            <w:rStyle w:val="Hypertextovodkaz"/>
            <w:noProof/>
          </w:rPr>
          <w:fldChar w:fldCharType="end"/>
        </w:r>
      </w:ins>
    </w:p>
    <w:p w14:paraId="0C45E004" w14:textId="77777777" w:rsidR="00565819" w:rsidRPr="002B3D47" w:rsidRDefault="00565819">
      <w:pPr>
        <w:pStyle w:val="Seznamobrzk"/>
        <w:tabs>
          <w:tab w:val="right" w:leader="dot" w:pos="9062"/>
        </w:tabs>
        <w:rPr>
          <w:ins w:id="24" w:author="uzivatel" w:date="2024-01-22T15:07:00Z"/>
          <w:rFonts w:eastAsiaTheme="minorEastAsia" w:cstheme="minorBidi"/>
          <w:smallCaps w:val="0"/>
          <w:noProof/>
        </w:rPr>
      </w:pPr>
      <w:ins w:id="25" w:author="uzivatel" w:date="2024-01-22T15:07:00Z">
        <w:r w:rsidRPr="00565819">
          <w:rPr>
            <w:rStyle w:val="Hypertextovodkaz"/>
            <w:noProof/>
          </w:rPr>
          <w:fldChar w:fldCharType="begin"/>
        </w:r>
        <w:r w:rsidRPr="00565819">
          <w:rPr>
            <w:rStyle w:val="Hypertextovodkaz"/>
            <w:noProof/>
          </w:rPr>
          <w:instrText xml:space="preserve"> </w:instrText>
        </w:r>
        <w:r w:rsidRPr="00565819">
          <w:rPr>
            <w:noProof/>
          </w:rPr>
          <w:instrText>HYPERLINK \l "_Toc156828494"</w:instrText>
        </w:r>
        <w:r w:rsidRPr="00565819">
          <w:rPr>
            <w:rStyle w:val="Hypertextovodkaz"/>
            <w:noProof/>
          </w:rPr>
          <w:instrText xml:space="preserve"> </w:instrText>
        </w:r>
        <w:r w:rsidRPr="00565819">
          <w:rPr>
            <w:rStyle w:val="Hypertextovodkaz"/>
            <w:noProof/>
          </w:rPr>
          <w:fldChar w:fldCharType="separate"/>
        </w:r>
        <w:r w:rsidRPr="00565819">
          <w:rPr>
            <w:rStyle w:val="Hypertextovodkaz"/>
            <w:noProof/>
          </w:rPr>
          <w:t>Tabulka 7: Z.5 - rozvojová lokalita Nalžovice</w:t>
        </w:r>
        <w:r w:rsidRPr="00565819">
          <w:rPr>
            <w:noProof/>
            <w:webHidden/>
          </w:rPr>
          <w:tab/>
        </w:r>
        <w:r w:rsidRPr="00565819">
          <w:rPr>
            <w:noProof/>
            <w:webHidden/>
          </w:rPr>
          <w:fldChar w:fldCharType="begin"/>
        </w:r>
        <w:r w:rsidRPr="00565819">
          <w:rPr>
            <w:noProof/>
            <w:webHidden/>
          </w:rPr>
          <w:instrText xml:space="preserve"> PAGEREF _Toc156828494 \h </w:instrText>
        </w:r>
      </w:ins>
      <w:r w:rsidRPr="00565819">
        <w:rPr>
          <w:noProof/>
          <w:webHidden/>
        </w:rPr>
      </w:r>
      <w:r w:rsidRPr="00565819">
        <w:rPr>
          <w:noProof/>
          <w:webHidden/>
        </w:rPr>
        <w:fldChar w:fldCharType="separate"/>
      </w:r>
      <w:r w:rsidR="00AC40C7">
        <w:rPr>
          <w:noProof/>
          <w:webHidden/>
        </w:rPr>
        <w:t>28</w:t>
      </w:r>
      <w:ins w:id="26" w:author="uzivatel" w:date="2024-01-22T15:07:00Z">
        <w:r w:rsidRPr="00565819">
          <w:rPr>
            <w:noProof/>
            <w:webHidden/>
          </w:rPr>
          <w:fldChar w:fldCharType="end"/>
        </w:r>
        <w:r w:rsidRPr="00565819">
          <w:rPr>
            <w:rStyle w:val="Hypertextovodkaz"/>
            <w:noProof/>
          </w:rPr>
          <w:fldChar w:fldCharType="end"/>
        </w:r>
      </w:ins>
    </w:p>
    <w:p w14:paraId="6FAFC354" w14:textId="77777777" w:rsidR="00565819" w:rsidRPr="002B3D47" w:rsidRDefault="00565819">
      <w:pPr>
        <w:pStyle w:val="Seznamobrzk"/>
        <w:tabs>
          <w:tab w:val="right" w:leader="dot" w:pos="9062"/>
        </w:tabs>
        <w:rPr>
          <w:ins w:id="27" w:author="uzivatel" w:date="2024-01-22T15:07:00Z"/>
          <w:rFonts w:eastAsiaTheme="minorEastAsia" w:cstheme="minorBidi"/>
          <w:smallCaps w:val="0"/>
          <w:noProof/>
        </w:rPr>
      </w:pPr>
      <w:ins w:id="28" w:author="uzivatel" w:date="2024-01-22T15:07:00Z">
        <w:r w:rsidRPr="00565819">
          <w:rPr>
            <w:rStyle w:val="Hypertextovodkaz"/>
            <w:noProof/>
          </w:rPr>
          <w:fldChar w:fldCharType="begin"/>
        </w:r>
        <w:r w:rsidRPr="00565819">
          <w:rPr>
            <w:rStyle w:val="Hypertextovodkaz"/>
            <w:noProof/>
          </w:rPr>
          <w:instrText xml:space="preserve"> </w:instrText>
        </w:r>
        <w:r w:rsidRPr="00565819">
          <w:rPr>
            <w:noProof/>
          </w:rPr>
          <w:instrText>HYPERLINK \l "_Toc156828495"</w:instrText>
        </w:r>
        <w:r w:rsidRPr="00565819">
          <w:rPr>
            <w:rStyle w:val="Hypertextovodkaz"/>
            <w:noProof/>
          </w:rPr>
          <w:instrText xml:space="preserve"> </w:instrText>
        </w:r>
        <w:r w:rsidRPr="00565819">
          <w:rPr>
            <w:rStyle w:val="Hypertextovodkaz"/>
            <w:noProof/>
          </w:rPr>
          <w:fldChar w:fldCharType="separate"/>
        </w:r>
        <w:r w:rsidRPr="00565819">
          <w:rPr>
            <w:rStyle w:val="Hypertextovodkaz"/>
            <w:noProof/>
          </w:rPr>
          <w:t>Tabulka 8: Z.6 - rozvojová lokalita Nalžovice</w:t>
        </w:r>
        <w:r w:rsidRPr="00565819">
          <w:rPr>
            <w:noProof/>
            <w:webHidden/>
          </w:rPr>
          <w:tab/>
        </w:r>
        <w:r w:rsidRPr="00565819">
          <w:rPr>
            <w:noProof/>
            <w:webHidden/>
          </w:rPr>
          <w:fldChar w:fldCharType="begin"/>
        </w:r>
        <w:r w:rsidRPr="00565819">
          <w:rPr>
            <w:noProof/>
            <w:webHidden/>
          </w:rPr>
          <w:instrText xml:space="preserve"> PAGEREF _Toc156828495 \h </w:instrText>
        </w:r>
      </w:ins>
      <w:r w:rsidRPr="00565819">
        <w:rPr>
          <w:noProof/>
          <w:webHidden/>
        </w:rPr>
      </w:r>
      <w:r w:rsidRPr="00565819">
        <w:rPr>
          <w:noProof/>
          <w:webHidden/>
        </w:rPr>
        <w:fldChar w:fldCharType="separate"/>
      </w:r>
      <w:r w:rsidR="00AC40C7">
        <w:rPr>
          <w:noProof/>
          <w:webHidden/>
        </w:rPr>
        <w:t>28</w:t>
      </w:r>
      <w:ins w:id="29" w:author="uzivatel" w:date="2024-01-22T15:07:00Z">
        <w:r w:rsidRPr="00565819">
          <w:rPr>
            <w:noProof/>
            <w:webHidden/>
          </w:rPr>
          <w:fldChar w:fldCharType="end"/>
        </w:r>
        <w:r w:rsidRPr="00565819">
          <w:rPr>
            <w:rStyle w:val="Hypertextovodkaz"/>
            <w:noProof/>
          </w:rPr>
          <w:fldChar w:fldCharType="end"/>
        </w:r>
      </w:ins>
    </w:p>
    <w:p w14:paraId="44E57177" w14:textId="77777777" w:rsidR="00565819" w:rsidRPr="002B3D47" w:rsidRDefault="00565819">
      <w:pPr>
        <w:pStyle w:val="Seznamobrzk"/>
        <w:tabs>
          <w:tab w:val="right" w:leader="dot" w:pos="9062"/>
        </w:tabs>
        <w:rPr>
          <w:ins w:id="30" w:author="uzivatel" w:date="2024-01-22T15:07:00Z"/>
          <w:rFonts w:eastAsiaTheme="minorEastAsia" w:cstheme="minorBidi"/>
          <w:smallCaps w:val="0"/>
          <w:noProof/>
        </w:rPr>
      </w:pPr>
      <w:ins w:id="31" w:author="uzivatel" w:date="2024-01-22T15:07:00Z">
        <w:r w:rsidRPr="00565819">
          <w:rPr>
            <w:rStyle w:val="Hypertextovodkaz"/>
            <w:noProof/>
          </w:rPr>
          <w:fldChar w:fldCharType="begin"/>
        </w:r>
        <w:r w:rsidRPr="00565819">
          <w:rPr>
            <w:rStyle w:val="Hypertextovodkaz"/>
            <w:noProof/>
          </w:rPr>
          <w:instrText xml:space="preserve"> </w:instrText>
        </w:r>
        <w:r w:rsidRPr="00565819">
          <w:rPr>
            <w:noProof/>
          </w:rPr>
          <w:instrText>HYPERLINK \l "_Toc156828496"</w:instrText>
        </w:r>
        <w:r w:rsidRPr="00565819">
          <w:rPr>
            <w:rStyle w:val="Hypertextovodkaz"/>
            <w:noProof/>
          </w:rPr>
          <w:instrText xml:space="preserve"> </w:instrText>
        </w:r>
        <w:r w:rsidRPr="00565819">
          <w:rPr>
            <w:rStyle w:val="Hypertextovodkaz"/>
            <w:noProof/>
          </w:rPr>
          <w:fldChar w:fldCharType="separate"/>
        </w:r>
        <w:r w:rsidRPr="00565819">
          <w:rPr>
            <w:rStyle w:val="Hypertextovodkaz"/>
            <w:noProof/>
          </w:rPr>
          <w:t>Tabulka 9: Z.7 - rozvojová lokalita Nalžovice</w:t>
        </w:r>
        <w:r w:rsidRPr="00565819">
          <w:rPr>
            <w:noProof/>
            <w:webHidden/>
          </w:rPr>
          <w:tab/>
        </w:r>
        <w:r w:rsidRPr="00565819">
          <w:rPr>
            <w:noProof/>
            <w:webHidden/>
          </w:rPr>
          <w:fldChar w:fldCharType="begin"/>
        </w:r>
        <w:r w:rsidRPr="00565819">
          <w:rPr>
            <w:noProof/>
            <w:webHidden/>
          </w:rPr>
          <w:instrText xml:space="preserve"> PAGEREF _Toc156828496 \h </w:instrText>
        </w:r>
      </w:ins>
      <w:r w:rsidRPr="00565819">
        <w:rPr>
          <w:noProof/>
          <w:webHidden/>
        </w:rPr>
      </w:r>
      <w:r w:rsidRPr="00565819">
        <w:rPr>
          <w:noProof/>
          <w:webHidden/>
        </w:rPr>
        <w:fldChar w:fldCharType="separate"/>
      </w:r>
      <w:r w:rsidR="00AC40C7">
        <w:rPr>
          <w:noProof/>
          <w:webHidden/>
        </w:rPr>
        <w:t>29</w:t>
      </w:r>
      <w:ins w:id="32" w:author="uzivatel" w:date="2024-01-22T15:07:00Z">
        <w:r w:rsidRPr="00565819">
          <w:rPr>
            <w:noProof/>
            <w:webHidden/>
          </w:rPr>
          <w:fldChar w:fldCharType="end"/>
        </w:r>
        <w:r w:rsidRPr="00565819">
          <w:rPr>
            <w:rStyle w:val="Hypertextovodkaz"/>
            <w:noProof/>
          </w:rPr>
          <w:fldChar w:fldCharType="end"/>
        </w:r>
      </w:ins>
    </w:p>
    <w:p w14:paraId="313EB720" w14:textId="77777777" w:rsidR="00565819" w:rsidRPr="002B3D47" w:rsidRDefault="00565819">
      <w:pPr>
        <w:pStyle w:val="Seznamobrzk"/>
        <w:tabs>
          <w:tab w:val="right" w:leader="dot" w:pos="9062"/>
        </w:tabs>
        <w:rPr>
          <w:ins w:id="33" w:author="uzivatel" w:date="2024-01-22T15:07:00Z"/>
          <w:rFonts w:eastAsiaTheme="minorEastAsia" w:cstheme="minorBidi"/>
          <w:smallCaps w:val="0"/>
          <w:noProof/>
        </w:rPr>
      </w:pPr>
      <w:ins w:id="34" w:author="uzivatel" w:date="2024-01-22T15:07:00Z">
        <w:r w:rsidRPr="00565819">
          <w:rPr>
            <w:rStyle w:val="Hypertextovodkaz"/>
            <w:noProof/>
          </w:rPr>
          <w:fldChar w:fldCharType="begin"/>
        </w:r>
        <w:r w:rsidRPr="00565819">
          <w:rPr>
            <w:rStyle w:val="Hypertextovodkaz"/>
            <w:noProof/>
          </w:rPr>
          <w:instrText xml:space="preserve"> </w:instrText>
        </w:r>
        <w:r w:rsidRPr="00565819">
          <w:rPr>
            <w:noProof/>
          </w:rPr>
          <w:instrText>HYPERLINK \l "_Toc156828497"</w:instrText>
        </w:r>
        <w:r w:rsidRPr="00565819">
          <w:rPr>
            <w:rStyle w:val="Hypertextovodkaz"/>
            <w:noProof/>
          </w:rPr>
          <w:instrText xml:space="preserve"> </w:instrText>
        </w:r>
        <w:r w:rsidRPr="00565819">
          <w:rPr>
            <w:rStyle w:val="Hypertextovodkaz"/>
            <w:noProof/>
          </w:rPr>
          <w:fldChar w:fldCharType="separate"/>
        </w:r>
        <w:r w:rsidRPr="00565819">
          <w:rPr>
            <w:rStyle w:val="Hypertextovodkaz"/>
            <w:noProof/>
          </w:rPr>
          <w:t>Tabulka 10: Z.8 - rozvojová plocha Nalžovice</w:t>
        </w:r>
        <w:r w:rsidRPr="00565819">
          <w:rPr>
            <w:noProof/>
            <w:webHidden/>
          </w:rPr>
          <w:tab/>
        </w:r>
        <w:r w:rsidRPr="00565819">
          <w:rPr>
            <w:noProof/>
            <w:webHidden/>
          </w:rPr>
          <w:fldChar w:fldCharType="begin"/>
        </w:r>
        <w:r w:rsidRPr="00565819">
          <w:rPr>
            <w:noProof/>
            <w:webHidden/>
          </w:rPr>
          <w:instrText xml:space="preserve"> PAGEREF _Toc156828497 \h </w:instrText>
        </w:r>
      </w:ins>
      <w:r w:rsidRPr="00565819">
        <w:rPr>
          <w:noProof/>
          <w:webHidden/>
        </w:rPr>
      </w:r>
      <w:r w:rsidRPr="00565819">
        <w:rPr>
          <w:noProof/>
          <w:webHidden/>
        </w:rPr>
        <w:fldChar w:fldCharType="separate"/>
      </w:r>
      <w:r w:rsidR="00AC40C7">
        <w:rPr>
          <w:noProof/>
          <w:webHidden/>
        </w:rPr>
        <w:t>29</w:t>
      </w:r>
      <w:ins w:id="35" w:author="uzivatel" w:date="2024-01-22T15:07:00Z">
        <w:r w:rsidRPr="00565819">
          <w:rPr>
            <w:noProof/>
            <w:webHidden/>
          </w:rPr>
          <w:fldChar w:fldCharType="end"/>
        </w:r>
        <w:r w:rsidRPr="00565819">
          <w:rPr>
            <w:rStyle w:val="Hypertextovodkaz"/>
            <w:noProof/>
          </w:rPr>
          <w:fldChar w:fldCharType="end"/>
        </w:r>
      </w:ins>
    </w:p>
    <w:p w14:paraId="4E0418BF" w14:textId="77777777" w:rsidR="00565819" w:rsidRPr="002B3D47" w:rsidRDefault="00565819">
      <w:pPr>
        <w:pStyle w:val="Seznamobrzk"/>
        <w:tabs>
          <w:tab w:val="right" w:leader="dot" w:pos="9062"/>
        </w:tabs>
        <w:rPr>
          <w:ins w:id="36" w:author="uzivatel" w:date="2024-01-22T15:07:00Z"/>
          <w:rFonts w:eastAsiaTheme="minorEastAsia" w:cstheme="minorBidi"/>
          <w:smallCaps w:val="0"/>
          <w:noProof/>
        </w:rPr>
      </w:pPr>
      <w:ins w:id="37" w:author="uzivatel" w:date="2024-01-22T15:07:00Z">
        <w:r w:rsidRPr="00565819">
          <w:rPr>
            <w:rStyle w:val="Hypertextovodkaz"/>
            <w:noProof/>
          </w:rPr>
          <w:fldChar w:fldCharType="begin"/>
        </w:r>
        <w:r w:rsidRPr="00565819">
          <w:rPr>
            <w:rStyle w:val="Hypertextovodkaz"/>
            <w:noProof/>
          </w:rPr>
          <w:instrText xml:space="preserve"> </w:instrText>
        </w:r>
        <w:r w:rsidRPr="00565819">
          <w:rPr>
            <w:noProof/>
          </w:rPr>
          <w:instrText>HYPERLINK \l "_Toc156828498"</w:instrText>
        </w:r>
        <w:r w:rsidRPr="00565819">
          <w:rPr>
            <w:rStyle w:val="Hypertextovodkaz"/>
            <w:noProof/>
          </w:rPr>
          <w:instrText xml:space="preserve"> </w:instrText>
        </w:r>
        <w:r w:rsidRPr="00565819">
          <w:rPr>
            <w:rStyle w:val="Hypertextovodkaz"/>
            <w:noProof/>
          </w:rPr>
          <w:fldChar w:fldCharType="separate"/>
        </w:r>
        <w:r w:rsidRPr="00565819">
          <w:rPr>
            <w:rStyle w:val="Hypertextovodkaz"/>
            <w:noProof/>
          </w:rPr>
          <w:t>Tabulka 11: Z.9 - rozvojová lokalita Nalžovické Podhájí</w:t>
        </w:r>
        <w:r w:rsidRPr="00565819">
          <w:rPr>
            <w:noProof/>
            <w:webHidden/>
          </w:rPr>
          <w:tab/>
        </w:r>
        <w:r w:rsidRPr="00565819">
          <w:rPr>
            <w:noProof/>
            <w:webHidden/>
          </w:rPr>
          <w:fldChar w:fldCharType="begin"/>
        </w:r>
        <w:r w:rsidRPr="00565819">
          <w:rPr>
            <w:noProof/>
            <w:webHidden/>
          </w:rPr>
          <w:instrText xml:space="preserve"> PAGEREF _Toc156828498 \h </w:instrText>
        </w:r>
      </w:ins>
      <w:r w:rsidRPr="00565819">
        <w:rPr>
          <w:noProof/>
          <w:webHidden/>
        </w:rPr>
      </w:r>
      <w:r w:rsidRPr="00565819">
        <w:rPr>
          <w:noProof/>
          <w:webHidden/>
        </w:rPr>
        <w:fldChar w:fldCharType="separate"/>
      </w:r>
      <w:r w:rsidR="00AC40C7">
        <w:rPr>
          <w:noProof/>
          <w:webHidden/>
        </w:rPr>
        <w:t>30</w:t>
      </w:r>
      <w:ins w:id="38" w:author="uzivatel" w:date="2024-01-22T15:07:00Z">
        <w:r w:rsidRPr="00565819">
          <w:rPr>
            <w:noProof/>
            <w:webHidden/>
          </w:rPr>
          <w:fldChar w:fldCharType="end"/>
        </w:r>
        <w:r w:rsidRPr="00565819">
          <w:rPr>
            <w:rStyle w:val="Hypertextovodkaz"/>
            <w:noProof/>
          </w:rPr>
          <w:fldChar w:fldCharType="end"/>
        </w:r>
      </w:ins>
    </w:p>
    <w:p w14:paraId="0E36343A" w14:textId="77777777" w:rsidR="00565819" w:rsidRPr="002B3D47" w:rsidRDefault="00565819">
      <w:pPr>
        <w:pStyle w:val="Seznamobrzk"/>
        <w:tabs>
          <w:tab w:val="right" w:leader="dot" w:pos="9062"/>
        </w:tabs>
        <w:rPr>
          <w:ins w:id="39" w:author="uzivatel" w:date="2024-01-22T15:07:00Z"/>
          <w:rFonts w:eastAsiaTheme="minorEastAsia" w:cstheme="minorBidi"/>
          <w:smallCaps w:val="0"/>
          <w:noProof/>
        </w:rPr>
      </w:pPr>
      <w:ins w:id="40" w:author="uzivatel" w:date="2024-01-22T15:07:00Z">
        <w:r w:rsidRPr="00565819">
          <w:rPr>
            <w:rStyle w:val="Hypertextovodkaz"/>
            <w:noProof/>
          </w:rPr>
          <w:fldChar w:fldCharType="begin"/>
        </w:r>
        <w:r w:rsidRPr="00565819">
          <w:rPr>
            <w:rStyle w:val="Hypertextovodkaz"/>
            <w:noProof/>
          </w:rPr>
          <w:instrText xml:space="preserve"> </w:instrText>
        </w:r>
        <w:r w:rsidRPr="00565819">
          <w:rPr>
            <w:noProof/>
          </w:rPr>
          <w:instrText>HYPERLINK \l "_Toc156828499"</w:instrText>
        </w:r>
        <w:r w:rsidRPr="00565819">
          <w:rPr>
            <w:rStyle w:val="Hypertextovodkaz"/>
            <w:noProof/>
          </w:rPr>
          <w:instrText xml:space="preserve"> </w:instrText>
        </w:r>
        <w:r w:rsidRPr="00565819">
          <w:rPr>
            <w:rStyle w:val="Hypertextovodkaz"/>
            <w:noProof/>
          </w:rPr>
          <w:fldChar w:fldCharType="separate"/>
        </w:r>
        <w:r w:rsidRPr="00565819">
          <w:rPr>
            <w:rStyle w:val="Hypertextovodkaz"/>
            <w:noProof/>
          </w:rPr>
          <w:t>Tabulka 12: Z.10 - rozvojová lokalita Nalžovické Podhájí</w:t>
        </w:r>
        <w:r w:rsidRPr="00565819">
          <w:rPr>
            <w:noProof/>
            <w:webHidden/>
          </w:rPr>
          <w:tab/>
        </w:r>
        <w:r w:rsidRPr="00565819">
          <w:rPr>
            <w:noProof/>
            <w:webHidden/>
          </w:rPr>
          <w:fldChar w:fldCharType="begin"/>
        </w:r>
        <w:r w:rsidRPr="00565819">
          <w:rPr>
            <w:noProof/>
            <w:webHidden/>
          </w:rPr>
          <w:instrText xml:space="preserve"> PAGEREF _Toc156828499 \h </w:instrText>
        </w:r>
      </w:ins>
      <w:r w:rsidRPr="00565819">
        <w:rPr>
          <w:noProof/>
          <w:webHidden/>
        </w:rPr>
      </w:r>
      <w:r w:rsidRPr="00565819">
        <w:rPr>
          <w:noProof/>
          <w:webHidden/>
        </w:rPr>
        <w:fldChar w:fldCharType="separate"/>
      </w:r>
      <w:r w:rsidR="00AC40C7">
        <w:rPr>
          <w:noProof/>
          <w:webHidden/>
        </w:rPr>
        <w:t>30</w:t>
      </w:r>
      <w:ins w:id="41" w:author="uzivatel" w:date="2024-01-22T15:07:00Z">
        <w:r w:rsidRPr="00565819">
          <w:rPr>
            <w:noProof/>
            <w:webHidden/>
          </w:rPr>
          <w:fldChar w:fldCharType="end"/>
        </w:r>
        <w:r w:rsidRPr="00565819">
          <w:rPr>
            <w:rStyle w:val="Hypertextovodkaz"/>
            <w:noProof/>
          </w:rPr>
          <w:fldChar w:fldCharType="end"/>
        </w:r>
      </w:ins>
    </w:p>
    <w:p w14:paraId="507E4A92" w14:textId="77777777" w:rsidR="00565819" w:rsidRPr="002B3D47" w:rsidRDefault="00565819">
      <w:pPr>
        <w:pStyle w:val="Seznamobrzk"/>
        <w:tabs>
          <w:tab w:val="right" w:leader="dot" w:pos="9062"/>
        </w:tabs>
        <w:rPr>
          <w:ins w:id="42" w:author="uzivatel" w:date="2024-01-22T15:07:00Z"/>
          <w:rFonts w:eastAsiaTheme="minorEastAsia" w:cstheme="minorBidi"/>
          <w:smallCaps w:val="0"/>
          <w:noProof/>
        </w:rPr>
      </w:pPr>
      <w:ins w:id="43" w:author="uzivatel" w:date="2024-01-22T15:07:00Z">
        <w:r w:rsidRPr="00565819">
          <w:rPr>
            <w:rStyle w:val="Hypertextovodkaz"/>
            <w:noProof/>
          </w:rPr>
          <w:fldChar w:fldCharType="begin"/>
        </w:r>
        <w:r w:rsidRPr="00565819">
          <w:rPr>
            <w:rStyle w:val="Hypertextovodkaz"/>
            <w:noProof/>
          </w:rPr>
          <w:instrText xml:space="preserve"> </w:instrText>
        </w:r>
        <w:r w:rsidRPr="00565819">
          <w:rPr>
            <w:noProof/>
          </w:rPr>
          <w:instrText>HYPERLINK \l "_Toc156828500"</w:instrText>
        </w:r>
        <w:r w:rsidRPr="00565819">
          <w:rPr>
            <w:rStyle w:val="Hypertextovodkaz"/>
            <w:noProof/>
          </w:rPr>
          <w:instrText xml:space="preserve"> </w:instrText>
        </w:r>
        <w:r w:rsidRPr="00565819">
          <w:rPr>
            <w:rStyle w:val="Hypertextovodkaz"/>
            <w:noProof/>
          </w:rPr>
          <w:fldChar w:fldCharType="separate"/>
        </w:r>
        <w:r w:rsidRPr="00565819">
          <w:rPr>
            <w:rStyle w:val="Hypertextovodkaz"/>
            <w:noProof/>
          </w:rPr>
          <w:t>Tabulka 13: Z.11 - rozvojová lokalita Nalžovické Podhájí</w:t>
        </w:r>
        <w:r w:rsidRPr="00565819">
          <w:rPr>
            <w:noProof/>
            <w:webHidden/>
          </w:rPr>
          <w:tab/>
        </w:r>
        <w:r w:rsidRPr="00565819">
          <w:rPr>
            <w:noProof/>
            <w:webHidden/>
          </w:rPr>
          <w:fldChar w:fldCharType="begin"/>
        </w:r>
        <w:r w:rsidRPr="00565819">
          <w:rPr>
            <w:noProof/>
            <w:webHidden/>
          </w:rPr>
          <w:instrText xml:space="preserve"> PAGEREF _Toc156828500 \h </w:instrText>
        </w:r>
      </w:ins>
      <w:r w:rsidRPr="00565819">
        <w:rPr>
          <w:noProof/>
          <w:webHidden/>
        </w:rPr>
      </w:r>
      <w:r w:rsidRPr="00565819">
        <w:rPr>
          <w:noProof/>
          <w:webHidden/>
        </w:rPr>
        <w:fldChar w:fldCharType="separate"/>
      </w:r>
      <w:r w:rsidR="00AC40C7">
        <w:rPr>
          <w:noProof/>
          <w:webHidden/>
        </w:rPr>
        <w:t>31</w:t>
      </w:r>
      <w:ins w:id="44" w:author="uzivatel" w:date="2024-01-22T15:07:00Z">
        <w:r w:rsidRPr="00565819">
          <w:rPr>
            <w:noProof/>
            <w:webHidden/>
          </w:rPr>
          <w:fldChar w:fldCharType="end"/>
        </w:r>
        <w:r w:rsidRPr="00565819">
          <w:rPr>
            <w:rStyle w:val="Hypertextovodkaz"/>
            <w:noProof/>
          </w:rPr>
          <w:fldChar w:fldCharType="end"/>
        </w:r>
      </w:ins>
    </w:p>
    <w:p w14:paraId="17FF910B" w14:textId="77777777" w:rsidR="00565819" w:rsidRPr="002B3D47" w:rsidRDefault="00565819">
      <w:pPr>
        <w:pStyle w:val="Seznamobrzk"/>
        <w:tabs>
          <w:tab w:val="right" w:leader="dot" w:pos="9062"/>
        </w:tabs>
        <w:rPr>
          <w:ins w:id="45" w:author="uzivatel" w:date="2024-01-22T15:07:00Z"/>
          <w:rFonts w:eastAsiaTheme="minorEastAsia" w:cstheme="minorBidi"/>
          <w:smallCaps w:val="0"/>
          <w:noProof/>
        </w:rPr>
      </w:pPr>
      <w:ins w:id="46" w:author="uzivatel" w:date="2024-01-22T15:07:00Z">
        <w:r w:rsidRPr="00565819">
          <w:rPr>
            <w:rStyle w:val="Hypertextovodkaz"/>
            <w:noProof/>
          </w:rPr>
          <w:fldChar w:fldCharType="begin"/>
        </w:r>
        <w:r w:rsidRPr="00565819">
          <w:rPr>
            <w:rStyle w:val="Hypertextovodkaz"/>
            <w:noProof/>
          </w:rPr>
          <w:instrText xml:space="preserve"> </w:instrText>
        </w:r>
        <w:r w:rsidRPr="00565819">
          <w:rPr>
            <w:noProof/>
          </w:rPr>
          <w:instrText>HYPERLINK \l "_Toc156828501"</w:instrText>
        </w:r>
        <w:r w:rsidRPr="00565819">
          <w:rPr>
            <w:rStyle w:val="Hypertextovodkaz"/>
            <w:noProof/>
          </w:rPr>
          <w:instrText xml:space="preserve"> </w:instrText>
        </w:r>
        <w:r w:rsidRPr="00565819">
          <w:rPr>
            <w:rStyle w:val="Hypertextovodkaz"/>
            <w:noProof/>
          </w:rPr>
          <w:fldChar w:fldCharType="separate"/>
        </w:r>
        <w:r w:rsidRPr="00565819">
          <w:rPr>
            <w:rStyle w:val="Hypertextovodkaz"/>
            <w:noProof/>
          </w:rPr>
          <w:t>Tabulka 14: Z.12 - rozvojová lokalita Nalžovice</w:t>
        </w:r>
        <w:r w:rsidRPr="00565819">
          <w:rPr>
            <w:noProof/>
            <w:webHidden/>
          </w:rPr>
          <w:tab/>
        </w:r>
        <w:r w:rsidRPr="00565819">
          <w:rPr>
            <w:noProof/>
            <w:webHidden/>
          </w:rPr>
          <w:fldChar w:fldCharType="begin"/>
        </w:r>
        <w:r w:rsidRPr="00565819">
          <w:rPr>
            <w:noProof/>
            <w:webHidden/>
          </w:rPr>
          <w:instrText xml:space="preserve"> PAGEREF _Toc156828501 \h </w:instrText>
        </w:r>
      </w:ins>
      <w:r w:rsidRPr="00565819">
        <w:rPr>
          <w:noProof/>
          <w:webHidden/>
        </w:rPr>
      </w:r>
      <w:r w:rsidRPr="00565819">
        <w:rPr>
          <w:noProof/>
          <w:webHidden/>
        </w:rPr>
        <w:fldChar w:fldCharType="separate"/>
      </w:r>
      <w:r w:rsidR="00AC40C7">
        <w:rPr>
          <w:noProof/>
          <w:webHidden/>
        </w:rPr>
        <w:t>31</w:t>
      </w:r>
      <w:ins w:id="47" w:author="uzivatel" w:date="2024-01-22T15:07:00Z">
        <w:r w:rsidRPr="00565819">
          <w:rPr>
            <w:noProof/>
            <w:webHidden/>
          </w:rPr>
          <w:fldChar w:fldCharType="end"/>
        </w:r>
        <w:r w:rsidRPr="00565819">
          <w:rPr>
            <w:rStyle w:val="Hypertextovodkaz"/>
            <w:noProof/>
          </w:rPr>
          <w:fldChar w:fldCharType="end"/>
        </w:r>
      </w:ins>
    </w:p>
    <w:p w14:paraId="708466CE" w14:textId="1748EE28" w:rsidR="00F75AE9" w:rsidRDefault="00565819" w:rsidP="00F75AE9">
      <w:pPr>
        <w:pStyle w:val="0CalibriNadpis1"/>
        <w:numPr>
          <w:ilvl w:val="0"/>
          <w:numId w:val="0"/>
        </w:numPr>
        <w:ind w:left="1134" w:hanging="1134"/>
      </w:pPr>
      <w:ins w:id="48" w:author="uzivatel" w:date="2024-01-22T15:07:00Z">
        <w:r w:rsidRPr="00565819">
          <w:rPr>
            <w:rFonts w:asciiTheme="minorHAnsi" w:eastAsia="Times New Roman" w:hAnsiTheme="minorHAnsi" w:cstheme="minorHAnsi"/>
            <w:b w:val="0"/>
            <w:bCs w:val="0"/>
            <w:caps w:val="0"/>
            <w:smallCaps/>
            <w:spacing w:val="0"/>
            <w:sz w:val="20"/>
            <w:szCs w:val="20"/>
            <w:lang w:val="cs-CZ"/>
          </w:rPr>
          <w:fldChar w:fldCharType="end"/>
        </w:r>
      </w:ins>
    </w:p>
    <w:p w14:paraId="1B50E4D8" w14:textId="22EF4423" w:rsidR="00071C20" w:rsidRDefault="00071C20" w:rsidP="00CF74A1">
      <w:pPr>
        <w:pStyle w:val="0CalibriNadpis1"/>
        <w:numPr>
          <w:ilvl w:val="0"/>
          <w:numId w:val="0"/>
        </w:numPr>
        <w:ind w:left="1134" w:hanging="1134"/>
      </w:pPr>
      <w:r>
        <w:br w:type="page"/>
      </w:r>
      <w:bookmarkStart w:id="49" w:name="_Toc160784238"/>
      <w:r w:rsidR="00A21E07">
        <w:lastRenderedPageBreak/>
        <w:t>ÚVOD</w:t>
      </w:r>
      <w:bookmarkEnd w:id="49"/>
      <w:r>
        <w:t> </w:t>
      </w:r>
    </w:p>
    <w:p w14:paraId="025D772E" w14:textId="51650D50" w:rsidR="00A21E07" w:rsidRPr="00A21E07" w:rsidRDefault="00A21E07" w:rsidP="00CF74A1">
      <w:pPr>
        <w:pStyle w:val="0CalibriNadpis2"/>
        <w:numPr>
          <w:ilvl w:val="0"/>
          <w:numId w:val="0"/>
        </w:numPr>
        <w:ind w:left="1134" w:hanging="1134"/>
      </w:pPr>
      <w:bookmarkStart w:id="50" w:name="_Toc160784239"/>
      <w:r w:rsidRPr="00A21E07">
        <w:t>DŮVODY POŘÍZENÍ ÚZEMNÍHO PLÁNU OBCE</w:t>
      </w:r>
      <w:bookmarkEnd w:id="50"/>
      <w:r w:rsidRPr="00A21E07">
        <w:t xml:space="preserve"> </w:t>
      </w:r>
    </w:p>
    <w:p w14:paraId="56B1E312" w14:textId="77777777" w:rsidR="00A21E07" w:rsidRPr="00A21E07" w:rsidRDefault="00A21E07" w:rsidP="00A21E07">
      <w:pPr>
        <w:pStyle w:val="0Calibrizakladnitext"/>
      </w:pPr>
      <w:r w:rsidRPr="00A21E07">
        <w:t>Obec Nalžovice nemá v současné době žádnou platnou územně plánovací dokumentaci pro správní území obce. Obec Nalžovice tak postrádá komplexní územně plánovací dokumentaci, zabývající se celým správním územím obce a dávající tak podklad pro rozhodování politické representace obce o budoucnosti celého správního území obce, včetně jednotlivých sídel v něm ležících.</w:t>
      </w:r>
    </w:p>
    <w:p w14:paraId="01610EB3" w14:textId="77777777" w:rsidR="00A21E07" w:rsidRPr="00A21E07" w:rsidRDefault="00A21E07" w:rsidP="00A21E07">
      <w:pPr>
        <w:pStyle w:val="0Calibrizakladnitext"/>
      </w:pPr>
      <w:r w:rsidRPr="00A21E07">
        <w:t>Změněná společensko-politická situace a ekonomické podmínky v posledních patnácti letech, spolu se změněným přístupem k územnímu plánování, jež je pojímáno jako základní nástroj řízení územního rozvoje a ekologicky únosného využívání území, vedly z výše uvedených důvodů k tomu, že se obecní zastupitelstvo rozhodlo pořídit územní plán obce - celého jeho správního území - jako základní koncepční materiál, který bude sloužit jako podklad pro rozhodování o budoucnosti města; v neposlední řadě i v souvislosti s důslednou obnovou v rámci místního programu obnovy venkova.</w:t>
      </w:r>
    </w:p>
    <w:p w14:paraId="03D8BED4" w14:textId="107457E3" w:rsidR="00A21E07" w:rsidRPr="00A21E07" w:rsidRDefault="00A21E07" w:rsidP="00A21E07">
      <w:pPr>
        <w:pStyle w:val="0Calibrizakladnitext"/>
      </w:pPr>
      <w:r w:rsidRPr="00A21E07">
        <w:t>Územní plán obce Nalžovice se stane pro státní správu a především pro samosprávu základním nástrojem řízení územního rozvoje a ekologicky únosného využívání území.</w:t>
      </w:r>
    </w:p>
    <w:p w14:paraId="5CA05D03" w14:textId="69BAE3CA" w:rsidR="00A21E07" w:rsidRPr="00A21E07" w:rsidRDefault="00A21E07" w:rsidP="00CF74A1">
      <w:pPr>
        <w:pStyle w:val="0CalibriNadpis2"/>
        <w:numPr>
          <w:ilvl w:val="0"/>
          <w:numId w:val="0"/>
        </w:numPr>
        <w:ind w:left="1134" w:hanging="1134"/>
      </w:pPr>
      <w:bookmarkStart w:id="51" w:name="_Toc160784240"/>
      <w:r w:rsidRPr="00A21E07">
        <w:t>HLAVNÍ CÍLE ŘEŠENÍ</w:t>
      </w:r>
      <w:bookmarkEnd w:id="51"/>
      <w:r w:rsidRPr="00A21E07">
        <w:t xml:space="preserve"> </w:t>
      </w:r>
    </w:p>
    <w:p w14:paraId="0F1D2691" w14:textId="77777777" w:rsidR="00A21E07" w:rsidRPr="00A21E07" w:rsidRDefault="00A21E07" w:rsidP="00A21E07">
      <w:pPr>
        <w:pStyle w:val="0Calibrizakladnitext"/>
      </w:pPr>
      <w:r w:rsidRPr="00A21E07">
        <w:t>Hlavní cíle územního plánu obce Nalžovice jsou obsaženy v jeho zadání. Jedná se zejména o  stanovení uspokojivých podmínek pro další rozvoj obce, to znamená zejména rozšíření nabídky kvalitních příležitostí pro bydlení, v menší míře pak vytvoření dalších předpokladů pro rozvoj podnikatelských aktivit, spíše drobnějšího charakteru.</w:t>
      </w:r>
    </w:p>
    <w:p w14:paraId="6C5D406C" w14:textId="77777777" w:rsidR="00A21E07" w:rsidRPr="00A21E07" w:rsidRDefault="00A21E07" w:rsidP="00A21E07">
      <w:pPr>
        <w:pStyle w:val="0Calibrizakladnitext"/>
      </w:pPr>
      <w:r w:rsidRPr="00A21E07">
        <w:t xml:space="preserve">Hlavními požadavky při tom jsou: stanovení podmínek pro důslednou obnovu a udržení kvality původní, historické urbanistické struktury i volné krajiny, stanovení zásad šetrného využívání území a jeho trvale udržitelného rozvoje, promítnutí požadavků na ochranu a tvorbu životního prostředí v zastavěném území i mimo zastavěné území, stanovení základní koncepce technického vybavení, to vše i z hlediska harmonického začlenění obce do okolní krajiny. Při rozvoji nových území je nutno vycházet z charakteru obce a uchovat její tradiční ráz. </w:t>
      </w:r>
    </w:p>
    <w:p w14:paraId="72382656" w14:textId="41C1B8C4" w:rsidR="00A21E07" w:rsidRPr="00A21E07" w:rsidRDefault="00A21E07" w:rsidP="00A21E07">
      <w:pPr>
        <w:pStyle w:val="0Calibrizakladnitext"/>
      </w:pPr>
      <w:r w:rsidRPr="00A21E07">
        <w:t>Významným úkolem územního plánu obce je důsledná ochrana zastavěného území obce a především krajiny před další exploatací pro potřeby rekreace a turistického ruchu, resp. stanovení takových pravidel, aby nedocházelo k nevratnému narušení jejich charakteru a obrazu.</w:t>
      </w:r>
    </w:p>
    <w:p w14:paraId="1FA52726" w14:textId="77777777" w:rsidR="00A21E07" w:rsidRDefault="00A21E07" w:rsidP="00CF74A1">
      <w:pPr>
        <w:pStyle w:val="0CalibriNadpis2"/>
        <w:numPr>
          <w:ilvl w:val="0"/>
          <w:numId w:val="0"/>
        </w:numPr>
        <w:spacing w:after="0"/>
        <w:ind w:left="1134" w:hanging="1134"/>
      </w:pPr>
      <w:bookmarkStart w:id="52" w:name="_Toc160784241"/>
      <w:r w:rsidRPr="00A21E07">
        <w:t>ZÁKLADNÍ CHARAKTERISTIKA ŘEŠENÉHO ÚZEMÍ</w:t>
      </w:r>
      <w:bookmarkEnd w:id="52"/>
    </w:p>
    <w:p w14:paraId="13723ECD" w14:textId="1DDB9D8C" w:rsidR="00A21E07" w:rsidRPr="00A21E07" w:rsidRDefault="00A21E07" w:rsidP="00CF74A1">
      <w:pPr>
        <w:pStyle w:val="0CalibriNadpis2"/>
        <w:numPr>
          <w:ilvl w:val="0"/>
          <w:numId w:val="0"/>
        </w:numPr>
        <w:spacing w:before="0"/>
        <w:ind w:left="1134" w:hanging="1134"/>
      </w:pPr>
      <w:bookmarkStart w:id="53" w:name="_Toc160784242"/>
      <w:r w:rsidRPr="00A21E07">
        <w:t>ŠIRŠÍ VZTAHY</w:t>
      </w:r>
      <w:bookmarkEnd w:id="53"/>
      <w:r w:rsidRPr="00A21E07">
        <w:t xml:space="preserve"> </w:t>
      </w:r>
    </w:p>
    <w:p w14:paraId="20DFEBE2" w14:textId="77777777" w:rsidR="00A21E07" w:rsidRPr="00A21E07" w:rsidRDefault="00A21E07" w:rsidP="00A21E07">
      <w:pPr>
        <w:pStyle w:val="0Calibrizakladnitext"/>
      </w:pPr>
      <w:r w:rsidRPr="00A21E07">
        <w:t>Správní území obce se nachází z hlediska turistického ruchu v poměrně dosti atraktivní oblasti vltavských přehradních nádrží, jižně od vodní nádrže Slapy. Krajina je zde svým charakterem dosti členitá a lesnatá, především v kontaktu s Vltavou. Území je součástí širšího rekreačního zázemí Prahy a metropolitního regionu.</w:t>
      </w:r>
    </w:p>
    <w:p w14:paraId="4968F36D" w14:textId="77777777" w:rsidR="00A21E07" w:rsidRPr="00A21E07" w:rsidRDefault="00A21E07" w:rsidP="00A21E07">
      <w:pPr>
        <w:pStyle w:val="0Calibrizakladnitext"/>
      </w:pPr>
      <w:r w:rsidRPr="00A21E07">
        <w:t>Vlastní obec Nalžovice leží cca 6 km severozápadním směrem od města Sedlčany, které je přirozeným centrem širšího spádového území na pravém břehu bývalého okresu Příbram. Jižní částí správního území obce prochází silnice II / 119, která zprostředkovává jeho napojení severozápadním směrem na komunikaci R4 a jihovýchodním směrem do Sedlčan a na komunikaci I / 18.</w:t>
      </w:r>
    </w:p>
    <w:p w14:paraId="5A4F6A86" w14:textId="77777777" w:rsidR="00A21E07" w:rsidRPr="00A21E07" w:rsidRDefault="00A21E07" w:rsidP="00A21E07">
      <w:pPr>
        <w:pStyle w:val="0Calibrizakladnitext"/>
      </w:pPr>
      <w:r w:rsidRPr="00A21E07">
        <w:t xml:space="preserve">Řešeným územím územního plánu obce Nalžovice je správní území obce Nalžovice. Toto správní území sestává celkem ze dvou katastrálních území – katastrálního území Nalžovice a katastrálního území </w:t>
      </w:r>
      <w:proofErr w:type="spellStart"/>
      <w:r w:rsidRPr="00A21E07">
        <w:t>Nalžovické</w:t>
      </w:r>
      <w:proofErr w:type="spellEnd"/>
      <w:r w:rsidRPr="00A21E07">
        <w:t xml:space="preserve"> </w:t>
      </w:r>
      <w:proofErr w:type="spellStart"/>
      <w:r w:rsidRPr="00A21E07">
        <w:t>Podhájí</w:t>
      </w:r>
      <w:proofErr w:type="spellEnd"/>
      <w:r w:rsidRPr="00A21E07">
        <w:t xml:space="preserve">. Vlastní obec Nalžovice sestává ze dvou částí: Nalžovice a Chlum; v těsném kontaktu s nimi je místní část Červený. Ve správním území se nacházejí samostatné osady </w:t>
      </w:r>
      <w:proofErr w:type="spellStart"/>
      <w:r w:rsidRPr="00A21E07">
        <w:t>Nalžovické</w:t>
      </w:r>
      <w:proofErr w:type="spellEnd"/>
      <w:r w:rsidRPr="00A21E07">
        <w:t xml:space="preserve"> </w:t>
      </w:r>
      <w:proofErr w:type="spellStart"/>
      <w:r w:rsidRPr="00A21E07">
        <w:t>Podhájí</w:t>
      </w:r>
      <w:proofErr w:type="spellEnd"/>
      <w:r w:rsidRPr="00A21E07">
        <w:t xml:space="preserve">, Nová Ves, Přední Hluboká a Zadní Hluboká; částečně zde leží i osady </w:t>
      </w:r>
      <w:proofErr w:type="spellStart"/>
      <w:r w:rsidRPr="00A21E07">
        <w:t>Baňov</w:t>
      </w:r>
      <w:proofErr w:type="spellEnd"/>
      <w:r w:rsidRPr="00A21E07">
        <w:t xml:space="preserve"> a Pazderny. Kromě těchto samostatných osad leží v řešeném území několik poměrně rozsáhlých rekreačních enkláv (lokality </w:t>
      </w:r>
      <w:proofErr w:type="spellStart"/>
      <w:r w:rsidRPr="00A21E07">
        <w:t>Častoboř</w:t>
      </w:r>
      <w:proofErr w:type="spellEnd"/>
      <w:r w:rsidRPr="00A21E07">
        <w:t xml:space="preserve">, Oboz, </w:t>
      </w:r>
      <w:proofErr w:type="spellStart"/>
      <w:r w:rsidRPr="00A21E07">
        <w:t>Sejce</w:t>
      </w:r>
      <w:proofErr w:type="spellEnd"/>
      <w:r w:rsidRPr="00A21E07">
        <w:t xml:space="preserve">, Zahrádky) a několik ojedinělých samot. Územní plán obce Nalžovice věnuje podrobnější pozornost zastavěnému území obce Nalžovice a osad </w:t>
      </w:r>
      <w:proofErr w:type="spellStart"/>
      <w:r w:rsidRPr="00A21E07">
        <w:t>Nalžovické</w:t>
      </w:r>
      <w:proofErr w:type="spellEnd"/>
      <w:r w:rsidRPr="00A21E07">
        <w:t xml:space="preserve"> </w:t>
      </w:r>
      <w:proofErr w:type="spellStart"/>
      <w:r w:rsidRPr="00A21E07">
        <w:t>Podhájí</w:t>
      </w:r>
      <w:proofErr w:type="spellEnd"/>
      <w:r w:rsidRPr="00A21E07">
        <w:t xml:space="preserve"> a Nová Ves a potenciálním rozvojovým územím ve vazbě na tato zastavěná území.</w:t>
      </w:r>
    </w:p>
    <w:p w14:paraId="33B66CEC" w14:textId="4573B44B" w:rsidR="00A21E07" w:rsidRPr="00A21E07" w:rsidRDefault="00A21E07" w:rsidP="00A21E07">
      <w:pPr>
        <w:pStyle w:val="0Calibrizakladnitext"/>
      </w:pPr>
      <w:r w:rsidRPr="00A21E07">
        <w:t xml:space="preserve">Největším sídlem v řešeném území je vlastní obec Nalžovice, vzniklá postupným splynutím dvou původně izolovaných místních částí - místní části Nalžovice, rozkládající se v kontaktu s areálem zámku a na něj navazujících </w:t>
      </w:r>
      <w:r w:rsidRPr="00A21E07">
        <w:lastRenderedPageBreak/>
        <w:t>hospodářských budov, a místní části Chlum, rozléhající se v exponované poloze na kopci, jenž je završen kostelem, východně od části Nalžovice. Jižně k této srostlici přiléhá ještě místní část Červený. Obec dnes protíná státní silnice II/119, která nepříliš citlivě zasáhla při své modernizaci i zámecký park. Původní, historická zástavba obce má místy až rostlý ráz; později byla doplněna novou výstavbou především rodinných domů, ale i objektů veřejné vybavenosti obce a výrobních objektů. Zastavěné území obce sestává především z jednotlivých objektů rodinných domů, které jsou bodově a v omezené míře doplněny roztroušenými provozovnami drobné výroby, obchodu a služeb. Větší koncentrace výrobních kapacit je především v areálu družstva a dále pak ve dvou již menších výrobních areálech (lihovar, stavební výroba). Dále struktura obce zahrnuje objekty veřejného vybavení obce, především školu a kostel. Významným prvkem zástavby obce je zámecký areál, dnes využívaný jako ústav sociální péče. Stavebně-technický stav jednotlivých objektů, tvořících zástavbu obce, odpovídá běžnému standardu.</w:t>
      </w:r>
    </w:p>
    <w:p w14:paraId="787D7631" w14:textId="3376BF60" w:rsidR="00A21E07" w:rsidRPr="00A21E07" w:rsidRDefault="00A21E07" w:rsidP="00A21E07">
      <w:pPr>
        <w:pStyle w:val="0Calibrizakladnitext"/>
      </w:pPr>
      <w:r w:rsidRPr="00A21E07">
        <w:t xml:space="preserve">Dalšími sídly v řešeném území jsou </w:t>
      </w:r>
      <w:proofErr w:type="spellStart"/>
      <w:r w:rsidRPr="00A21E07">
        <w:t>Nalžovické</w:t>
      </w:r>
      <w:proofErr w:type="spellEnd"/>
      <w:r w:rsidRPr="00A21E07">
        <w:t xml:space="preserve"> </w:t>
      </w:r>
      <w:proofErr w:type="spellStart"/>
      <w:r w:rsidRPr="00A21E07">
        <w:t>Podhájí</w:t>
      </w:r>
      <w:proofErr w:type="spellEnd"/>
      <w:r w:rsidRPr="00A21E07">
        <w:t xml:space="preserve"> a Nová Ves, ve kterých převládá funkce obytná, doplněná zemědělskými areály, a dále pak již zmíněný Červený a Přední Hluboká a Zadní Hluboká, které sestávají výhradně z území obytného, využívaného poměrně dosti intenzívně pro </w:t>
      </w:r>
      <w:proofErr w:type="spellStart"/>
      <w:r w:rsidRPr="00A21E07">
        <w:t>individuelní</w:t>
      </w:r>
      <w:proofErr w:type="spellEnd"/>
      <w:r w:rsidRPr="00A21E07">
        <w:t xml:space="preserve"> rekreaci.</w:t>
      </w:r>
    </w:p>
    <w:p w14:paraId="002C3B8D" w14:textId="762FC8A8" w:rsidR="00A21E07" w:rsidRPr="00A21E07" w:rsidRDefault="00A21E07" w:rsidP="00A21E07">
      <w:pPr>
        <w:pStyle w:val="0Calibrizakladnitext"/>
      </w:pPr>
      <w:r w:rsidRPr="00A21E07">
        <w:t xml:space="preserve">Významnou součástí řešeného území, značně ovlivňující jeho charakter, jsou velice intenzívně využívané rekreační lokality při březích vodní nádrže Slapy - </w:t>
      </w:r>
      <w:proofErr w:type="spellStart"/>
      <w:r w:rsidRPr="00A21E07">
        <w:t>Častoboř</w:t>
      </w:r>
      <w:proofErr w:type="spellEnd"/>
      <w:r w:rsidRPr="00A21E07">
        <w:t xml:space="preserve">, </w:t>
      </w:r>
      <w:proofErr w:type="spellStart"/>
      <w:r w:rsidRPr="00A21E07">
        <w:t>Sejce</w:t>
      </w:r>
      <w:proofErr w:type="spellEnd"/>
      <w:r w:rsidRPr="00A21E07">
        <w:t xml:space="preserve"> a Oboz. Jejich sezónní využití je velice kapacitní a vstupuje nárazově do života řešeného území skutečně citelným způsobem. Jejich další rozvoj je podmíněn jednak jejich vlivem na životní prostředí a charakter krajiny a jednak - a to patrně především - limity jejich dopravní </w:t>
      </w:r>
      <w:proofErr w:type="spellStart"/>
      <w:r w:rsidRPr="00A21E07">
        <w:t>obsloužitelnosti</w:t>
      </w:r>
      <w:proofErr w:type="spellEnd"/>
      <w:r w:rsidRPr="00A21E07">
        <w:t>.</w:t>
      </w:r>
    </w:p>
    <w:p w14:paraId="4C862C71" w14:textId="787BE1EB" w:rsidR="00A21E07" w:rsidRPr="00A21E07" w:rsidRDefault="00A21E07" w:rsidP="00A21E07">
      <w:pPr>
        <w:pStyle w:val="0Calibrizakladnitext"/>
      </w:pPr>
      <w:r w:rsidRPr="00A21E07">
        <w:t>Zapsanými nemovitými památkami v řešeném území jsou:</w:t>
      </w:r>
    </w:p>
    <w:p w14:paraId="16575665" w14:textId="65048E9F" w:rsidR="00C6210F" w:rsidRPr="00C6210F" w:rsidRDefault="00C6210F" w:rsidP="00C6210F">
      <w:pPr>
        <w:pStyle w:val="Titulek"/>
        <w:keepNext/>
        <w:ind w:left="0"/>
        <w:rPr>
          <w:b w:val="0"/>
        </w:rPr>
      </w:pPr>
      <w:bookmarkStart w:id="54" w:name="_Toc156809576"/>
      <w:bookmarkStart w:id="55" w:name="_Toc156828488"/>
      <w:r>
        <w:t xml:space="preserve">Tabulka </w:t>
      </w:r>
      <w:r w:rsidR="005D1D84">
        <w:rPr>
          <w:noProof/>
        </w:rPr>
        <w:fldChar w:fldCharType="begin"/>
      </w:r>
      <w:r w:rsidR="005D1D84">
        <w:rPr>
          <w:noProof/>
        </w:rPr>
        <w:instrText xml:space="preserve"> SEQ Tabulka \* ARABIC </w:instrText>
      </w:r>
      <w:r w:rsidR="005D1D84">
        <w:rPr>
          <w:noProof/>
        </w:rPr>
        <w:fldChar w:fldCharType="separate"/>
      </w:r>
      <w:r w:rsidR="00AC40C7">
        <w:rPr>
          <w:noProof/>
        </w:rPr>
        <w:t>1</w:t>
      </w:r>
      <w:r w:rsidR="005D1D84">
        <w:rPr>
          <w:noProof/>
        </w:rPr>
        <w:fldChar w:fldCharType="end"/>
      </w:r>
      <w:r>
        <w:rPr>
          <w:lang w:val="cs-CZ"/>
        </w:rPr>
        <w:t xml:space="preserve">: </w:t>
      </w:r>
      <w:r w:rsidRPr="00C6210F">
        <w:rPr>
          <w:b w:val="0"/>
          <w:lang w:val="cs-CZ"/>
        </w:rPr>
        <w:t>Nemovité kulturní památky v řešeném území</w:t>
      </w:r>
      <w:bookmarkEnd w:id="54"/>
      <w:bookmarkEnd w:id="55"/>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1"/>
        <w:gridCol w:w="1762"/>
        <w:gridCol w:w="624"/>
        <w:gridCol w:w="4762"/>
      </w:tblGrid>
      <w:tr w:rsidR="00A21E07" w:rsidRPr="00A21E07" w14:paraId="5F4D441E" w14:textId="77777777" w:rsidTr="00A21E07">
        <w:tc>
          <w:tcPr>
            <w:tcW w:w="2061" w:type="dxa"/>
            <w:shd w:val="clear" w:color="auto" w:fill="auto"/>
          </w:tcPr>
          <w:p w14:paraId="01769B2B" w14:textId="77777777" w:rsidR="00A21E07" w:rsidRPr="00A21E07" w:rsidRDefault="00A21E07" w:rsidP="00A21E07">
            <w:pPr>
              <w:pStyle w:val="0CalibrizakladnitextBEZMEZER"/>
              <w:rPr>
                <w:rFonts w:eastAsia="Calibri"/>
                <w:b/>
              </w:rPr>
            </w:pPr>
            <w:r w:rsidRPr="00A21E07">
              <w:rPr>
                <w:rFonts w:eastAsia="Calibri"/>
                <w:b/>
              </w:rPr>
              <w:t>číslo rejstříku ÚSKPČR</w:t>
            </w:r>
          </w:p>
        </w:tc>
        <w:tc>
          <w:tcPr>
            <w:tcW w:w="1762" w:type="dxa"/>
            <w:shd w:val="clear" w:color="auto" w:fill="auto"/>
          </w:tcPr>
          <w:p w14:paraId="3E2B79F1" w14:textId="77777777" w:rsidR="00A21E07" w:rsidRPr="00A21E07" w:rsidRDefault="00A21E07" w:rsidP="00A21E07">
            <w:pPr>
              <w:pStyle w:val="0CalibrizakladnitextBEZMEZER"/>
              <w:rPr>
                <w:rFonts w:eastAsia="Calibri"/>
                <w:b/>
              </w:rPr>
            </w:pPr>
            <w:r w:rsidRPr="00A21E07">
              <w:rPr>
                <w:rFonts w:eastAsia="Calibri"/>
                <w:b/>
              </w:rPr>
              <w:t>část obce</w:t>
            </w:r>
          </w:p>
        </w:tc>
        <w:tc>
          <w:tcPr>
            <w:tcW w:w="624" w:type="dxa"/>
            <w:shd w:val="clear" w:color="auto" w:fill="auto"/>
          </w:tcPr>
          <w:p w14:paraId="24F1EAAB" w14:textId="77777777" w:rsidR="00A21E07" w:rsidRPr="00A21E07" w:rsidRDefault="00A21E07" w:rsidP="00A21E07">
            <w:pPr>
              <w:pStyle w:val="0CalibrizakladnitextBEZMEZER"/>
              <w:rPr>
                <w:rFonts w:eastAsia="Calibri"/>
                <w:b/>
              </w:rPr>
            </w:pPr>
            <w:r w:rsidRPr="00A21E07">
              <w:rPr>
                <w:rFonts w:eastAsia="Calibri"/>
                <w:b/>
              </w:rPr>
              <w:t>čp.</w:t>
            </w:r>
          </w:p>
        </w:tc>
        <w:tc>
          <w:tcPr>
            <w:tcW w:w="4762" w:type="dxa"/>
            <w:shd w:val="clear" w:color="auto" w:fill="auto"/>
          </w:tcPr>
          <w:p w14:paraId="6FC47870" w14:textId="77777777" w:rsidR="00A21E07" w:rsidRPr="00A21E07" w:rsidRDefault="00A21E07" w:rsidP="00A21E07">
            <w:pPr>
              <w:pStyle w:val="0CalibrizakladnitextBEZMEZER"/>
              <w:rPr>
                <w:rFonts w:eastAsia="Calibri"/>
                <w:b/>
              </w:rPr>
            </w:pPr>
            <w:r w:rsidRPr="00A21E07">
              <w:rPr>
                <w:rFonts w:eastAsia="Calibri"/>
                <w:b/>
              </w:rPr>
              <w:t>památka</w:t>
            </w:r>
          </w:p>
        </w:tc>
      </w:tr>
      <w:tr w:rsidR="00A21E07" w:rsidRPr="00A21E07" w14:paraId="175A9362" w14:textId="77777777" w:rsidTr="00A21E07">
        <w:tc>
          <w:tcPr>
            <w:tcW w:w="2061" w:type="dxa"/>
            <w:shd w:val="clear" w:color="auto" w:fill="auto"/>
          </w:tcPr>
          <w:p w14:paraId="323B0E3D" w14:textId="77777777" w:rsidR="00A21E07" w:rsidRPr="00A21E07" w:rsidRDefault="00A21E07" w:rsidP="00A21E07">
            <w:pPr>
              <w:pStyle w:val="0CalibrizakladnitextBEZMEZER"/>
              <w:rPr>
                <w:rFonts w:eastAsia="Calibri"/>
              </w:rPr>
            </w:pPr>
            <w:r w:rsidRPr="00A21E07">
              <w:rPr>
                <w:rFonts w:eastAsia="Calibri"/>
              </w:rPr>
              <w:t>46396/2-2471</w:t>
            </w:r>
          </w:p>
        </w:tc>
        <w:tc>
          <w:tcPr>
            <w:tcW w:w="1762" w:type="dxa"/>
            <w:shd w:val="clear" w:color="auto" w:fill="auto"/>
          </w:tcPr>
          <w:p w14:paraId="1E9DFDBF" w14:textId="77777777" w:rsidR="00A21E07" w:rsidRPr="00A21E07" w:rsidRDefault="00A21E07" w:rsidP="00A21E07">
            <w:pPr>
              <w:pStyle w:val="0CalibrizakladnitextBEZMEZER"/>
              <w:rPr>
                <w:rFonts w:eastAsia="Calibri"/>
              </w:rPr>
            </w:pPr>
            <w:r w:rsidRPr="00A21E07">
              <w:rPr>
                <w:rFonts w:eastAsia="Calibri"/>
              </w:rPr>
              <w:t>Chlum</w:t>
            </w:r>
          </w:p>
        </w:tc>
        <w:tc>
          <w:tcPr>
            <w:tcW w:w="624" w:type="dxa"/>
            <w:shd w:val="clear" w:color="auto" w:fill="auto"/>
          </w:tcPr>
          <w:p w14:paraId="2E1C5C15" w14:textId="77777777" w:rsidR="00A21E07" w:rsidRPr="00A21E07" w:rsidRDefault="00A21E07" w:rsidP="00A21E07">
            <w:pPr>
              <w:pStyle w:val="0CalibrizakladnitextBEZMEZER"/>
              <w:rPr>
                <w:rFonts w:eastAsia="Calibri"/>
              </w:rPr>
            </w:pPr>
          </w:p>
        </w:tc>
        <w:tc>
          <w:tcPr>
            <w:tcW w:w="4762" w:type="dxa"/>
            <w:shd w:val="clear" w:color="auto" w:fill="auto"/>
          </w:tcPr>
          <w:p w14:paraId="1105675A" w14:textId="77777777" w:rsidR="00A21E07" w:rsidRPr="00A21E07" w:rsidRDefault="00A21E07" w:rsidP="00A21E07">
            <w:pPr>
              <w:pStyle w:val="0CalibrizakladnitextBEZMEZER"/>
              <w:rPr>
                <w:rFonts w:eastAsia="Calibri"/>
              </w:rPr>
            </w:pPr>
            <w:r w:rsidRPr="00A21E07">
              <w:rPr>
                <w:rFonts w:eastAsia="Calibri"/>
              </w:rPr>
              <w:t>kostel sv. Václava s areálem</w:t>
            </w:r>
          </w:p>
        </w:tc>
      </w:tr>
      <w:tr w:rsidR="00A21E07" w:rsidRPr="00A21E07" w14:paraId="408EBE78" w14:textId="77777777" w:rsidTr="00A21E07">
        <w:tc>
          <w:tcPr>
            <w:tcW w:w="2061" w:type="dxa"/>
            <w:shd w:val="clear" w:color="auto" w:fill="auto"/>
          </w:tcPr>
          <w:p w14:paraId="08D4C61C" w14:textId="77777777" w:rsidR="00A21E07" w:rsidRPr="00A21E07" w:rsidRDefault="00A21E07" w:rsidP="00A21E07">
            <w:pPr>
              <w:pStyle w:val="0CalibrizakladnitextBEZMEZER"/>
              <w:rPr>
                <w:rFonts w:eastAsia="Calibri"/>
              </w:rPr>
            </w:pPr>
            <w:r w:rsidRPr="00A21E07">
              <w:rPr>
                <w:rFonts w:eastAsia="Calibri"/>
              </w:rPr>
              <w:t>100436</w:t>
            </w:r>
          </w:p>
        </w:tc>
        <w:tc>
          <w:tcPr>
            <w:tcW w:w="1762" w:type="dxa"/>
            <w:shd w:val="clear" w:color="auto" w:fill="auto"/>
          </w:tcPr>
          <w:p w14:paraId="65C0D9CA" w14:textId="77777777" w:rsidR="00A21E07" w:rsidRPr="00A21E07" w:rsidRDefault="00A21E07" w:rsidP="00A21E07">
            <w:pPr>
              <w:pStyle w:val="0CalibrizakladnitextBEZMEZER"/>
              <w:rPr>
                <w:rFonts w:eastAsia="Calibri"/>
              </w:rPr>
            </w:pPr>
            <w:r w:rsidRPr="00A21E07">
              <w:rPr>
                <w:rFonts w:eastAsia="Calibri"/>
              </w:rPr>
              <w:t>Chlum</w:t>
            </w:r>
          </w:p>
        </w:tc>
        <w:tc>
          <w:tcPr>
            <w:tcW w:w="624" w:type="dxa"/>
            <w:shd w:val="clear" w:color="auto" w:fill="auto"/>
          </w:tcPr>
          <w:p w14:paraId="32700E5F" w14:textId="77777777" w:rsidR="00A21E07" w:rsidRPr="00A21E07" w:rsidRDefault="00A21E07" w:rsidP="00A21E07">
            <w:pPr>
              <w:pStyle w:val="0CalibrizakladnitextBEZMEZER"/>
              <w:rPr>
                <w:rFonts w:eastAsia="Calibri"/>
              </w:rPr>
            </w:pPr>
            <w:r w:rsidRPr="00A21E07">
              <w:rPr>
                <w:rFonts w:eastAsia="Calibri"/>
              </w:rPr>
              <w:t>3</w:t>
            </w:r>
          </w:p>
        </w:tc>
        <w:tc>
          <w:tcPr>
            <w:tcW w:w="4762" w:type="dxa"/>
            <w:shd w:val="clear" w:color="auto" w:fill="auto"/>
          </w:tcPr>
          <w:p w14:paraId="0FE4333F" w14:textId="77777777" w:rsidR="00A21E07" w:rsidRPr="00A21E07" w:rsidRDefault="00A21E07" w:rsidP="00A21E07">
            <w:pPr>
              <w:pStyle w:val="0CalibrizakladnitextBEZMEZER"/>
              <w:rPr>
                <w:rFonts w:eastAsia="Calibri"/>
              </w:rPr>
            </w:pPr>
            <w:r w:rsidRPr="00A21E07">
              <w:rPr>
                <w:rFonts w:eastAsia="Calibri"/>
              </w:rPr>
              <w:t>fara</w:t>
            </w:r>
          </w:p>
        </w:tc>
      </w:tr>
      <w:tr w:rsidR="00A21E07" w:rsidRPr="00A21E07" w14:paraId="1B5B8B66" w14:textId="77777777" w:rsidTr="00A21E07">
        <w:tc>
          <w:tcPr>
            <w:tcW w:w="2061" w:type="dxa"/>
            <w:shd w:val="clear" w:color="auto" w:fill="auto"/>
          </w:tcPr>
          <w:p w14:paraId="3F2DDF7B" w14:textId="77777777" w:rsidR="00A21E07" w:rsidRPr="00A21E07" w:rsidRDefault="00A21E07" w:rsidP="00A21E07">
            <w:pPr>
              <w:pStyle w:val="0CalibrizakladnitextBEZMEZER"/>
              <w:rPr>
                <w:rFonts w:eastAsia="Calibri"/>
              </w:rPr>
            </w:pPr>
            <w:r w:rsidRPr="00A21E07">
              <w:rPr>
                <w:rFonts w:eastAsia="Calibri"/>
              </w:rPr>
              <w:t>35629/2-2470</w:t>
            </w:r>
          </w:p>
        </w:tc>
        <w:tc>
          <w:tcPr>
            <w:tcW w:w="1762" w:type="dxa"/>
            <w:shd w:val="clear" w:color="auto" w:fill="auto"/>
          </w:tcPr>
          <w:p w14:paraId="5DE33C03" w14:textId="77777777" w:rsidR="00A21E07" w:rsidRPr="00A21E07" w:rsidRDefault="00A21E07" w:rsidP="00A21E07">
            <w:pPr>
              <w:pStyle w:val="0CalibrizakladnitextBEZMEZER"/>
              <w:rPr>
                <w:rFonts w:eastAsia="Calibri"/>
              </w:rPr>
            </w:pPr>
            <w:r w:rsidRPr="00A21E07">
              <w:rPr>
                <w:rFonts w:eastAsia="Calibri"/>
              </w:rPr>
              <w:t>Nalžovice</w:t>
            </w:r>
          </w:p>
        </w:tc>
        <w:tc>
          <w:tcPr>
            <w:tcW w:w="624" w:type="dxa"/>
            <w:shd w:val="clear" w:color="auto" w:fill="auto"/>
          </w:tcPr>
          <w:p w14:paraId="7182201F" w14:textId="77777777" w:rsidR="00A21E07" w:rsidRPr="00A21E07" w:rsidRDefault="00A21E07" w:rsidP="00A21E07">
            <w:pPr>
              <w:pStyle w:val="0CalibrizakladnitextBEZMEZER"/>
              <w:rPr>
                <w:rFonts w:eastAsia="Calibri"/>
              </w:rPr>
            </w:pPr>
            <w:r w:rsidRPr="00A21E07">
              <w:rPr>
                <w:rFonts w:eastAsia="Calibri"/>
              </w:rPr>
              <w:t>14</w:t>
            </w:r>
          </w:p>
        </w:tc>
        <w:tc>
          <w:tcPr>
            <w:tcW w:w="4762" w:type="dxa"/>
            <w:shd w:val="clear" w:color="auto" w:fill="auto"/>
          </w:tcPr>
          <w:p w14:paraId="281727B8" w14:textId="77777777" w:rsidR="00A21E07" w:rsidRPr="00A21E07" w:rsidRDefault="00A21E07" w:rsidP="00A21E07">
            <w:pPr>
              <w:pStyle w:val="0CalibrizakladnitextBEZMEZER"/>
              <w:rPr>
                <w:rFonts w:eastAsia="Calibri"/>
              </w:rPr>
            </w:pPr>
            <w:r w:rsidRPr="00A21E07">
              <w:rPr>
                <w:rFonts w:eastAsia="Calibri"/>
              </w:rPr>
              <w:t>zámek s areálem</w:t>
            </w:r>
          </w:p>
        </w:tc>
      </w:tr>
      <w:tr w:rsidR="00A21E07" w:rsidRPr="00A21E07" w14:paraId="1AFB095D" w14:textId="77777777" w:rsidTr="00A21E07">
        <w:tc>
          <w:tcPr>
            <w:tcW w:w="2061" w:type="dxa"/>
            <w:shd w:val="clear" w:color="auto" w:fill="auto"/>
          </w:tcPr>
          <w:p w14:paraId="21FF7B75" w14:textId="77777777" w:rsidR="00A21E07" w:rsidRPr="00A21E07" w:rsidRDefault="00A21E07" w:rsidP="00A21E07">
            <w:pPr>
              <w:pStyle w:val="0CalibrizakladnitextBEZMEZER"/>
              <w:rPr>
                <w:rFonts w:eastAsia="Calibri"/>
              </w:rPr>
            </w:pPr>
            <w:r w:rsidRPr="00A21E07">
              <w:rPr>
                <w:rFonts w:eastAsia="Calibri"/>
              </w:rPr>
              <w:t>22542/2-2472</w:t>
            </w:r>
          </w:p>
        </w:tc>
        <w:tc>
          <w:tcPr>
            <w:tcW w:w="1762" w:type="dxa"/>
            <w:shd w:val="clear" w:color="auto" w:fill="auto"/>
          </w:tcPr>
          <w:p w14:paraId="61300235" w14:textId="77777777" w:rsidR="00A21E07" w:rsidRPr="00A21E07" w:rsidRDefault="00A21E07" w:rsidP="00A21E07">
            <w:pPr>
              <w:pStyle w:val="0CalibrizakladnitextBEZMEZER"/>
              <w:rPr>
                <w:rFonts w:eastAsia="Calibri"/>
              </w:rPr>
            </w:pPr>
            <w:r w:rsidRPr="00A21E07">
              <w:rPr>
                <w:rFonts w:eastAsia="Calibri"/>
              </w:rPr>
              <w:t>Chlum</w:t>
            </w:r>
          </w:p>
        </w:tc>
        <w:tc>
          <w:tcPr>
            <w:tcW w:w="624" w:type="dxa"/>
            <w:shd w:val="clear" w:color="auto" w:fill="auto"/>
          </w:tcPr>
          <w:p w14:paraId="09D188C5" w14:textId="77777777" w:rsidR="00A21E07" w:rsidRPr="00A21E07" w:rsidRDefault="00A21E07" w:rsidP="00A21E07">
            <w:pPr>
              <w:pStyle w:val="0CalibrizakladnitextBEZMEZER"/>
              <w:rPr>
                <w:rFonts w:eastAsia="Calibri"/>
              </w:rPr>
            </w:pPr>
          </w:p>
        </w:tc>
        <w:tc>
          <w:tcPr>
            <w:tcW w:w="4762" w:type="dxa"/>
            <w:shd w:val="clear" w:color="auto" w:fill="auto"/>
          </w:tcPr>
          <w:p w14:paraId="4678950E" w14:textId="77777777" w:rsidR="00A21E07" w:rsidRPr="00A21E07" w:rsidRDefault="00A21E07" w:rsidP="00A21E07">
            <w:pPr>
              <w:pStyle w:val="0CalibrizakladnitextBEZMEZER"/>
              <w:rPr>
                <w:rFonts w:eastAsia="Calibri"/>
              </w:rPr>
            </w:pPr>
            <w:r w:rsidRPr="00A21E07">
              <w:rPr>
                <w:rFonts w:eastAsia="Calibri"/>
              </w:rPr>
              <w:t>Boží muka</w:t>
            </w:r>
          </w:p>
        </w:tc>
      </w:tr>
      <w:tr w:rsidR="00A21E07" w:rsidRPr="00A21E07" w14:paraId="1232999C" w14:textId="77777777" w:rsidTr="00A21E07">
        <w:tc>
          <w:tcPr>
            <w:tcW w:w="2061" w:type="dxa"/>
            <w:shd w:val="clear" w:color="auto" w:fill="auto"/>
          </w:tcPr>
          <w:p w14:paraId="2BA2EF02" w14:textId="77777777" w:rsidR="00A21E07" w:rsidRPr="00A21E07" w:rsidRDefault="00A21E07" w:rsidP="00A21E07">
            <w:pPr>
              <w:pStyle w:val="0CalibrizakladnitextBEZMEZER"/>
              <w:rPr>
                <w:rFonts w:eastAsia="Calibri"/>
              </w:rPr>
            </w:pPr>
            <w:r w:rsidRPr="00A21E07">
              <w:rPr>
                <w:rFonts w:eastAsia="Calibri"/>
              </w:rPr>
              <w:t>2164/2-3118</w:t>
            </w:r>
          </w:p>
        </w:tc>
        <w:tc>
          <w:tcPr>
            <w:tcW w:w="1762" w:type="dxa"/>
            <w:shd w:val="clear" w:color="auto" w:fill="auto"/>
          </w:tcPr>
          <w:p w14:paraId="24B7D860" w14:textId="77777777" w:rsidR="00A21E07" w:rsidRPr="00A21E07" w:rsidRDefault="00A21E07" w:rsidP="00A21E07">
            <w:pPr>
              <w:pStyle w:val="0CalibrizakladnitextBEZMEZER"/>
              <w:rPr>
                <w:rFonts w:eastAsia="Calibri"/>
              </w:rPr>
            </w:pPr>
            <w:r w:rsidRPr="00A21E07">
              <w:rPr>
                <w:rFonts w:eastAsia="Calibri"/>
              </w:rPr>
              <w:t>Oboz</w:t>
            </w:r>
          </w:p>
        </w:tc>
        <w:tc>
          <w:tcPr>
            <w:tcW w:w="624" w:type="dxa"/>
            <w:shd w:val="clear" w:color="auto" w:fill="auto"/>
          </w:tcPr>
          <w:p w14:paraId="3BF49AA4" w14:textId="77777777" w:rsidR="00A21E07" w:rsidRPr="00A21E07" w:rsidRDefault="00A21E07" w:rsidP="00A21E07">
            <w:pPr>
              <w:pStyle w:val="0CalibrizakladnitextBEZMEZER"/>
              <w:rPr>
                <w:rFonts w:eastAsia="Calibri"/>
              </w:rPr>
            </w:pPr>
          </w:p>
        </w:tc>
        <w:tc>
          <w:tcPr>
            <w:tcW w:w="4762" w:type="dxa"/>
            <w:shd w:val="clear" w:color="auto" w:fill="auto"/>
          </w:tcPr>
          <w:p w14:paraId="31DD4F29" w14:textId="77777777" w:rsidR="00A21E07" w:rsidRPr="00A21E07" w:rsidRDefault="00A21E07" w:rsidP="00A21E07">
            <w:pPr>
              <w:pStyle w:val="0CalibrizakladnitextBEZMEZER"/>
              <w:rPr>
                <w:rFonts w:eastAsia="Calibri"/>
              </w:rPr>
            </w:pPr>
            <w:r w:rsidRPr="00A21E07">
              <w:rPr>
                <w:rFonts w:eastAsia="Calibri"/>
              </w:rPr>
              <w:t>hradiště Malé kolo / Dolejší kolo (archeologické stopy)</w:t>
            </w:r>
          </w:p>
        </w:tc>
      </w:tr>
      <w:tr w:rsidR="00A21E07" w:rsidRPr="00A21E07" w14:paraId="69F86840" w14:textId="77777777" w:rsidTr="00A21E07">
        <w:tc>
          <w:tcPr>
            <w:tcW w:w="2061" w:type="dxa"/>
            <w:shd w:val="clear" w:color="auto" w:fill="auto"/>
          </w:tcPr>
          <w:p w14:paraId="3A3BB49D" w14:textId="77777777" w:rsidR="00A21E07" w:rsidRPr="00A21E07" w:rsidRDefault="00A21E07" w:rsidP="00A21E07">
            <w:pPr>
              <w:pStyle w:val="0CalibrizakladnitextBEZMEZER"/>
              <w:rPr>
                <w:rFonts w:eastAsia="Calibri"/>
              </w:rPr>
            </w:pPr>
            <w:r w:rsidRPr="00A21E07">
              <w:rPr>
                <w:rFonts w:eastAsia="Calibri"/>
              </w:rPr>
              <w:t>27503/2-2622</w:t>
            </w:r>
          </w:p>
        </w:tc>
        <w:tc>
          <w:tcPr>
            <w:tcW w:w="1762" w:type="dxa"/>
            <w:shd w:val="clear" w:color="auto" w:fill="auto"/>
          </w:tcPr>
          <w:p w14:paraId="1F8CB4B1" w14:textId="77777777" w:rsidR="00A21E07" w:rsidRPr="00A21E07" w:rsidRDefault="00A21E07" w:rsidP="00A21E07">
            <w:pPr>
              <w:pStyle w:val="0CalibrizakladnitextBEZMEZER"/>
              <w:rPr>
                <w:rFonts w:eastAsia="Calibri"/>
              </w:rPr>
            </w:pPr>
            <w:proofErr w:type="spellStart"/>
            <w:r w:rsidRPr="00A21E07">
              <w:rPr>
                <w:rFonts w:eastAsia="Calibri"/>
              </w:rPr>
              <w:t>Nalžovické</w:t>
            </w:r>
            <w:proofErr w:type="spellEnd"/>
            <w:r w:rsidRPr="00A21E07">
              <w:rPr>
                <w:rFonts w:eastAsia="Calibri"/>
              </w:rPr>
              <w:t xml:space="preserve"> </w:t>
            </w:r>
            <w:proofErr w:type="spellStart"/>
            <w:r w:rsidRPr="00A21E07">
              <w:rPr>
                <w:rFonts w:eastAsia="Calibri"/>
              </w:rPr>
              <w:t>Podhájí</w:t>
            </w:r>
            <w:proofErr w:type="spellEnd"/>
          </w:p>
        </w:tc>
        <w:tc>
          <w:tcPr>
            <w:tcW w:w="624" w:type="dxa"/>
            <w:shd w:val="clear" w:color="auto" w:fill="auto"/>
          </w:tcPr>
          <w:p w14:paraId="73FCB2FA" w14:textId="77777777" w:rsidR="00A21E07" w:rsidRPr="00A21E07" w:rsidRDefault="00A21E07" w:rsidP="00A21E07">
            <w:pPr>
              <w:pStyle w:val="0CalibrizakladnitextBEZMEZER"/>
              <w:rPr>
                <w:rFonts w:eastAsia="Calibri"/>
              </w:rPr>
            </w:pPr>
          </w:p>
        </w:tc>
        <w:tc>
          <w:tcPr>
            <w:tcW w:w="4762" w:type="dxa"/>
            <w:shd w:val="clear" w:color="auto" w:fill="auto"/>
          </w:tcPr>
          <w:p w14:paraId="406B285E" w14:textId="77777777" w:rsidR="00A21E07" w:rsidRPr="00A21E07" w:rsidRDefault="00A21E07" w:rsidP="00A21E07">
            <w:pPr>
              <w:pStyle w:val="0CalibrizakladnitextBEZMEZER"/>
              <w:rPr>
                <w:rFonts w:eastAsia="Calibri"/>
              </w:rPr>
            </w:pPr>
            <w:r w:rsidRPr="00A21E07">
              <w:rPr>
                <w:rFonts w:eastAsia="Calibri"/>
              </w:rPr>
              <w:t xml:space="preserve">hradiště </w:t>
            </w:r>
            <w:proofErr w:type="spellStart"/>
            <w:r w:rsidRPr="00A21E07">
              <w:rPr>
                <w:rFonts w:eastAsia="Calibri"/>
              </w:rPr>
              <w:t>Hradiště</w:t>
            </w:r>
            <w:proofErr w:type="spellEnd"/>
            <w:r w:rsidRPr="00A21E07">
              <w:rPr>
                <w:rFonts w:eastAsia="Calibri"/>
              </w:rPr>
              <w:t>, Na Hradě (archeologické stopy)</w:t>
            </w:r>
          </w:p>
        </w:tc>
      </w:tr>
      <w:tr w:rsidR="00A21E07" w:rsidRPr="00A21E07" w14:paraId="45DD3DA3" w14:textId="77777777" w:rsidTr="00A21E07">
        <w:tc>
          <w:tcPr>
            <w:tcW w:w="2061" w:type="dxa"/>
            <w:shd w:val="clear" w:color="auto" w:fill="auto"/>
          </w:tcPr>
          <w:p w14:paraId="79C451BD" w14:textId="77777777" w:rsidR="00A21E07" w:rsidRPr="00A21E07" w:rsidRDefault="00A21E07" w:rsidP="00A21E07">
            <w:pPr>
              <w:pStyle w:val="0CalibrizakladnitextBEZMEZER"/>
              <w:rPr>
                <w:rFonts w:eastAsia="Calibri"/>
              </w:rPr>
            </w:pPr>
            <w:r w:rsidRPr="00A21E07">
              <w:rPr>
                <w:rFonts w:eastAsia="Calibri"/>
              </w:rPr>
              <w:t>35883/2-2623</w:t>
            </w:r>
          </w:p>
        </w:tc>
        <w:tc>
          <w:tcPr>
            <w:tcW w:w="1762" w:type="dxa"/>
            <w:shd w:val="clear" w:color="auto" w:fill="auto"/>
          </w:tcPr>
          <w:p w14:paraId="7B80AE7A" w14:textId="77777777" w:rsidR="00A21E07" w:rsidRPr="00A21E07" w:rsidRDefault="00A21E07" w:rsidP="00A21E07">
            <w:pPr>
              <w:pStyle w:val="0CalibrizakladnitextBEZMEZER"/>
              <w:rPr>
                <w:rFonts w:eastAsia="Calibri"/>
              </w:rPr>
            </w:pPr>
            <w:r w:rsidRPr="00A21E07">
              <w:rPr>
                <w:rFonts w:eastAsia="Calibri"/>
              </w:rPr>
              <w:t>Oboz</w:t>
            </w:r>
          </w:p>
        </w:tc>
        <w:tc>
          <w:tcPr>
            <w:tcW w:w="624" w:type="dxa"/>
            <w:shd w:val="clear" w:color="auto" w:fill="auto"/>
          </w:tcPr>
          <w:p w14:paraId="12B2710A" w14:textId="77777777" w:rsidR="00A21E07" w:rsidRPr="00A21E07" w:rsidRDefault="00A21E07" w:rsidP="00A21E07">
            <w:pPr>
              <w:pStyle w:val="0CalibrizakladnitextBEZMEZER"/>
              <w:rPr>
                <w:rFonts w:eastAsia="Calibri"/>
              </w:rPr>
            </w:pPr>
          </w:p>
        </w:tc>
        <w:tc>
          <w:tcPr>
            <w:tcW w:w="4762" w:type="dxa"/>
            <w:shd w:val="clear" w:color="auto" w:fill="auto"/>
          </w:tcPr>
          <w:p w14:paraId="62A743B4" w14:textId="77777777" w:rsidR="00A21E07" w:rsidRPr="00A21E07" w:rsidRDefault="00A21E07" w:rsidP="00A21E07">
            <w:pPr>
              <w:pStyle w:val="0CalibrizakladnitextBEZMEZER"/>
              <w:rPr>
                <w:rFonts w:eastAsia="Calibri"/>
              </w:rPr>
            </w:pPr>
            <w:r w:rsidRPr="00A21E07">
              <w:rPr>
                <w:rFonts w:eastAsia="Calibri"/>
              </w:rPr>
              <w:t xml:space="preserve">tvrziště Velké kolo / </w:t>
            </w:r>
            <w:proofErr w:type="spellStart"/>
            <w:r w:rsidRPr="00A21E07">
              <w:rPr>
                <w:rFonts w:eastAsia="Calibri"/>
              </w:rPr>
              <w:t>Hořejsí</w:t>
            </w:r>
            <w:proofErr w:type="spellEnd"/>
            <w:r w:rsidRPr="00A21E07">
              <w:rPr>
                <w:rFonts w:eastAsia="Calibri"/>
              </w:rPr>
              <w:t xml:space="preserve"> kolo (archeologické stopy)</w:t>
            </w:r>
          </w:p>
        </w:tc>
      </w:tr>
    </w:tbl>
    <w:p w14:paraId="3EBEB73E" w14:textId="204FCAB4" w:rsidR="00A21E07" w:rsidRPr="00A21E07" w:rsidRDefault="00A21E07" w:rsidP="00CF74A1">
      <w:pPr>
        <w:pStyle w:val="0CalibriNadpis2"/>
        <w:numPr>
          <w:ilvl w:val="0"/>
          <w:numId w:val="0"/>
        </w:numPr>
        <w:ind w:left="1134" w:hanging="1134"/>
      </w:pPr>
      <w:bookmarkStart w:id="56" w:name="_Toc160784243"/>
      <w:r w:rsidRPr="00A21E07">
        <w:t>METODA ZPRACOVÁNÍ</w:t>
      </w:r>
      <w:bookmarkEnd w:id="56"/>
      <w:r w:rsidRPr="00A21E07">
        <w:t xml:space="preserve"> </w:t>
      </w:r>
    </w:p>
    <w:p w14:paraId="35888B6F" w14:textId="77777777" w:rsidR="00A21E07" w:rsidRPr="00A21E07" w:rsidRDefault="00A21E07" w:rsidP="00A21E07">
      <w:pPr>
        <w:pStyle w:val="0Calibrizakladnitext"/>
      </w:pPr>
      <w:r w:rsidRPr="00A21E07">
        <w:t>První koncept řešení územního plánu obce Nalžovice byl vypracován v roce 1998 na základě projednaných a schválených Územních a hospodářských zásad pro zpracování územního plánu sídelního útvaru obce Nalžovice z roku 1997, resp. 1998.</w:t>
      </w:r>
    </w:p>
    <w:p w14:paraId="5259E6DB" w14:textId="77777777" w:rsidR="00A21E07" w:rsidRPr="00A21E07" w:rsidRDefault="00A21E07" w:rsidP="00A21E07">
      <w:pPr>
        <w:pStyle w:val="0Calibrizakladnitext"/>
      </w:pPr>
      <w:r w:rsidRPr="00A21E07">
        <w:t>Veřejnoprávní projednání prvního konceptu bylo v roce 1998 přerušeno a v roce 2006 byl vypracován druhý koncept řešení, který vycházel z projednaných a schválených Územních a hospodářských zásad pro zpracování územního plánu sídelního útvaru obce Nalžovice z roku 1997, resp. 1998 a z výsledků veřejnoprávního projednání prvního konceptu řešení z roku 1998. Požadavky zadání (ÚHZ) byly projektantem ÚPO v druhém konceptu řešení v plném rozsahu respektovány.</w:t>
      </w:r>
    </w:p>
    <w:p w14:paraId="5DFA4EFA" w14:textId="77777777" w:rsidR="00A21E07" w:rsidRPr="00A21E07" w:rsidRDefault="00A21E07" w:rsidP="00A21E07">
      <w:pPr>
        <w:pStyle w:val="0Calibrizakladnitext"/>
      </w:pPr>
      <w:r w:rsidRPr="00A21E07">
        <w:t>Koncept řešení (druhý koncept řešení) byl vypracován, projednán a schválen podle zákona č. 50/1976 Sb., o územním plánování a stavebním řádu (stavební zákon), v platném znění.</w:t>
      </w:r>
    </w:p>
    <w:p w14:paraId="66B4AA7B" w14:textId="358CE421" w:rsidR="00A21E07" w:rsidRPr="00A21E07" w:rsidRDefault="00A21E07" w:rsidP="00A21E07">
      <w:pPr>
        <w:pStyle w:val="0Calibrizakladnitext"/>
      </w:pPr>
      <w:r w:rsidRPr="00A21E07">
        <w:t xml:space="preserve">Na počátku roku 2007 byl zpracován návrh územního plánu obce Nalžovice – již podle zákona č. 183/2006 Sb., o územním plánování a stavebním řádu (stavební zákon), resp. v rozsahu podle přílohy č.7 k </w:t>
      </w:r>
      <w:proofErr w:type="spellStart"/>
      <w:r w:rsidRPr="00A21E07">
        <w:t>vyhl</w:t>
      </w:r>
      <w:proofErr w:type="spellEnd"/>
      <w:r w:rsidRPr="00A21E07">
        <w:t>. č. 500/2006 Sb., o územně analytických podkladech, územně plánovací dokumentaci a způsobu evidence územně plánovací činnosti.</w:t>
      </w:r>
    </w:p>
    <w:p w14:paraId="3BFD0C79" w14:textId="321CD4F0" w:rsidR="00A21E07" w:rsidRPr="00A21E07" w:rsidRDefault="00A21E07" w:rsidP="00A21E07">
      <w:pPr>
        <w:pStyle w:val="0Calibrizakladnitext"/>
      </w:pPr>
      <w:r w:rsidRPr="00A21E07">
        <w:t>Územní plán Nalžovice je aktuálně ve znění po změně č. 1 (2007) a změně č. 2 (2018).</w:t>
      </w:r>
    </w:p>
    <w:p w14:paraId="3EFBBED7" w14:textId="77777777" w:rsidR="00A21E07" w:rsidRPr="00A21E07" w:rsidRDefault="00A21E07" w:rsidP="00A21E07">
      <w:pPr>
        <w:rPr>
          <w:lang w:val="x-none"/>
        </w:rPr>
      </w:pPr>
    </w:p>
    <w:p w14:paraId="4EB0C34F" w14:textId="78D87436" w:rsidR="00A21E07" w:rsidRDefault="00A21E07" w:rsidP="0030750D">
      <w:pPr>
        <w:pStyle w:val="0CalibriNadpis1"/>
      </w:pPr>
      <w:bookmarkStart w:id="57" w:name="_Toc160784244"/>
      <w:r>
        <w:lastRenderedPageBreak/>
        <w:t>Vymezení</w:t>
      </w:r>
      <w:ins w:id="58" w:author="uzivatel" w:date="2024-01-22T13:07:00Z">
        <w:r w:rsidR="00666881">
          <w:rPr>
            <w:lang w:val="cs-CZ"/>
          </w:rPr>
          <w:t xml:space="preserve"> zastavěného</w:t>
        </w:r>
      </w:ins>
      <w:r>
        <w:t xml:space="preserve"> území</w:t>
      </w:r>
      <w:bookmarkEnd w:id="57"/>
    </w:p>
    <w:p w14:paraId="1BC7B781" w14:textId="738B954E" w:rsidR="00A21E07" w:rsidRPr="00A21E07" w:rsidRDefault="008F0739" w:rsidP="00A21E07">
      <w:pPr>
        <w:pStyle w:val="0CalibriNadpis2"/>
      </w:pPr>
      <w:bookmarkStart w:id="59" w:name="_Toc160784245"/>
      <w:r>
        <w:rPr>
          <w:lang w:val="cs-CZ"/>
        </w:rPr>
        <w:t>VYMEZENÍ ŘEŠENÉHO ÚZEMÍ</w:t>
      </w:r>
      <w:bookmarkEnd w:id="59"/>
    </w:p>
    <w:p w14:paraId="0C30684C" w14:textId="6868E936" w:rsidR="00A21E07" w:rsidRDefault="00A21E07" w:rsidP="00A21E07">
      <w:pPr>
        <w:pStyle w:val="0Calibrizakladnitext"/>
      </w:pPr>
      <w:r>
        <w:t xml:space="preserve">Řešeným územím územního plánu obce Nalžovice je správní území obce Nalžovice. Toto správní území sestává celkem ze dvou katastrálních území – katastrálního území Nalžovice a katastrálního území </w:t>
      </w:r>
      <w:proofErr w:type="spellStart"/>
      <w:r>
        <w:t>Nalžovické</w:t>
      </w:r>
      <w:proofErr w:type="spellEnd"/>
      <w:r>
        <w:t xml:space="preserve"> </w:t>
      </w:r>
      <w:proofErr w:type="spellStart"/>
      <w:r>
        <w:t>Podhájí</w:t>
      </w:r>
      <w:proofErr w:type="spellEnd"/>
      <w:r>
        <w:t xml:space="preserve">. Vlastní obec Nalžovice sestává ze dvou částí: Nalžovice a Chlum; v těsném kontaktu s nimi je místní část Červený. Ve správním území se nacházejí samostatné osady </w:t>
      </w:r>
      <w:proofErr w:type="spellStart"/>
      <w:r>
        <w:t>Nalžovické</w:t>
      </w:r>
      <w:proofErr w:type="spellEnd"/>
      <w:r>
        <w:t xml:space="preserve"> </w:t>
      </w:r>
      <w:proofErr w:type="spellStart"/>
      <w:r>
        <w:t>Podhájí</w:t>
      </w:r>
      <w:proofErr w:type="spellEnd"/>
      <w:r>
        <w:t xml:space="preserve">, Nová Ves, Přední Hluboká a Zadní Hluboká; částečně zde leží i osady </w:t>
      </w:r>
      <w:proofErr w:type="spellStart"/>
      <w:r>
        <w:t>Baňov</w:t>
      </w:r>
      <w:proofErr w:type="spellEnd"/>
      <w:r>
        <w:t xml:space="preserve"> a Pazderny. Kromě těchto samostatných osad leží v řešeném území několik poměrně rozsáhlých rekreačních enkláv (lokality </w:t>
      </w:r>
      <w:proofErr w:type="spellStart"/>
      <w:r>
        <w:t>Častoboř</w:t>
      </w:r>
      <w:proofErr w:type="spellEnd"/>
      <w:r>
        <w:t xml:space="preserve">, Oboz, </w:t>
      </w:r>
      <w:proofErr w:type="spellStart"/>
      <w:r>
        <w:t>Sejce</w:t>
      </w:r>
      <w:proofErr w:type="spellEnd"/>
      <w:r>
        <w:t xml:space="preserve">, Amerika) a několik ojedinělých samot. Územní plán sídelního útvaru obce Nalžovice věnuje podrobnější pozornost zastavěnému území obce Nalžovice a osad </w:t>
      </w:r>
      <w:proofErr w:type="spellStart"/>
      <w:r>
        <w:t>Nalžovické</w:t>
      </w:r>
      <w:proofErr w:type="spellEnd"/>
      <w:r>
        <w:t xml:space="preserve"> </w:t>
      </w:r>
      <w:proofErr w:type="spellStart"/>
      <w:r>
        <w:t>Podhájí</w:t>
      </w:r>
      <w:proofErr w:type="spellEnd"/>
      <w:r>
        <w:t xml:space="preserve"> a Nová Ves a potenciálním rozvojovým územím ve vazbě na tato zastavěná území.</w:t>
      </w:r>
    </w:p>
    <w:p w14:paraId="6D0420A9" w14:textId="1BFC62C7" w:rsidR="00A21E07" w:rsidRDefault="00A21E07" w:rsidP="00A21E07">
      <w:pPr>
        <w:pStyle w:val="0CalibriNadpis2"/>
      </w:pPr>
      <w:bookmarkStart w:id="60" w:name="_Toc160784246"/>
      <w:r>
        <w:t>VYMEZENÍ ZASTAVĚNÉHO ÚZEMÍ</w:t>
      </w:r>
      <w:bookmarkEnd w:id="60"/>
      <w:r>
        <w:t xml:space="preserve"> </w:t>
      </w:r>
    </w:p>
    <w:p w14:paraId="03532B7C" w14:textId="63FB3C3B" w:rsidR="005D1D84" w:rsidRPr="005D1D84" w:rsidRDefault="00A21E07" w:rsidP="00E33A3A">
      <w:pPr>
        <w:pStyle w:val="0Calibrizakladnitext"/>
      </w:pPr>
      <w:r>
        <w:t xml:space="preserve">V grafické části územního plánu obce Nalžovice je vymezena hranice zastavěného </w:t>
      </w:r>
      <w:r w:rsidR="00E33A3A">
        <w:t xml:space="preserve">území (stav ke dni </w:t>
      </w:r>
      <w:del w:id="61" w:author="uzivatel" w:date="2024-01-30T13:43:00Z">
        <w:r w:rsidR="00E33A3A" w:rsidDel="005D1D84">
          <w:delText xml:space="preserve">30.4. </w:delText>
        </w:r>
        <w:r w:rsidR="00E33A3A" w:rsidRPr="00692C1B" w:rsidDel="005D1D84">
          <w:delText>2018).</w:delText>
        </w:r>
      </w:del>
      <w:proofErr w:type="gramStart"/>
      <w:ins w:id="62" w:author="uzivatel" w:date="2024-01-30T13:43:00Z">
        <w:r w:rsidR="005D1D84" w:rsidRPr="00692C1B">
          <w:rPr>
            <w:lang w:val="cs-CZ"/>
          </w:rPr>
          <w:t>24.1.2024</w:t>
        </w:r>
        <w:proofErr w:type="gramEnd"/>
        <w:r w:rsidR="005D1D84" w:rsidRPr="00692C1B">
          <w:rPr>
            <w:lang w:val="cs-CZ"/>
          </w:rPr>
          <w:t>)</w:t>
        </w:r>
      </w:ins>
    </w:p>
    <w:p w14:paraId="677343C0" w14:textId="77777777" w:rsidR="00F50340" w:rsidRPr="005C1A36" w:rsidRDefault="00F50340" w:rsidP="00E33A3A">
      <w:pPr>
        <w:pStyle w:val="0Calibrizakladnitext"/>
        <w:rPr>
          <w:ins w:id="63" w:author="uzivatel" w:date="2024-01-21T15:37:00Z"/>
        </w:rPr>
      </w:pPr>
    </w:p>
    <w:p w14:paraId="4D53A9C2" w14:textId="670DCF89" w:rsidR="00CF314C" w:rsidRDefault="00CF314C" w:rsidP="00CF314C">
      <w:pPr>
        <w:pStyle w:val="0CalibriNadpis1"/>
      </w:pPr>
      <w:bookmarkStart w:id="64" w:name="_Toc160784247"/>
      <w:ins w:id="65" w:author="uzivatel" w:date="2024-01-22T10:04:00Z">
        <w:r>
          <w:rPr>
            <w:lang w:val="cs-CZ"/>
          </w:rPr>
          <w:t>Základní koncepce rozvoje území</w:t>
        </w:r>
      </w:ins>
      <w:bookmarkEnd w:id="64"/>
    </w:p>
    <w:p w14:paraId="765E021A" w14:textId="77777777" w:rsidR="00AE21BA" w:rsidRPr="00CF314C" w:rsidRDefault="00AE21BA" w:rsidP="00353245">
      <w:pPr>
        <w:pStyle w:val="0tunpodnadpis"/>
        <w:rPr>
          <w:ins w:id="66" w:author="uzivatel" w:date="2024-01-21T15:37:00Z"/>
        </w:rPr>
      </w:pPr>
      <w:ins w:id="67" w:author="uzivatel" w:date="2024-01-21T15:37:00Z">
        <w:r w:rsidRPr="00CF314C">
          <w:t xml:space="preserve">Základní koncepce rozvoje území obce, </w:t>
        </w:r>
        <w:r w:rsidRPr="00353245">
          <w:t>ochrany</w:t>
        </w:r>
        <w:r w:rsidRPr="00CF314C">
          <w:t xml:space="preserve"> a rozvoje jeho hodnot </w:t>
        </w:r>
      </w:ins>
    </w:p>
    <w:p w14:paraId="24CBDF76" w14:textId="77777777" w:rsidR="005C1A36" w:rsidRDefault="005C1A36" w:rsidP="00CF314C">
      <w:pPr>
        <w:pStyle w:val="0CalibrizakladnitextBEZMEZER"/>
        <w:jc w:val="both"/>
        <w:rPr>
          <w:ins w:id="68" w:author="uzivatel" w:date="2024-01-22T10:00:00Z"/>
          <w:highlight w:val="yellow"/>
        </w:rPr>
      </w:pPr>
    </w:p>
    <w:p w14:paraId="0F839C0E" w14:textId="78F687FD" w:rsidR="00AE21BA" w:rsidRDefault="00AE21BA" w:rsidP="00CF314C">
      <w:pPr>
        <w:pStyle w:val="0CalibrizakladnitextBEZMEZER"/>
        <w:jc w:val="both"/>
        <w:rPr>
          <w:ins w:id="69" w:author="uzivatel" w:date="2024-01-22T10:01:00Z"/>
        </w:rPr>
      </w:pPr>
      <w:ins w:id="70" w:author="uzivatel" w:date="2024-01-21T15:37:00Z">
        <w:r w:rsidRPr="00CF314C">
          <w:t xml:space="preserve">Řešeným územím územního plánu je správní území obce </w:t>
        </w:r>
      </w:ins>
      <w:ins w:id="71" w:author="uzivatel" w:date="2024-01-22T09:55:00Z">
        <w:r w:rsidR="005C1A36" w:rsidRPr="00CF314C">
          <w:rPr>
            <w:lang w:val="cs-CZ"/>
          </w:rPr>
          <w:t>Nalžovice</w:t>
        </w:r>
      </w:ins>
      <w:ins w:id="72" w:author="uzivatel" w:date="2024-01-21T15:37:00Z">
        <w:r w:rsidR="005C1A36" w:rsidRPr="00CF314C">
          <w:t>, které tvoří katastrální území</w:t>
        </w:r>
      </w:ins>
      <w:ins w:id="73" w:author="uzivatel" w:date="2024-01-22T09:59:00Z">
        <w:r w:rsidR="005C1A36" w:rsidRPr="005C1A36">
          <w:t xml:space="preserve"> Nalžovice a katastrálního území </w:t>
        </w:r>
        <w:proofErr w:type="spellStart"/>
        <w:r w:rsidR="005C1A36" w:rsidRPr="005C1A36">
          <w:t>Nalžovické</w:t>
        </w:r>
        <w:proofErr w:type="spellEnd"/>
        <w:r w:rsidR="005C1A36" w:rsidRPr="005C1A36">
          <w:t xml:space="preserve"> </w:t>
        </w:r>
        <w:proofErr w:type="spellStart"/>
        <w:r w:rsidR="005C1A36" w:rsidRPr="005C1A36">
          <w:t>Podhájí</w:t>
        </w:r>
        <w:proofErr w:type="spellEnd"/>
        <w:r w:rsidR="005C1A36" w:rsidRPr="005C1A36">
          <w:t>.</w:t>
        </w:r>
      </w:ins>
    </w:p>
    <w:p w14:paraId="4696E7A6" w14:textId="77777777" w:rsidR="005C1A36" w:rsidRPr="00CF314C" w:rsidRDefault="005C1A36" w:rsidP="00CF314C">
      <w:pPr>
        <w:pStyle w:val="0CalibrizakladnitextBEZMEZER"/>
        <w:jc w:val="both"/>
        <w:rPr>
          <w:ins w:id="74" w:author="uzivatel" w:date="2024-01-21T15:37:00Z"/>
        </w:rPr>
      </w:pPr>
    </w:p>
    <w:p w14:paraId="47067B42" w14:textId="090C3853" w:rsidR="00AE21BA" w:rsidRPr="00CF314C" w:rsidRDefault="00AE21BA" w:rsidP="00CF314C">
      <w:pPr>
        <w:pStyle w:val="0CalibriNadpis2"/>
        <w:rPr>
          <w:ins w:id="75" w:author="uzivatel" w:date="2024-01-21T15:37:00Z"/>
        </w:rPr>
      </w:pPr>
      <w:bookmarkStart w:id="76" w:name="_Toc160784248"/>
      <w:ins w:id="77" w:author="uzivatel" w:date="2024-01-21T15:37:00Z">
        <w:r w:rsidRPr="00CF314C">
          <w:t>ZÁKLADNÍ KONCEPCE ROZVOJE ÚZEMÍ</w:t>
        </w:r>
        <w:bookmarkEnd w:id="76"/>
        <w:r w:rsidRPr="00CF314C">
          <w:t xml:space="preserve"> </w:t>
        </w:r>
      </w:ins>
    </w:p>
    <w:p w14:paraId="5EB37954" w14:textId="34D981C6" w:rsidR="00AE21BA" w:rsidRPr="00CF314C" w:rsidRDefault="00AE21BA" w:rsidP="00CF314C">
      <w:pPr>
        <w:pStyle w:val="0CalibriNadpis3"/>
        <w:rPr>
          <w:ins w:id="78" w:author="uzivatel" w:date="2024-01-21T15:37:00Z"/>
        </w:rPr>
      </w:pPr>
      <w:ins w:id="79" w:author="uzivatel" w:date="2024-01-21T15:37:00Z">
        <w:r w:rsidRPr="00CF314C">
          <w:t xml:space="preserve">ZÁKLADNÍ KONCEPCE OCHRANY A ROZVOJE JEHO HODNOT </w:t>
        </w:r>
      </w:ins>
    </w:p>
    <w:p w14:paraId="26426A01" w14:textId="19896652" w:rsidR="00AE21BA" w:rsidRPr="00CF314C" w:rsidRDefault="00AE21BA" w:rsidP="00CF314C">
      <w:pPr>
        <w:pStyle w:val="0CalibrizakladnitextBEZMEZER"/>
        <w:jc w:val="both"/>
        <w:rPr>
          <w:ins w:id="80" w:author="uzivatel" w:date="2024-01-21T15:37:00Z"/>
        </w:rPr>
      </w:pPr>
      <w:ins w:id="81" w:author="uzivatel" w:date="2024-01-21T15:37:00Z">
        <w:r w:rsidRPr="00CF314C">
          <w:t>Hlavními zásadami koncepce rozvoje řešeného území jsou: důsledná obnova a udržení kvality původní, historické urbanistické struktury sídla i jedinečného charakteru volné krajiny; logické doplnění a zahuštění stávající struktury zástavby sídla novými rozvojovými lokalitami, vycházejícími z historického prostorového a funkčního uspořádání území; důsledná ochrana volné krajiny, v níž nebudou vznikat nové samoty, či nová ohniska osídlení (stávající samoty budou rozvíjeny po</w:t>
        </w:r>
        <w:r w:rsidR="005C1A36" w:rsidRPr="00CF314C">
          <w:t>uze v rozsahu zastavěného území).</w:t>
        </w:r>
      </w:ins>
    </w:p>
    <w:p w14:paraId="5CE95DB6" w14:textId="77777777" w:rsidR="00AE21BA" w:rsidRPr="00CF314C" w:rsidRDefault="00AE21BA" w:rsidP="00CF314C">
      <w:pPr>
        <w:pStyle w:val="0CalibrizakladnitextBEZMEZER"/>
        <w:jc w:val="both"/>
        <w:rPr>
          <w:ins w:id="82" w:author="uzivatel" w:date="2024-01-21T15:37:00Z"/>
        </w:rPr>
      </w:pPr>
      <w:ins w:id="83" w:author="uzivatel" w:date="2024-01-21T15:37:00Z">
        <w:r w:rsidRPr="00CF314C">
          <w:t xml:space="preserve">Územní plán považuje stávající plochy občanské vybavenosti za plošně stabilizované a vyhovující. </w:t>
        </w:r>
      </w:ins>
    </w:p>
    <w:p w14:paraId="7FBCF58A" w14:textId="77777777" w:rsidR="00AE21BA" w:rsidRPr="00CF314C" w:rsidRDefault="00AE21BA" w:rsidP="00CF314C">
      <w:pPr>
        <w:pStyle w:val="0CalibrizakladnitextBEZMEZER"/>
        <w:jc w:val="both"/>
        <w:rPr>
          <w:ins w:id="84" w:author="uzivatel" w:date="2024-01-21T15:37:00Z"/>
        </w:rPr>
      </w:pPr>
      <w:ins w:id="85" w:author="uzivatel" w:date="2024-01-21T15:37:00Z">
        <w:r w:rsidRPr="00CF314C">
          <w:t xml:space="preserve">Koncepce dopravní a technické infrastruktury vychází z dnešního stavu, potřeb zastavěného území a nároků nově vymezených rozvojových lokalit s cílem zajistit uspokojivý standard všem uživatelům řešeného území. </w:t>
        </w:r>
      </w:ins>
    </w:p>
    <w:p w14:paraId="6F1CB2ED" w14:textId="07D64A85" w:rsidR="00A461A7" w:rsidRPr="00A461A7" w:rsidRDefault="00A461A7" w:rsidP="00A461A7"/>
    <w:p w14:paraId="0343775D" w14:textId="77777777" w:rsidR="00F50340" w:rsidRDefault="00F50340">
      <w:pPr>
        <w:spacing w:after="160" w:line="259" w:lineRule="auto"/>
        <w:rPr>
          <w:rFonts w:ascii="Calibri" w:eastAsia="MS Gothic" w:hAnsi="Calibri"/>
          <w:b/>
          <w:bCs/>
          <w:caps/>
          <w:spacing w:val="20"/>
          <w:sz w:val="28"/>
          <w:szCs w:val="32"/>
        </w:rPr>
      </w:pPr>
      <w:r>
        <w:br w:type="page"/>
      </w:r>
    </w:p>
    <w:p w14:paraId="5A5F26A6" w14:textId="5FBE1487" w:rsidR="00FA0718" w:rsidRDefault="00071C20" w:rsidP="0030750D">
      <w:pPr>
        <w:pStyle w:val="0CalibriNadpis1"/>
        <w:rPr>
          <w:lang w:val="cs-CZ"/>
        </w:rPr>
      </w:pPr>
      <w:bookmarkStart w:id="86" w:name="_Toc160784249"/>
      <w:r>
        <w:lastRenderedPageBreak/>
        <w:t>URBANISTICKÁ KONCEPCE</w:t>
      </w:r>
      <w:bookmarkEnd w:id="86"/>
      <w:r>
        <w:t> </w:t>
      </w:r>
    </w:p>
    <w:p w14:paraId="22781E38" w14:textId="77777777" w:rsidR="00FA0718" w:rsidRDefault="00FA0718" w:rsidP="00353245">
      <w:pPr>
        <w:pStyle w:val="0tunpodnadpis"/>
        <w:rPr>
          <w:ins w:id="87" w:author="uzivatel" w:date="2023-08-29T16:54:00Z"/>
        </w:rPr>
      </w:pPr>
      <w:ins w:id="88" w:author="uzivatel" w:date="2023-08-29T16:54:00Z">
        <w:r>
          <w:t>Urbanistická koncepce, včetně urbanistické kompozice, vymezení ploch s rozdílným způsobem využití, zastavitelných ploch, ploch přestavby a systému sídelní zeleně</w:t>
        </w:r>
      </w:ins>
    </w:p>
    <w:p w14:paraId="657DFE23" w14:textId="37E5C4B1" w:rsidR="00BE750B" w:rsidRDefault="00AE21BA" w:rsidP="00BE750B">
      <w:pPr>
        <w:pStyle w:val="0CalibriNadpis2"/>
      </w:pPr>
      <w:bookmarkStart w:id="89" w:name="_Toc160784250"/>
      <w:del w:id="90" w:author="uzivatel" w:date="2024-01-21T15:38:00Z">
        <w:r w:rsidDel="00AE21BA">
          <w:rPr>
            <w:lang w:val="cs-CZ"/>
          </w:rPr>
          <w:delText xml:space="preserve">základní </w:delText>
        </w:r>
      </w:del>
      <w:r w:rsidR="00071C20">
        <w:t>URBANISTICKÁ KONCEPCE</w:t>
      </w:r>
      <w:bookmarkEnd w:id="89"/>
      <w:r w:rsidR="00071C20">
        <w:t> </w:t>
      </w:r>
    </w:p>
    <w:p w14:paraId="60E5D500" w14:textId="77777777" w:rsidR="009A605C" w:rsidRDefault="009A605C" w:rsidP="009A605C">
      <w:pPr>
        <w:pStyle w:val="0Calibrizakladnitext"/>
      </w:pPr>
      <w:r>
        <w:t>Koncept řešení územního plánu obce Nalžovice vychází ze zadání územního plánu a naplňuje hlavní cíle řešení  v něm obsažené. Koncept řešení územního plánu obce vymezuje hlavní směry rozvoje řešeného území a lokality, určené jako nabídka pro další rozvoj obce. Pro stávající, současně zastavěné území i pro nově navrhovaná území zastavitelná, rozvojová stanovuje koncept řešení základní zásady funkční regulace; v popisu jednotlivých rozvojových lokalit jsou pak doplněny další, zpřesňující regulativy funkční, případně prostorové regulace.</w:t>
      </w:r>
    </w:p>
    <w:p w14:paraId="6C295882" w14:textId="6E5FEE75" w:rsidR="009A605C" w:rsidRDefault="009A605C" w:rsidP="009A605C">
      <w:pPr>
        <w:pStyle w:val="0Calibrizakladnitext"/>
      </w:pPr>
      <w:r>
        <w:t xml:space="preserve">Návrh základní urbanistické koncepce rozvoje obce Nalžovice pro časový horizont zhruba následujících dvaceti let vychází zejména z požadavku na straně jedné vymezit nová území pro rozvoj základních funkcí obce (zejména bydlení) a na straně druhé uchovat a nadále ochránit kvalitní životní prostředí jak v současně zastavěném území obce, tak ve volné krajině tvořící převládající a významnou část řešeného území. Územní plán obce předpokládá další rozvoj zejména ve vlastní obci Nalžovice; menší rozvojová území pro bydlení jsou navržena v </w:t>
      </w:r>
      <w:proofErr w:type="spellStart"/>
      <w:r>
        <w:t>Nalžovickém</w:t>
      </w:r>
      <w:proofErr w:type="spellEnd"/>
      <w:r>
        <w:t xml:space="preserve"> </w:t>
      </w:r>
      <w:proofErr w:type="spellStart"/>
      <w:r>
        <w:t>Podhájí</w:t>
      </w:r>
      <w:proofErr w:type="spellEnd"/>
      <w:r>
        <w:t xml:space="preserve"> a v Nové Vsi. Územní plán nepředpokládá ve správním území obce další rozvoj rekreační zástavby (zejména v rekreačních oblastech podél Vltavy).</w:t>
      </w:r>
    </w:p>
    <w:p w14:paraId="09356891" w14:textId="77777777" w:rsidR="009A605C" w:rsidRDefault="009A605C" w:rsidP="009A605C">
      <w:pPr>
        <w:pStyle w:val="0Calibrizakladnitext"/>
      </w:pPr>
      <w:r>
        <w:t>Základní zásadou urbanistické koncepce územního plánu obce Nalžovice je rehabilitace cenných prvků historické struktury, její zpevnění a případné doplnění, a dále pak harmonické začlenění nových rozvojových území do kontextu daného obrazem obce na straně jedné a volnou krajinou a jejími hodnotami na straně druhé. Znamená to, že navrhovaná rozvojová území vycházejí z historických stop komunikací a logických historických vazeb v území a harmonicky doplňují stávající strukturu, kterou je možno považovat za víceméně stabilizovanou. Velký důraz je kladen na úroveň životního prostředí uvnitř zastavěného území i na rehabilitaci a udržení kvalit volné krajiny ve vazbě na zastavěné území. Hlavním hlediskem je udržitelnost celkového rozvoje území a ekologická únosnost jeho využívání.</w:t>
      </w:r>
    </w:p>
    <w:p w14:paraId="60F94788" w14:textId="77777777" w:rsidR="009A605C" w:rsidRDefault="009A605C" w:rsidP="009A605C">
      <w:pPr>
        <w:pStyle w:val="0Calibrizakladnitext"/>
      </w:pPr>
      <w:r>
        <w:t xml:space="preserve">Toto východisko platí pro rozvoj jak vlastní obce Nalžovice (sestávající ze dvou původních, historických částí - Nalžovice a Chlum), tak i pro další sídla, ležící v řešeném území: </w:t>
      </w:r>
      <w:proofErr w:type="spellStart"/>
      <w:r>
        <w:t>Nalžovické</w:t>
      </w:r>
      <w:proofErr w:type="spellEnd"/>
      <w:r>
        <w:t xml:space="preserve"> </w:t>
      </w:r>
      <w:proofErr w:type="spellStart"/>
      <w:r>
        <w:t>Podhájí</w:t>
      </w:r>
      <w:proofErr w:type="spellEnd"/>
      <w:r>
        <w:t>, Novou Ves a Červený. Zvláštním případem jsou osady Přední Hluboká a Zadní Hluboká, kde je již pociťován značný tlak na jejich další rekreační využívání. V řešeném území se nacházejí rovněž v současné době velmi intenzívně využívané rekreační lokality (</w:t>
      </w:r>
      <w:proofErr w:type="spellStart"/>
      <w:r>
        <w:t>Častoboř</w:t>
      </w:r>
      <w:proofErr w:type="spellEnd"/>
      <w:r>
        <w:t xml:space="preserve">, Oboz, </w:t>
      </w:r>
      <w:proofErr w:type="spellStart"/>
      <w:r>
        <w:t>Sejce</w:t>
      </w:r>
      <w:proofErr w:type="spellEnd"/>
      <w:r>
        <w:t>, Amerika), které představují zcela specifický problém z hlediska ochrany krajinného rázu a charakteru osídlení.</w:t>
      </w:r>
    </w:p>
    <w:p w14:paraId="563A29D6" w14:textId="77777777" w:rsidR="009A605C" w:rsidRDefault="009A605C" w:rsidP="009A605C">
      <w:pPr>
        <w:pStyle w:val="0Calibrizakladnitext"/>
      </w:pPr>
      <w:r>
        <w:t xml:space="preserve">Vlastní obec Nalžovice se bude rozvíjet zejména dalšími plochami pro výstavbu rodinných domů. Menší rozvoj v nově vymezených plochách pro výstavbu rodinných domů dozná i osada </w:t>
      </w:r>
      <w:proofErr w:type="spellStart"/>
      <w:r>
        <w:t>Nalžovické</w:t>
      </w:r>
      <w:proofErr w:type="spellEnd"/>
      <w:r>
        <w:t xml:space="preserve"> </w:t>
      </w:r>
      <w:proofErr w:type="spellStart"/>
      <w:r>
        <w:t>Podhájí</w:t>
      </w:r>
      <w:proofErr w:type="spellEnd"/>
      <w:r>
        <w:t xml:space="preserve"> a místní část Červený; v  Přední Hluboké a Zadní Hluboké a Nové Vsi již není předpokládán další rozvoj. Pro tyto osady a pro čistě rekreační lokality (</w:t>
      </w:r>
      <w:proofErr w:type="spellStart"/>
      <w:r>
        <w:t>Častoboř</w:t>
      </w:r>
      <w:proofErr w:type="spellEnd"/>
      <w:r>
        <w:t xml:space="preserve">, Oboz, </w:t>
      </w:r>
      <w:proofErr w:type="spellStart"/>
      <w:r>
        <w:t>Sejce</w:t>
      </w:r>
      <w:proofErr w:type="spellEnd"/>
      <w:r>
        <w:t xml:space="preserve"> </w:t>
      </w:r>
      <w:proofErr w:type="spellStart"/>
      <w:r>
        <w:t>aAmerika</w:t>
      </w:r>
      <w:proofErr w:type="spellEnd"/>
      <w:r>
        <w:t>) územní plán nepředpokládá další rozvoj.</w:t>
      </w:r>
    </w:p>
    <w:p w14:paraId="1063D322" w14:textId="77777777" w:rsidR="009A605C" w:rsidRDefault="009A605C" w:rsidP="009A605C">
      <w:pPr>
        <w:pStyle w:val="0Calibrizakladnitext"/>
      </w:pPr>
    </w:p>
    <w:p w14:paraId="12B66326" w14:textId="770BE401" w:rsidR="009A605C" w:rsidRDefault="009A605C" w:rsidP="009A605C">
      <w:pPr>
        <w:pStyle w:val="0CalibrizakladnitextTUCNE"/>
      </w:pPr>
      <w:r>
        <w:t>NALŽOVICE</w:t>
      </w:r>
    </w:p>
    <w:p w14:paraId="7A065D67" w14:textId="77777777" w:rsidR="009A605C" w:rsidRDefault="009A605C" w:rsidP="009A605C">
      <w:pPr>
        <w:pStyle w:val="0Calibrizakladnitext"/>
      </w:pPr>
      <w:r>
        <w:t>Hlavním úkolem územního plánu bylo především vymezit nové rozvojové lokality pro výstavbu rodinných domů a dále nabídnout další možnosti pro rozvoj podnikatelských aktivit v obci.</w:t>
      </w:r>
    </w:p>
    <w:p w14:paraId="613A25E3" w14:textId="7B89D2BA" w:rsidR="009A605C" w:rsidRDefault="009A605C" w:rsidP="009A605C">
      <w:pPr>
        <w:pStyle w:val="0Calibrizakladnitext"/>
      </w:pPr>
      <w:r>
        <w:t xml:space="preserve">Po provedení komplexních pozemkových úprav byla jako hlavní rozvojová lokalita pro bydlení vymezeno území severně od zastavěného území Nalžovic – v rámci komplexních pozemkových úprav zde byla ustanovena i základní komunikační síť, nutná pro obsluhu této lokality (lokalita </w:t>
      </w:r>
      <w:del w:id="91" w:author="uzivatel" w:date="2024-01-22T14:06:00Z">
        <w:r w:rsidDel="000D1ABD">
          <w:delText>OV7</w:delText>
        </w:r>
      </w:del>
      <w:ins w:id="92" w:author="uzivatel" w:date="2024-01-22T14:06:00Z">
        <w:r w:rsidR="000D1ABD">
          <w:t>Z.6</w:t>
        </w:r>
      </w:ins>
      <w:r>
        <w:t>).</w:t>
      </w:r>
    </w:p>
    <w:p w14:paraId="0ECC5DD8" w14:textId="34FBDBB0" w:rsidR="009A605C" w:rsidRDefault="009A605C" w:rsidP="009A605C">
      <w:pPr>
        <w:pStyle w:val="0Calibrizakladnitext"/>
      </w:pPr>
      <w:r>
        <w:t xml:space="preserve">Další lokality pro bydlení jsou vymezeny na Chlumu (lokality </w:t>
      </w:r>
      <w:del w:id="93" w:author="uzivatel" w:date="2024-01-22T14:06:00Z">
        <w:r w:rsidDel="000D1ABD">
          <w:delText>OV6</w:delText>
        </w:r>
      </w:del>
      <w:ins w:id="94" w:author="uzivatel" w:date="2024-01-22T14:06:00Z">
        <w:r w:rsidR="000D1ABD">
          <w:t>Z.5</w:t>
        </w:r>
      </w:ins>
      <w:r>
        <w:t xml:space="preserve"> a </w:t>
      </w:r>
      <w:del w:id="95" w:author="uzivatel" w:date="2024-01-22T14:06:00Z">
        <w:r w:rsidDel="000D1ABD">
          <w:delText>OV9</w:delText>
        </w:r>
      </w:del>
      <w:ins w:id="96" w:author="uzivatel" w:date="2024-01-22T14:06:00Z">
        <w:r w:rsidR="000D1ABD">
          <w:t>Z.7</w:t>
        </w:r>
      </w:ins>
      <w:r>
        <w:t xml:space="preserve">) a v místní části Červený (lokalita </w:t>
      </w:r>
      <w:del w:id="97" w:author="uzivatel" w:date="2024-01-22T14:06:00Z">
        <w:r w:rsidDel="000D1ABD">
          <w:delText>OV10</w:delText>
        </w:r>
      </w:del>
      <w:ins w:id="98" w:author="uzivatel" w:date="2024-01-22T14:06:00Z">
        <w:r w:rsidR="000D1ABD">
          <w:t>Z.8</w:t>
        </w:r>
      </w:ins>
      <w:r>
        <w:t>).</w:t>
      </w:r>
    </w:p>
    <w:p w14:paraId="5138DBEB" w14:textId="77777777" w:rsidR="009A605C" w:rsidRDefault="009A605C" w:rsidP="009A605C">
      <w:pPr>
        <w:pStyle w:val="0Calibrizakladnitext"/>
      </w:pPr>
      <w:r>
        <w:t xml:space="preserve">Zbývající rozvojové lokality pro bydlení v Nalžovicích a Chlumu doplňují stávající současně zastavěné území a dokončují propojení těchto dvou části vlastní obce Nalžovice. </w:t>
      </w:r>
    </w:p>
    <w:p w14:paraId="0D59A5E8" w14:textId="77777777" w:rsidR="009A605C" w:rsidRDefault="009A605C" w:rsidP="009A605C">
      <w:pPr>
        <w:pStyle w:val="0CalibrizakladnitextTUCNE"/>
      </w:pPr>
    </w:p>
    <w:p w14:paraId="4FACA4F6" w14:textId="1E3703B6" w:rsidR="009A605C" w:rsidRDefault="009A605C" w:rsidP="009A605C">
      <w:pPr>
        <w:pStyle w:val="0CalibrizakladnitextTUCNE"/>
      </w:pPr>
      <w:r>
        <w:t>ČERVENÝ, NALŽOVICKÉ PODHÁJÍ, NOVÁ VES, PŘEDNÍ HLUBOKÁ, ZADNÍ HLUBOKÁ</w:t>
      </w:r>
    </w:p>
    <w:p w14:paraId="2D415C11" w14:textId="77777777" w:rsidR="009A605C" w:rsidRDefault="009A605C" w:rsidP="009A605C">
      <w:pPr>
        <w:pStyle w:val="0Calibrizakladnitext"/>
      </w:pPr>
      <w:r>
        <w:lastRenderedPageBreak/>
        <w:t xml:space="preserve">Červený, </w:t>
      </w:r>
      <w:proofErr w:type="spellStart"/>
      <w:r>
        <w:t>Nalžovické</w:t>
      </w:r>
      <w:proofErr w:type="spellEnd"/>
      <w:r>
        <w:t xml:space="preserve"> </w:t>
      </w:r>
      <w:proofErr w:type="spellStart"/>
      <w:r>
        <w:t>Podhájí</w:t>
      </w:r>
      <w:proofErr w:type="spellEnd"/>
      <w:r>
        <w:t xml:space="preserve">, Nová Ves, Přední Hluboká, Zadní Hluboká jsou samostatně ve správním území obce ležící osady. Všechny mají poměrně komorní charakter, jejich stávající zástavba má typický charakter, jedná se o rostlou strukturu tvořenou povětšinou původními staveními. Tento charakter je v těchto osadách žádoucí udržet, případně podpořit. Lze předpokládat další posun ke spíše rekreačnímu užívání jednotlivých objektů. V </w:t>
      </w:r>
      <w:proofErr w:type="spellStart"/>
      <w:r>
        <w:t>Nalžovickém</w:t>
      </w:r>
      <w:proofErr w:type="spellEnd"/>
      <w:r>
        <w:t xml:space="preserve"> </w:t>
      </w:r>
      <w:proofErr w:type="spellStart"/>
      <w:r>
        <w:t>Podhájí</w:t>
      </w:r>
      <w:proofErr w:type="spellEnd"/>
      <w:r>
        <w:t xml:space="preserve"> jsou vymezeny menší lokality pro rozvoj bydlení, pro další zástavbu rodinnými domy, patrně spíše méně intenzívního charakteru. </w:t>
      </w:r>
    </w:p>
    <w:p w14:paraId="3F75C4D4" w14:textId="77777777" w:rsidR="009A605C" w:rsidRDefault="009A605C" w:rsidP="009A605C">
      <w:pPr>
        <w:pStyle w:val="0CalibrizakladnitextTUCNE"/>
      </w:pPr>
    </w:p>
    <w:p w14:paraId="19F69943" w14:textId="3F960EA5" w:rsidR="009A605C" w:rsidRDefault="009A605C" w:rsidP="009A605C">
      <w:pPr>
        <w:pStyle w:val="0CalibrizakladnitextTUCNE"/>
      </w:pPr>
      <w:r>
        <w:t>ČASTOBOŘ, OBOZ, SEJCE A  AMERIKA</w:t>
      </w:r>
    </w:p>
    <w:p w14:paraId="246251FE" w14:textId="77777777" w:rsidR="009A605C" w:rsidRDefault="009A605C" w:rsidP="009A605C">
      <w:pPr>
        <w:pStyle w:val="0Calibrizakladnitext"/>
      </w:pPr>
      <w:r>
        <w:t xml:space="preserve">Krajina obklopující obec je velice atraktivní a skrývá v sobě značný potenciál pro krátkodobou i dlouhodobější rekreaci. Územní plán nepředpokládá zakládání nových souvisle zastavěných území, nebo samot ve správním území obce (výjimkou jsou případné liniové stavby technické infrastruktury). Plán rovněž nepředpokládá další rozvoj území rekreačního bydlení - pro rozvoj dalších, nových kapacit rekreačního bydlení (přechodného bydlení) slouží  nabídka výstavby v rámci stávajícího, případně rozvojového území obytného (v Nalžovicích, </w:t>
      </w:r>
      <w:proofErr w:type="spellStart"/>
      <w:r>
        <w:t>Nalžovickém</w:t>
      </w:r>
      <w:proofErr w:type="spellEnd"/>
      <w:r>
        <w:t xml:space="preserve"> </w:t>
      </w:r>
      <w:proofErr w:type="spellStart"/>
      <w:r>
        <w:t>Podhájí</w:t>
      </w:r>
      <w:proofErr w:type="spellEnd"/>
      <w:r>
        <w:t>). Stávající rekreační lokality (</w:t>
      </w:r>
      <w:proofErr w:type="spellStart"/>
      <w:r>
        <w:t>Častoboř</w:t>
      </w:r>
      <w:proofErr w:type="spellEnd"/>
      <w:r>
        <w:t xml:space="preserve">, Oboz, </w:t>
      </w:r>
      <w:proofErr w:type="spellStart"/>
      <w:r>
        <w:t>Sejce</w:t>
      </w:r>
      <w:proofErr w:type="spellEnd"/>
      <w:r>
        <w:t xml:space="preserve"> a Amerika) budou zachovány v dnešním rozsahu, připuštěna v nich bude pouze běžná údržby, případně nová výstavba, nahrazující již existující objekty, územní plán nepředpokládá jejich jak územní, tak kapacitní nárůst; žádoucí je spíše </w:t>
      </w:r>
      <w:proofErr w:type="spellStart"/>
      <w:r>
        <w:t>zcelování</w:t>
      </w:r>
      <w:proofErr w:type="spellEnd"/>
      <w:r>
        <w:t xml:space="preserve"> malých stavebních parcel do parcel větších s tím, že nebude překročena stávající kapacita využití dotčeného území. Je to dáno územními limity, především hlediskem zachování krajinného charakteru řešeného území a zejména rozhodujícím limitem, vyplývajícím z možnosti dopravní obsluhy těchto rekreačních lokalit.</w:t>
      </w:r>
    </w:p>
    <w:p w14:paraId="6AF04F05" w14:textId="77777777" w:rsidR="009A605C" w:rsidRDefault="009A605C" w:rsidP="009A605C">
      <w:pPr>
        <w:pStyle w:val="0CalibrizakladnitextTUCNE"/>
      </w:pPr>
    </w:p>
    <w:p w14:paraId="46C7AF9A" w14:textId="7ABCAC40" w:rsidR="009A605C" w:rsidRDefault="009A605C" w:rsidP="009A605C">
      <w:pPr>
        <w:pStyle w:val="0CalibrizakladnitextTUCNE"/>
      </w:pPr>
      <w:r>
        <w:t>VYMEZENÍ ZASTAVITELNÝCH PLOCH</w:t>
      </w:r>
    </w:p>
    <w:p w14:paraId="75A88102" w14:textId="77777777" w:rsidR="009A605C" w:rsidRDefault="009A605C" w:rsidP="009A605C">
      <w:pPr>
        <w:pStyle w:val="0Calibrizakladnitext"/>
      </w:pPr>
      <w:r>
        <w:t>V grafické části územního plánu obce Nalžovice je vymezena hranice zastavitelných ploch.</w:t>
      </w:r>
    </w:p>
    <w:p w14:paraId="5C6A104D" w14:textId="77777777" w:rsidR="009A605C" w:rsidRDefault="009A605C" w:rsidP="009A605C">
      <w:pPr>
        <w:pStyle w:val="0Calibrizakladnitext"/>
      </w:pPr>
    </w:p>
    <w:p w14:paraId="62A79801" w14:textId="33290B10" w:rsidR="009A605C" w:rsidRDefault="009A605C" w:rsidP="009A605C">
      <w:pPr>
        <w:pStyle w:val="0CalibrizakladnitextTUCNE"/>
      </w:pPr>
      <w:r>
        <w:t>VYMEZENÍ PLOCH PŘESTAVBY</w:t>
      </w:r>
    </w:p>
    <w:p w14:paraId="04B79CE9" w14:textId="0218F0DE" w:rsidR="009A605C" w:rsidRDefault="009A605C" w:rsidP="009A605C">
      <w:pPr>
        <w:pStyle w:val="0Calibrizakladnitext"/>
      </w:pPr>
      <w:r>
        <w:t>Územním plánem obce Nalžovice se nevymezují žádné plochy přestavby.</w:t>
      </w:r>
    </w:p>
    <w:p w14:paraId="0A53FBD4" w14:textId="77777777" w:rsidR="00633253" w:rsidRDefault="00633253">
      <w:pPr>
        <w:spacing w:after="160" w:line="259" w:lineRule="auto"/>
        <w:rPr>
          <w:ins w:id="99" w:author="uzivatel" w:date="2024-01-22T11:12:00Z"/>
          <w:rFonts w:ascii="Calibri" w:eastAsia="MS Gothic" w:hAnsi="Calibri"/>
          <w:b/>
          <w:bCs/>
          <w:caps/>
          <w:spacing w:val="20"/>
          <w:szCs w:val="32"/>
        </w:rPr>
      </w:pPr>
      <w:ins w:id="100" w:author="uzivatel" w:date="2024-01-22T11:12:00Z">
        <w:r>
          <w:br w:type="page"/>
        </w:r>
      </w:ins>
    </w:p>
    <w:p w14:paraId="25DCDF83" w14:textId="15A587B6" w:rsidR="00F25013" w:rsidRDefault="00864D36" w:rsidP="00F25013">
      <w:pPr>
        <w:pStyle w:val="0CalibriNadpis1"/>
      </w:pPr>
      <w:bookmarkStart w:id="101" w:name="_Toc160784251"/>
      <w:del w:id="102" w:author="uzivatel" w:date="2024-01-22T11:05:00Z">
        <w:r w:rsidDel="00864D36">
          <w:rPr>
            <w:lang w:val="cs-CZ"/>
          </w:rPr>
          <w:lastRenderedPageBreak/>
          <w:delText xml:space="preserve">A7 </w:delText>
        </w:r>
      </w:del>
      <w:ins w:id="103" w:author="uzivatel" w:date="2024-01-22T10:52:00Z">
        <w:r w:rsidR="00F25013">
          <w:t>Koncepce veřejné infrastruktury</w:t>
        </w:r>
      </w:ins>
      <w:bookmarkEnd w:id="101"/>
    </w:p>
    <w:p w14:paraId="49AE0825" w14:textId="347B4963" w:rsidR="007B193B" w:rsidRPr="007B193B" w:rsidRDefault="007B193B" w:rsidP="004A7A83">
      <w:pPr>
        <w:pStyle w:val="0tunpodnadpis"/>
      </w:pPr>
      <w:ins w:id="104" w:author="uzivatel" w:date="2024-01-22T11:14:00Z">
        <w:r>
          <w:t>Koncepce veřejné infrastruktury, včetně podmínek pro její umisťování, vymezení ploch a koridorů pro veřejnou infrastrukturu, včetně stanovení podmínek pro jejich využití</w:t>
        </w:r>
      </w:ins>
    </w:p>
    <w:p w14:paraId="777577FC" w14:textId="23965D44" w:rsidR="00F25013" w:rsidRDefault="00F25013" w:rsidP="004A7A83">
      <w:pPr>
        <w:pStyle w:val="0CalibriNadpis2"/>
        <w:rPr>
          <w:ins w:id="105" w:author="uzivatel" w:date="2024-01-22T10:54:00Z"/>
        </w:rPr>
      </w:pPr>
      <w:bookmarkStart w:id="106" w:name="_Toc160784252"/>
      <w:ins w:id="107" w:author="uzivatel" w:date="2024-01-22T10:54:00Z">
        <w:r>
          <w:t>NÁVRH KONCEPCE DOPRAVNÍHO ŘEŠENÍ</w:t>
        </w:r>
        <w:bookmarkEnd w:id="106"/>
        <w:r>
          <w:t xml:space="preserve"> </w:t>
        </w:r>
      </w:ins>
    </w:p>
    <w:p w14:paraId="537973DF" w14:textId="5A84CD79" w:rsidR="00F25013" w:rsidRDefault="00F25013" w:rsidP="004A7A83">
      <w:pPr>
        <w:pStyle w:val="0tunpodnadpis"/>
        <w:rPr>
          <w:ins w:id="108" w:author="uzivatel" w:date="2024-01-22T10:54:00Z"/>
        </w:rPr>
      </w:pPr>
      <w:ins w:id="109" w:author="uzivatel" w:date="2024-01-22T10:54:00Z">
        <w:r>
          <w:t>DOPRAVA, KOMUNIKAČNÍ SYSTÉM ÚZEMÍ A DOPRAVNÍ VYBAVENOST</w:t>
        </w:r>
      </w:ins>
    </w:p>
    <w:p w14:paraId="5C0B6835" w14:textId="460E16E2" w:rsidR="00F25013" w:rsidRDefault="00F25013" w:rsidP="004A7A83">
      <w:pPr>
        <w:pStyle w:val="0CalibriNadpis3"/>
        <w:rPr>
          <w:ins w:id="110" w:author="uzivatel" w:date="2024-01-22T10:54:00Z"/>
        </w:rPr>
      </w:pPr>
      <w:ins w:id="111" w:author="uzivatel" w:date="2024-01-22T10:54:00Z">
        <w:r>
          <w:t xml:space="preserve">ŠIRŠÍ DOPRAVNÍ VZTAHY </w:t>
        </w:r>
      </w:ins>
    </w:p>
    <w:p w14:paraId="544E256B" w14:textId="3C80E623" w:rsidR="00F25013" w:rsidRDefault="00F25013" w:rsidP="00F25013">
      <w:pPr>
        <w:pStyle w:val="0Calibrizakladnitext"/>
        <w:rPr>
          <w:ins w:id="112" w:author="uzivatel" w:date="2024-01-22T10:54:00Z"/>
        </w:rPr>
      </w:pPr>
      <w:ins w:id="113" w:author="uzivatel" w:date="2024-01-22T10:54:00Z">
        <w:r>
          <w:t xml:space="preserve">Obec Nalžovice leží cca 6 km severozápadním směrem od města Sedlčany. Správní území obce se rozkládá jižně od toku řeky Vltavy a jeho jižní částí prochází silnice II / 119, která zprostředkovává jeho napojení severozápadním směrem na komunikaci R4 a jihovýchodním směrem do Sedlčan a na komunikaci I / 18. Z hlediska širších dopravních vztahů lze konstatovat, že obec je prakticky plně obsluhována prostředky silniční automobilové dopravy. Ostatní dopravní obory nejsou v řešeném území zastoupeny a ani do výhledu nejsou předpoklady pro jejich zapojení do </w:t>
        </w:r>
        <w:r w:rsidR="00864D36">
          <w:t>systému dopravní obsluhy území.</w:t>
        </w:r>
      </w:ins>
    </w:p>
    <w:p w14:paraId="3E8A6003" w14:textId="3DFB9FF2" w:rsidR="00F25013" w:rsidRDefault="00F25013" w:rsidP="004A7A83">
      <w:pPr>
        <w:pStyle w:val="0CalibriNadpis3"/>
        <w:rPr>
          <w:ins w:id="114" w:author="uzivatel" w:date="2024-01-22T10:54:00Z"/>
        </w:rPr>
      </w:pPr>
      <w:ins w:id="115" w:author="uzivatel" w:date="2024-01-22T10:54:00Z">
        <w:r>
          <w:t xml:space="preserve">SILNIČNÍ DOPRAVA </w:t>
        </w:r>
      </w:ins>
    </w:p>
    <w:p w14:paraId="5D9216C0" w14:textId="77777777" w:rsidR="00F25013" w:rsidRDefault="00F25013" w:rsidP="00F25013">
      <w:pPr>
        <w:pStyle w:val="0Calibrizakladnitext"/>
        <w:rPr>
          <w:ins w:id="116" w:author="uzivatel" w:date="2024-01-22T10:54:00Z"/>
        </w:rPr>
      </w:pPr>
      <w:ins w:id="117" w:author="uzivatel" w:date="2024-01-22T10:54:00Z">
        <w:r>
          <w:t xml:space="preserve">Silnice II/119 je komunikační trasou zajišťující vazby území ve směru severozápad-jihovýchod. Průjezdní úsek silnice II/119 Nalžovicemi a Chlumem je veden ve vcelku solidních parametrech.  Ze silnice II/119 se odpojuje c Nalžovicích silnice III/1192, procházející Novou Vsí. Ze silnice III/1192 se v severní části Nalžovic odpojuje silnice III/1191, která je zakončena v </w:t>
        </w:r>
        <w:proofErr w:type="spellStart"/>
        <w:r>
          <w:t>Nalžovickém</w:t>
        </w:r>
        <w:proofErr w:type="spellEnd"/>
        <w:r>
          <w:t xml:space="preserve"> </w:t>
        </w:r>
        <w:proofErr w:type="spellStart"/>
        <w:r>
          <w:t>Podhájí</w:t>
        </w:r>
        <w:proofErr w:type="spellEnd"/>
        <w:r>
          <w:t>. Tyto silnice doplňují základní komunikační skelet správního území obce.</w:t>
        </w:r>
      </w:ins>
    </w:p>
    <w:p w14:paraId="62ED1A1A" w14:textId="585DFA1F" w:rsidR="00F25013" w:rsidRDefault="00F25013" w:rsidP="00F25013">
      <w:pPr>
        <w:pStyle w:val="0Calibrizakladnitext"/>
        <w:rPr>
          <w:ins w:id="118" w:author="uzivatel" w:date="2024-01-22T10:54:00Z"/>
        </w:rPr>
      </w:pPr>
      <w:ins w:id="119" w:author="uzivatel" w:date="2024-01-22T10:54:00Z">
        <w:r>
          <w:t>Silniční skelet správního území obce, i přes jistá dopravně problémová místa a úseky, je třeba územně považovat dlouhodobě za stabilizovaný. Problémy současného stavu jsou více technického charakteru a jsou důsledkem přetěžování tras těžkou zemědělskou technikou</w:t>
        </w:r>
        <w:r w:rsidR="00864D36">
          <w:t xml:space="preserve"> a zanedbanou silniční údržbou.</w:t>
        </w:r>
      </w:ins>
    </w:p>
    <w:p w14:paraId="0F85B9C8" w14:textId="2DA77777" w:rsidR="00F25013" w:rsidRDefault="00F25013" w:rsidP="004A7A83">
      <w:pPr>
        <w:pStyle w:val="0CalibriNadpis3"/>
        <w:rPr>
          <w:ins w:id="120" w:author="uzivatel" w:date="2024-01-22T10:54:00Z"/>
        </w:rPr>
      </w:pPr>
      <w:ins w:id="121" w:author="uzivatel" w:date="2024-01-22T10:54:00Z">
        <w:r>
          <w:t xml:space="preserve">SÍŤ MÍSTNÍCH A ÚČELOVÝCH KOMUNIKACÍ </w:t>
        </w:r>
      </w:ins>
    </w:p>
    <w:p w14:paraId="1834F909" w14:textId="77777777" w:rsidR="00F25013" w:rsidRDefault="00F25013" w:rsidP="00F25013">
      <w:pPr>
        <w:pStyle w:val="0Calibrizakladnitext"/>
        <w:rPr>
          <w:ins w:id="122" w:author="uzivatel" w:date="2024-01-22T10:54:00Z"/>
        </w:rPr>
      </w:pPr>
      <w:ins w:id="123" w:author="uzivatel" w:date="2024-01-22T10:54:00Z">
        <w:r>
          <w:t xml:space="preserve">Výše popsaná silniční síť vytváří nosný komunikační skelet řešeného území, na který jsou dále připojeny místní a účelové komunikace zpřístupňující části správního území obce až jednotlivé objekty a jednotlivé obhospodařované pozemky a plochy. </w:t>
        </w:r>
      </w:ins>
    </w:p>
    <w:p w14:paraId="43429DC5" w14:textId="055BD0CA" w:rsidR="00F25013" w:rsidRDefault="00F25013" w:rsidP="00F25013">
      <w:pPr>
        <w:pStyle w:val="0Calibrizakladnitext"/>
        <w:rPr>
          <w:ins w:id="124" w:author="uzivatel" w:date="2024-01-22T10:54:00Z"/>
        </w:rPr>
      </w:pPr>
      <w:ins w:id="125" w:author="uzivatel" w:date="2024-01-22T10:54:00Z">
        <w:r>
          <w:t>Síť místních a účelových komunikací ve správním území obce lze v podstatě považovat za stabilizovanou. Jisté místní problémy, především v severní části správního území obce, představují zúžené průjezdní profily komunikací a omezené rozhledové poměry. Komunikace v této části správního území obce jsou navíc značně zatíženy sezónní turistickou dopravou, protože představují jedinou vazbu pro rekreační lokality podél toku Vltavy (</w:t>
        </w:r>
        <w:proofErr w:type="spellStart"/>
        <w:r>
          <w:t>Častoboř</w:t>
        </w:r>
        <w:proofErr w:type="spellEnd"/>
        <w:r>
          <w:t xml:space="preserve">, Oboz, </w:t>
        </w:r>
        <w:proofErr w:type="spellStart"/>
        <w:r>
          <w:t>Sejce</w:t>
        </w:r>
        <w:proofErr w:type="spellEnd"/>
        <w:r>
          <w:t xml:space="preserve"> a Zahrádky); stav těchto komunikací představuje výrazný limit dalšího rozvoje těchto rekreačních lokalit – územní plán obce nepředpokládá jejich další rozvoj.</w:t>
        </w:r>
      </w:ins>
    </w:p>
    <w:p w14:paraId="6DAB5DB0" w14:textId="77777777" w:rsidR="00F25013" w:rsidRDefault="00F25013" w:rsidP="00F25013">
      <w:pPr>
        <w:pStyle w:val="0Calibrizakladnitext"/>
        <w:rPr>
          <w:ins w:id="126" w:author="uzivatel" w:date="2024-01-22T10:54:00Z"/>
        </w:rPr>
      </w:pPr>
    </w:p>
    <w:p w14:paraId="51C1283D" w14:textId="24D33691" w:rsidR="00F25013" w:rsidRDefault="00F25013" w:rsidP="004A7A83">
      <w:pPr>
        <w:pStyle w:val="0CalibriNadpis3"/>
        <w:rPr>
          <w:ins w:id="127" w:author="uzivatel" w:date="2024-01-22T10:54:00Z"/>
        </w:rPr>
      </w:pPr>
      <w:ins w:id="128" w:author="uzivatel" w:date="2024-01-22T10:54:00Z">
        <w:r>
          <w:t>OBSLUHA ÚZEMÍ PROSTŘEDKY HROMADNÉ DOPRAVY</w:t>
        </w:r>
      </w:ins>
    </w:p>
    <w:p w14:paraId="3694EDF2" w14:textId="35827463" w:rsidR="00F25013" w:rsidRDefault="00F25013" w:rsidP="00F25013">
      <w:pPr>
        <w:pStyle w:val="0Calibrizakladnitext"/>
        <w:rPr>
          <w:ins w:id="129" w:author="uzivatel" w:date="2024-01-22T10:54:00Z"/>
        </w:rPr>
      </w:pPr>
      <w:ins w:id="130" w:author="uzivatel" w:date="2024-01-22T10:54:00Z">
        <w:r>
          <w:t>Obsluha území prostředky hromadné dopravy je v současné době realizována výhradně veřejnou pravidelnou autobusovou dopravou. Pravidelná autobusová doprava zajišťuje především vazby k sp</w:t>
        </w:r>
        <w:r w:rsidR="00864D36">
          <w:t>ádovém centru – městu Sedlčany.</w:t>
        </w:r>
      </w:ins>
    </w:p>
    <w:p w14:paraId="6322EABB" w14:textId="27E63191" w:rsidR="00F25013" w:rsidRDefault="00F25013" w:rsidP="004A7A83">
      <w:pPr>
        <w:pStyle w:val="0CalibriNadpis3"/>
        <w:rPr>
          <w:ins w:id="131" w:author="uzivatel" w:date="2024-01-22T10:54:00Z"/>
        </w:rPr>
      </w:pPr>
      <w:ins w:id="132" w:author="uzivatel" w:date="2024-01-22T10:54:00Z">
        <w:r>
          <w:t xml:space="preserve"> OBJEKTY DOPRAVNÍ VYBAVENOSTI </w:t>
        </w:r>
      </w:ins>
    </w:p>
    <w:p w14:paraId="4D93E119" w14:textId="77777777" w:rsidR="00F25013" w:rsidRDefault="00F25013" w:rsidP="00F25013">
      <w:pPr>
        <w:pStyle w:val="0Calibrizakladnitext"/>
        <w:rPr>
          <w:ins w:id="133" w:author="uzivatel" w:date="2024-01-22T10:54:00Z"/>
        </w:rPr>
      </w:pPr>
      <w:ins w:id="134" w:author="uzivatel" w:date="2024-01-22T10:54:00Z">
        <w:r>
          <w:t>Odstavování a parkování vozidel pro potřeby bydlení a objekty vybavenosti v současné době s ohledem na individuální charakter bytové zástavby nepředstavuje zvláštní problém. Tyto potřeby jsou prakticky plně uspokojovány v rámci vlastních objektů a pozemků. Pro parkování vozidel pro potřeby objektů vybavenosti slouží v centru obce dostatek ploch při průjezdních úsecích silnic.</w:t>
        </w:r>
      </w:ins>
    </w:p>
    <w:p w14:paraId="5CE04651" w14:textId="0FA6A470" w:rsidR="00F25013" w:rsidRDefault="00F25013" w:rsidP="00F25013">
      <w:pPr>
        <w:pStyle w:val="0Calibrizakladnitext"/>
        <w:rPr>
          <w:ins w:id="135" w:author="uzivatel" w:date="2024-01-22T10:54:00Z"/>
        </w:rPr>
      </w:pPr>
      <w:ins w:id="136" w:author="uzivatel" w:date="2024-01-22T10:54:00Z">
        <w:r>
          <w:lastRenderedPageBreak/>
          <w:t>Nejbližší čerpací stanice pohonných hmot jsou situovány v návaznosti na trasu silnice I/18 v Sedlčanech. Základní servisní služby jsou k</w:t>
        </w:r>
        <w:r w:rsidR="00864D36">
          <w:t xml:space="preserve"> dispozici rovněž v Sedlčanech.</w:t>
        </w:r>
      </w:ins>
    </w:p>
    <w:p w14:paraId="65FEB906" w14:textId="4508450B" w:rsidR="00F25013" w:rsidRDefault="00864D36" w:rsidP="004A7A83">
      <w:pPr>
        <w:pStyle w:val="0CalibriNadpis3"/>
        <w:rPr>
          <w:ins w:id="137" w:author="uzivatel" w:date="2024-01-22T10:54:00Z"/>
        </w:rPr>
      </w:pPr>
      <w:ins w:id="138" w:author="uzivatel" w:date="2024-01-22T10:54:00Z">
        <w:r>
          <w:t xml:space="preserve">11.6. OCHRANNÁ PÁSMA </w:t>
        </w:r>
      </w:ins>
    </w:p>
    <w:p w14:paraId="780D0726" w14:textId="77777777" w:rsidR="00F25013" w:rsidRDefault="00F25013" w:rsidP="00F25013">
      <w:pPr>
        <w:pStyle w:val="0Calibrizakladnitext"/>
        <w:rPr>
          <w:ins w:id="139" w:author="uzivatel" w:date="2024-01-22T10:54:00Z"/>
        </w:rPr>
      </w:pPr>
      <w:ins w:id="140" w:author="uzivatel" w:date="2024-01-22T10:54:00Z">
        <w:r>
          <w:t>V souladu se zákonem č. 13/97Sb., o pozemních komunikacích, se v řešeném území, mimo jeho souvisle zastavěné části, uplatňují následující ochranná pásma:</w:t>
        </w:r>
      </w:ins>
    </w:p>
    <w:p w14:paraId="26D83331" w14:textId="77777777" w:rsidR="00F25013" w:rsidRDefault="00F25013" w:rsidP="00F25013">
      <w:pPr>
        <w:pStyle w:val="0Calibrizakladnitext"/>
        <w:rPr>
          <w:ins w:id="141" w:author="uzivatel" w:date="2024-01-22T10:54:00Z"/>
        </w:rPr>
      </w:pPr>
      <w:ins w:id="142" w:author="uzivatel" w:date="2024-01-22T10:54:00Z">
        <w:r>
          <w:tab/>
          <w:t xml:space="preserve">- 15 m na obě strany od osy vozovek silnic II. a III. třídy a místních komunikací II. třídy. </w:t>
        </w:r>
      </w:ins>
    </w:p>
    <w:p w14:paraId="4F30B857" w14:textId="77777777" w:rsidR="00F25013" w:rsidRDefault="00F25013" w:rsidP="00F25013">
      <w:pPr>
        <w:pStyle w:val="0Calibrizakladnitext"/>
        <w:rPr>
          <w:ins w:id="143" w:author="uzivatel" w:date="2024-01-22T10:54:00Z"/>
        </w:rPr>
      </w:pPr>
    </w:p>
    <w:p w14:paraId="445BB5FE" w14:textId="2852D44F" w:rsidR="00F25013" w:rsidRDefault="00F25013" w:rsidP="004A7A83">
      <w:pPr>
        <w:pStyle w:val="0CalibriNadpis2"/>
        <w:rPr>
          <w:ins w:id="144" w:author="uzivatel" w:date="2024-01-22T10:54:00Z"/>
        </w:rPr>
      </w:pPr>
      <w:bookmarkStart w:id="145" w:name="_Toc160784253"/>
      <w:ins w:id="146" w:author="uzivatel" w:date="2024-01-22T10:54:00Z">
        <w:r>
          <w:t>NÁVRH KONCEPCE TECHNICKÉ INFRASTRUKTURY</w:t>
        </w:r>
        <w:bookmarkEnd w:id="145"/>
      </w:ins>
    </w:p>
    <w:p w14:paraId="0D61AB1E" w14:textId="1841750B" w:rsidR="00F25013" w:rsidRDefault="00F25013" w:rsidP="004A7A83">
      <w:pPr>
        <w:pStyle w:val="0CalibriNadpis3"/>
        <w:rPr>
          <w:ins w:id="147" w:author="uzivatel" w:date="2024-01-22T10:54:00Z"/>
        </w:rPr>
      </w:pPr>
      <w:ins w:id="148" w:author="uzivatel" w:date="2024-01-22T10:54:00Z">
        <w:r>
          <w:t>VODNÍ HOSPODÁŘSTVÍ</w:t>
        </w:r>
      </w:ins>
    </w:p>
    <w:p w14:paraId="2E7B4FA5" w14:textId="60A21530" w:rsidR="00F25013" w:rsidRDefault="00F25013" w:rsidP="004A7A83">
      <w:pPr>
        <w:pStyle w:val="0CalibriNadpis4"/>
        <w:rPr>
          <w:ins w:id="149" w:author="uzivatel" w:date="2024-01-22T10:54:00Z"/>
        </w:rPr>
      </w:pPr>
      <w:ins w:id="150" w:author="uzivatel" w:date="2024-01-22T10:54:00Z">
        <w:r>
          <w:t>ZÁSOBOVÁNÍ VODOU</w:t>
        </w:r>
      </w:ins>
    </w:p>
    <w:p w14:paraId="4BAB3B3E" w14:textId="77777777" w:rsidR="00F25013" w:rsidRDefault="00F25013" w:rsidP="00F25013">
      <w:pPr>
        <w:pStyle w:val="0Calibrizakladnitext"/>
        <w:rPr>
          <w:ins w:id="151" w:author="uzivatel" w:date="2024-01-22T10:54:00Z"/>
        </w:rPr>
      </w:pPr>
      <w:ins w:id="152" w:author="uzivatel" w:date="2024-01-22T10:54:00Z">
        <w:r>
          <w:t>Na základě urbanistického návrhu rozvoje sídla a bilance potřeby vody byl v obci navržen systém rozšíření stávajících veřejných vodovodů k novým rozvojovým plochám prodloužením vodovodních řadů příslušných profilů.</w:t>
        </w:r>
      </w:ins>
    </w:p>
    <w:p w14:paraId="136D14BF" w14:textId="219128DD" w:rsidR="00F25013" w:rsidRDefault="00F25013" w:rsidP="00F25013">
      <w:pPr>
        <w:pStyle w:val="0Calibrizakladnitext"/>
        <w:rPr>
          <w:ins w:id="153" w:author="uzivatel" w:date="2024-01-22T10:54:00Z"/>
        </w:rPr>
      </w:pPr>
      <w:ins w:id="154" w:author="uzivatel" w:date="2024-01-22T10:54:00Z">
        <w:r>
          <w:t>Využití vodovodů pro protipožární zabezpečení není v některých úsecích možné z důvodu omezené kapacity malých profilů potrubí staršího původu. Pro rekreační osady na březích nádrže Slapy se zřízení veřejného vodovodu nepředpokládá. Jednotlivé objekty zůstanou nadále zásobovány</w:t>
        </w:r>
        <w:r w:rsidR="0073348F">
          <w:t xml:space="preserve"> vodou z individuálních zdrojů.</w:t>
        </w:r>
      </w:ins>
    </w:p>
    <w:p w14:paraId="5AC19E48" w14:textId="65A4E8E5" w:rsidR="00F25013" w:rsidRDefault="00F25013" w:rsidP="004A7A83">
      <w:pPr>
        <w:pStyle w:val="0CalibriNadpis4"/>
        <w:rPr>
          <w:ins w:id="155" w:author="uzivatel" w:date="2024-01-22T10:54:00Z"/>
        </w:rPr>
      </w:pPr>
      <w:ins w:id="156" w:author="uzivatel" w:date="2024-01-22T10:54:00Z">
        <w:r>
          <w:t>KANALIZACE</w:t>
        </w:r>
      </w:ins>
    </w:p>
    <w:p w14:paraId="50E21828" w14:textId="77777777" w:rsidR="00F25013" w:rsidRDefault="00F25013" w:rsidP="00F25013">
      <w:pPr>
        <w:pStyle w:val="0Calibrizakladnitext"/>
        <w:rPr>
          <w:ins w:id="157" w:author="uzivatel" w:date="2024-01-22T10:54:00Z"/>
        </w:rPr>
      </w:pPr>
      <w:ins w:id="158" w:author="uzivatel" w:date="2024-01-22T10:54:00Z">
        <w:r>
          <w:t>V návrhu územního plánu obce byla stávající kanalizační síť  doplněna o úseky v plochách budoucího rozvoje. V případě vyčerpání kapacity ČOV v souvislosti s navrženým rozvojem zástavby bude nutno počítat s její intenzifikací nebo rekonstrukcí.</w:t>
        </w:r>
      </w:ins>
    </w:p>
    <w:p w14:paraId="0CC594DF" w14:textId="77777777" w:rsidR="00F25013" w:rsidRDefault="00F25013" w:rsidP="00F25013">
      <w:pPr>
        <w:pStyle w:val="0Calibrizakladnitext"/>
        <w:rPr>
          <w:ins w:id="159" w:author="uzivatel" w:date="2024-01-22T10:54:00Z"/>
        </w:rPr>
      </w:pPr>
      <w:ins w:id="160" w:author="uzivatel" w:date="2024-01-22T10:54:00Z">
        <w:r>
          <w:t>Návrh řešení využívá zákresů realizované splaškové kanalizace s tím, že by i nadále odváděla splaškové vody z území. Jednotlivé plochy urbanistického návrhu rozvoje obce pro výstavbu nových rodinných domů jsou pak na kanalizaci připojeny většinou prodloužením příslušných úseků stok. Pro odvodnění západní části obce (části nových lokalit pro výstavbu RD) se sklonem terénu v protispádu bude nutné přečerpávání splaškových vod čerpací stanicí s výtlačným potrubím do nejbližší gravitační stoky nebo úseky kanalizace tlakové.</w:t>
        </w:r>
      </w:ins>
    </w:p>
    <w:p w14:paraId="12ECD66D" w14:textId="77777777" w:rsidR="00F25013" w:rsidRDefault="00F25013" w:rsidP="00F25013">
      <w:pPr>
        <w:pStyle w:val="0Calibrizakladnitext"/>
        <w:rPr>
          <w:ins w:id="161" w:author="uzivatel" w:date="2024-01-22T10:54:00Z"/>
        </w:rPr>
      </w:pPr>
    </w:p>
    <w:p w14:paraId="22EADBE8" w14:textId="77777777" w:rsidR="00F25013" w:rsidRDefault="00F25013" w:rsidP="00F25013">
      <w:pPr>
        <w:pStyle w:val="0Calibrizakladnitext"/>
        <w:rPr>
          <w:ins w:id="162" w:author="uzivatel" w:date="2024-01-22T10:54:00Z"/>
        </w:rPr>
      </w:pPr>
      <w:ins w:id="163" w:author="uzivatel" w:date="2024-01-22T10:54:00Z">
        <w:r>
          <w:t xml:space="preserve"> V dalších sídlech katastrálního území - v Nové Vsi a </w:t>
        </w:r>
        <w:proofErr w:type="spellStart"/>
        <w:r>
          <w:t>Nalžovickém</w:t>
        </w:r>
        <w:proofErr w:type="spellEnd"/>
        <w:r>
          <w:t xml:space="preserve"> </w:t>
        </w:r>
        <w:proofErr w:type="spellStart"/>
        <w:r>
          <w:t>Podhájí</w:t>
        </w:r>
        <w:proofErr w:type="spellEnd"/>
        <w:r>
          <w:t xml:space="preserve"> není kanalizace navržena. Zásobování vodou ze soukromých studní a likvidace odpadních vod zůstane individuální na vlastních nemovitostech. Výhledově lze jednotlivé objekty vybavit některým z progresivních způsobů čištění splaškových vod – např. domovní ČOV, kompostovacím nebo chemickým WC apod. Zásadně nebudou u nových domů povolovány septiky s přepadem. Pro odvádění a likvidaci splaškových vod z návrhových ploch v zásadě platí, že do doby výstavby splaškové kanalizace budou u nových objektů zřizovány buď akumulační žumpy k vyvážení do ČOV nebo taková čistící zařízení, na jejichž odtoku do povrchových vod budou splněny podmínky nařízení vlády č. 61/2003 Sb. ve znění nařízení vlády č. 229/2007 Sb., kterým se stanoví ukazatele a hodnoty přípustného stupně znečištění vod.</w:t>
        </w:r>
      </w:ins>
    </w:p>
    <w:p w14:paraId="270311A0" w14:textId="77777777" w:rsidR="00F25013" w:rsidRDefault="00F25013" w:rsidP="00F25013">
      <w:pPr>
        <w:pStyle w:val="0Calibrizakladnitext"/>
        <w:rPr>
          <w:ins w:id="164" w:author="uzivatel" w:date="2024-01-22T10:54:00Z"/>
        </w:rPr>
      </w:pPr>
      <w:ins w:id="165" w:author="uzivatel" w:date="2024-01-22T10:54:00Z">
        <w:r>
          <w:t xml:space="preserve">V rekreačních sídlech na březích údolní nádrže Slapy není splašková kanalizace ani centrální čištění odpadních vod navrženo. Podle urbanistického návrhu se ve výhledu nepočítá s rozvojem nových ploch – současné využití území a obytné kapacity by měly být zachovány. Vzhledem k velikostem osad, jejich charakteru, sezónnímu využití a vzdálenostem od okolních obcí se i v jejich technickém vybavení uvažuje spíše o modernizaci stávajících zařízení než o výstavbě nových. </w:t>
        </w:r>
      </w:ins>
    </w:p>
    <w:p w14:paraId="3BC7DF66" w14:textId="1651F27D" w:rsidR="00F25013" w:rsidRDefault="00F25013" w:rsidP="00F25013">
      <w:pPr>
        <w:pStyle w:val="0Calibrizakladnitext"/>
        <w:rPr>
          <w:ins w:id="166" w:author="uzivatel" w:date="2024-01-22T10:54:00Z"/>
        </w:rPr>
      </w:pPr>
    </w:p>
    <w:p w14:paraId="7DD20F56" w14:textId="60D074FB" w:rsidR="00F25013" w:rsidRDefault="00F25013" w:rsidP="00F25013">
      <w:pPr>
        <w:pStyle w:val="0Calibrizakladnitext"/>
        <w:rPr>
          <w:ins w:id="167" w:author="uzivatel" w:date="2024-01-22T10:54:00Z"/>
        </w:rPr>
      </w:pPr>
      <w:ins w:id="168" w:author="uzivatel" w:date="2024-01-22T10:54:00Z">
        <w:r>
          <w:t xml:space="preserve">Dalším předmětem návrhu je řešení odvádění dešťových vod, které může přinést problémy zejména v recipientech což se týká zejména větších rozvojových ploch se soustředěnou výstavbou rodinných domů. Základním předpokladem je podmínka, že odtokové poměry z povrchu urbanizovaného území zůstanou </w:t>
        </w:r>
        <w:r>
          <w:lastRenderedPageBreak/>
          <w:t>srovnatelné se stavem před výstavbou, tj. změnou v území by nemělo za deště docházet k výraznému zhoršení průtokových poměrů v toku.</w:t>
        </w:r>
      </w:ins>
    </w:p>
    <w:p w14:paraId="7EA35AC9" w14:textId="3824BDA4" w:rsidR="00F25013" w:rsidRDefault="00F25013" w:rsidP="00F25013">
      <w:pPr>
        <w:pStyle w:val="0Calibrizakladnitext"/>
        <w:rPr>
          <w:ins w:id="169" w:author="uzivatel" w:date="2024-01-22T10:54:00Z"/>
        </w:rPr>
      </w:pPr>
      <w:ins w:id="170" w:author="uzivatel" w:date="2024-01-22T10:54:00Z">
        <w:r>
          <w:t>S ohledem na ustanovení vyhlášky MMR č. 501/2006 Sb.  o obecných požadavcích na využívání území musí být stavební pozemky vždy vymezeny tak, aby na nich bylo vyřešeno vsakování nebo odvádění srážkových vod ze zastavěných ploch nebo zpevněných ploch, pokud se neplánuje jejich jiné využití ; přitom musí být řešeno</w:t>
        </w:r>
      </w:ins>
    </w:p>
    <w:p w14:paraId="5BDEDDA9" w14:textId="77777777" w:rsidR="00F25013" w:rsidRDefault="00F25013" w:rsidP="0073348F">
      <w:pPr>
        <w:pStyle w:val="0Calibrizakladnitext"/>
        <w:ind w:left="284"/>
        <w:rPr>
          <w:ins w:id="171" w:author="uzivatel" w:date="2024-01-22T10:54:00Z"/>
        </w:rPr>
      </w:pPr>
      <w:ins w:id="172" w:author="uzivatel" w:date="2024-01-22T10:54:00Z">
        <w:r>
          <w:t xml:space="preserve"> 1. přednostně jejich vsakování, v případě jejich možného smísení se závadnými látkami umístění zařízení k jejich zachycení, není-li možné vsakování,</w:t>
        </w:r>
      </w:ins>
    </w:p>
    <w:p w14:paraId="0FEA73FD" w14:textId="77777777" w:rsidR="00F25013" w:rsidRDefault="00F25013" w:rsidP="0073348F">
      <w:pPr>
        <w:pStyle w:val="0Calibrizakladnitext"/>
        <w:ind w:left="284"/>
        <w:rPr>
          <w:ins w:id="173" w:author="uzivatel" w:date="2024-01-22T10:54:00Z"/>
        </w:rPr>
      </w:pPr>
      <w:ins w:id="174" w:author="uzivatel" w:date="2024-01-22T10:54:00Z">
        <w:r>
          <w:t xml:space="preserve"> 2. jejich zadržování a regulované odvádění oddílnou kanalizací k odvádění srážkových vod do vod povrchových, v případě jejich možného smísení se závadnými látkami umístění zařízení k jejich zachycení, nebo</w:t>
        </w:r>
      </w:ins>
    </w:p>
    <w:p w14:paraId="3070715A" w14:textId="77777777" w:rsidR="00F25013" w:rsidRDefault="00F25013" w:rsidP="0073348F">
      <w:pPr>
        <w:pStyle w:val="0Calibrizakladnitext"/>
        <w:ind w:left="284"/>
        <w:rPr>
          <w:ins w:id="175" w:author="uzivatel" w:date="2024-01-22T10:54:00Z"/>
        </w:rPr>
      </w:pPr>
      <w:ins w:id="176" w:author="uzivatel" w:date="2024-01-22T10:54:00Z">
        <w:r>
          <w:t xml:space="preserve"> 3. není-li možné oddělené odvádění do vod povrchových, pak jejich regulované vypouštění do kanalizace.</w:t>
        </w:r>
      </w:ins>
    </w:p>
    <w:p w14:paraId="64B94543" w14:textId="77777777" w:rsidR="00F25013" w:rsidRDefault="00F25013" w:rsidP="00F25013">
      <w:pPr>
        <w:pStyle w:val="0Calibrizakladnitext"/>
        <w:rPr>
          <w:ins w:id="177" w:author="uzivatel" w:date="2024-01-22T10:54:00Z"/>
        </w:rPr>
      </w:pPr>
    </w:p>
    <w:p w14:paraId="32F7BC9D" w14:textId="33FF0A3A" w:rsidR="00F25013" w:rsidRDefault="00F25013" w:rsidP="00F25013">
      <w:pPr>
        <w:pStyle w:val="0Calibrizakladnitext"/>
        <w:rPr>
          <w:ins w:id="178" w:author="uzivatel" w:date="2024-01-22T10:54:00Z"/>
        </w:rPr>
      </w:pPr>
      <w:ins w:id="179" w:author="uzivatel" w:date="2024-01-22T10:54:00Z">
        <w:r>
          <w:t>Při nakládání s dešťovými vodami v nových rozvojových lokalitách b</w:t>
        </w:r>
        <w:r w:rsidR="0073348F">
          <w:t>udou respektovány tyto zásady :</w:t>
        </w:r>
      </w:ins>
    </w:p>
    <w:p w14:paraId="650BA35B" w14:textId="77777777" w:rsidR="00F25013" w:rsidRDefault="00F25013" w:rsidP="00F25013">
      <w:pPr>
        <w:pStyle w:val="0Calibrizakladnitext"/>
        <w:rPr>
          <w:ins w:id="180" w:author="uzivatel" w:date="2024-01-22T10:54:00Z"/>
        </w:rPr>
      </w:pPr>
      <w:ins w:id="181" w:author="uzivatel" w:date="2024-01-22T10:54:00Z">
        <w:r>
          <w:t>1)   V případě, že pro zpoždění odtoku neznečištěných dešťových vod bude navrženo vsakování těchto vod na vlastním pozemku, musí být doloženo návrhem způsobu vsakování a výpočtem vsakovaného množství na základě hydrogeologického průzkumu, s posudkem reálné možnosti infiltrace výpočtového množství na předmětném pozemku.</w:t>
        </w:r>
      </w:ins>
    </w:p>
    <w:p w14:paraId="0A86CF7A" w14:textId="77777777" w:rsidR="00F25013" w:rsidRDefault="00F25013" w:rsidP="00F25013">
      <w:pPr>
        <w:pStyle w:val="0Calibrizakladnitext"/>
        <w:rPr>
          <w:ins w:id="182" w:author="uzivatel" w:date="2024-01-22T10:54:00Z"/>
        </w:rPr>
      </w:pPr>
      <w:ins w:id="183" w:author="uzivatel" w:date="2024-01-22T10:54:00Z">
        <w:r>
          <w:t>2) Konkrétní případy bude nutno posoudit hydrotechnickými výpočty v rámci navazující projektové dokumentace, po zpracování urbanisticko-architektonického návrhu parcelace předmětné lokality. Součástí návrhu bude řešení způsobu oddílného odvádění odpadních vod ve vazbě na kapacitní možnosti stávající kanalizace. V některých případech tak bude nutno oddělit čisté vody ze střech objektů (jímání, vsakování, povrchové odvádění do recipientů) od znečistěných vod z komunikací a jiných zpevněných ploch. Další alternativou je výstavba dešťových retenčních a usazovacích nádrží a osazení lapačů ropných produktů před přímým vyústěním do toku.</w:t>
        </w:r>
      </w:ins>
    </w:p>
    <w:p w14:paraId="483AD239" w14:textId="09ABB079" w:rsidR="00F25013" w:rsidRDefault="00F25013" w:rsidP="00F25013">
      <w:pPr>
        <w:pStyle w:val="0Calibrizakladnitext"/>
        <w:rPr>
          <w:ins w:id="184" w:author="uzivatel" w:date="2024-01-22T10:54:00Z"/>
        </w:rPr>
      </w:pPr>
      <w:ins w:id="185" w:author="uzivatel" w:date="2024-01-22T10:54:00Z">
        <w:r>
          <w:t>3)  Rozvojové lokality mohou být napojeny na stávající kanalizaci až po realizaci příslušného  opatření dle odst. 1 a 2 za předpokladu, že odtokové množství neznečištěných dešťových vod  z jednotlivých parcel (zastavěných ploch) bude minimalizováno. Pro tento účel lze stanovit závazný regulativ v podobě výstavby akumulační dešťové jímky s bezpečnostním přelivem pro zachycení přívalových dešťových vod ze střech a zastavěných nebo zpevněn</w:t>
        </w:r>
        <w:r w:rsidR="0073348F">
          <w:t>ých ploch na každé nemovitosti.</w:t>
        </w:r>
      </w:ins>
    </w:p>
    <w:p w14:paraId="71A72F21" w14:textId="68FE5376" w:rsidR="00F25013" w:rsidRDefault="00F25013" w:rsidP="004A7A83">
      <w:pPr>
        <w:pStyle w:val="0CalibriNadpis3"/>
        <w:rPr>
          <w:ins w:id="186" w:author="uzivatel" w:date="2024-01-22T10:54:00Z"/>
        </w:rPr>
      </w:pPr>
      <w:ins w:id="187" w:author="uzivatel" w:date="2024-01-22T10:54:00Z">
        <w:r>
          <w:t>ZÁSOBOVÁNÍ ELEKTRICKOU ENERGIÍ</w:t>
        </w:r>
      </w:ins>
    </w:p>
    <w:p w14:paraId="54C402D3" w14:textId="343617C9" w:rsidR="00F25013" w:rsidRDefault="00F25013" w:rsidP="00F25013">
      <w:pPr>
        <w:pStyle w:val="0Calibrizakladnitext"/>
        <w:rPr>
          <w:ins w:id="188" w:author="uzivatel" w:date="2024-01-22T10:54:00Z"/>
        </w:rPr>
      </w:pPr>
      <w:ins w:id="189" w:author="uzivatel" w:date="2024-01-22T10:54:00Z">
        <w:r>
          <w:t xml:space="preserve">Pro zajištění příkonu pro obytnou výstavbu v  rozvojových lokalitách podle urbanistického návrhu rozvoje a posílení distribuce jsou navržena nová zařízení </w:t>
        </w:r>
        <w:proofErr w:type="spellStart"/>
        <w:r>
          <w:t>primerní</w:t>
        </w:r>
        <w:proofErr w:type="spellEnd"/>
        <w:r>
          <w:t xml:space="preserve"> sítě VN – dvě nové trafostanice, vřazené na stávající nadzemní vedení VN. Menší rozvojové lokality by byly pokryty ze stávajících trafostanic sítí NN. V souladu s vývojem požadavků na zajištění příkonu v sídlech obdobného charakteru se v návrhu ÚP již nepředpokládá výhledová maximální elektrizace všech objektů se zajištěním elektrického vytápění. Zásobování teplem v objektech trvalého bydlení se bude i v časovém horizontu ÚP orientovat spíše na využití i dalších zdrojů tepla – v případě řešeného území by se jednalo většinou o zkapalněné topné plyny, případně dřevoplyn a v menším množství LTO náhradou za tepelné zdroje na pevná paliva. To znamená, že se ve výhledu neočekávají výrazné požadavky na zvýšení příkonu ve stávající zástavbě. U navrhovaných nových domů se rovněž nepředpokládá komplexní elektrizace s vytápěním.  V návrhu jde tedy spíše o optimalizaci využití stávající sítě VN a distribučních trafostanic s doplněním nových zařízení soustavy NN pro nové rozvojové plochy. Současně je třeba počítat podle provozních potřeb s postupnou rekonstrukcí </w:t>
        </w:r>
        <w:proofErr w:type="spellStart"/>
        <w:r>
          <w:t>sekunderní</w:t>
        </w:r>
        <w:proofErr w:type="spellEnd"/>
        <w:r>
          <w:t xml:space="preserve"> sítě NN a s jejím posílením zejména tam, kde bude možno pokrýt zvýšení příkonu v nových lokalitách z rezervy ve výkonu stávajících trafostanic. V některých případech bude možno zvýšit výkon stávajících TS výměnou transformátoru, ojediněle bude nutno počítat s rekonstrukcí TS. Tyto činnosti budou probíhat postupně v čase podle skutečných p</w:t>
        </w:r>
        <w:r w:rsidR="0073348F">
          <w:t xml:space="preserve">ožadavků na zajištění příkonu. </w:t>
        </w:r>
      </w:ins>
    </w:p>
    <w:p w14:paraId="55B8FA78" w14:textId="6AF4CD48" w:rsidR="00F25013" w:rsidRDefault="00F25013" w:rsidP="004A7A83">
      <w:pPr>
        <w:pStyle w:val="0CalibriNadpis3"/>
        <w:rPr>
          <w:ins w:id="190" w:author="uzivatel" w:date="2024-01-22T10:54:00Z"/>
        </w:rPr>
      </w:pPr>
      <w:ins w:id="191" w:author="uzivatel" w:date="2024-01-22T10:54:00Z">
        <w:r w:rsidRPr="0073348F">
          <w:t>TELEKOMUNIKACE</w:t>
        </w:r>
      </w:ins>
    </w:p>
    <w:p w14:paraId="346DBB5D" w14:textId="77777777" w:rsidR="00F25013" w:rsidRDefault="00F25013" w:rsidP="00F25013">
      <w:pPr>
        <w:pStyle w:val="0Calibrizakladnitext"/>
        <w:rPr>
          <w:ins w:id="192" w:author="uzivatel" w:date="2024-01-22T10:54:00Z"/>
        </w:rPr>
      </w:pPr>
      <w:ins w:id="193" w:author="uzivatel" w:date="2024-01-22T10:54:00Z">
        <w:r>
          <w:t>Pro rozvoj telefonizace v Nalžovicích i Chlumu je navržena nová MTS jak ve stávající zástavbě, tak i pro návrhové lokality. Její realizace je závislá na finančních prostředcích správce sítě.</w:t>
        </w:r>
      </w:ins>
    </w:p>
    <w:p w14:paraId="70B9BC98" w14:textId="23882F53" w:rsidR="00F25013" w:rsidRDefault="00F25013" w:rsidP="00F25013">
      <w:pPr>
        <w:pStyle w:val="0Calibrizakladnitext"/>
        <w:rPr>
          <w:ins w:id="194" w:author="uzivatel" w:date="2024-01-22T10:54:00Z"/>
        </w:rPr>
      </w:pPr>
      <w:ins w:id="195" w:author="uzivatel" w:date="2024-01-22T10:54:00Z">
        <w:r>
          <w:lastRenderedPageBreak/>
          <w:t>Do jednotlivých návrhových lokalit jsou navrženy účastnické rozvaděče, které budou zapojeny do ATÚ. Do těchto ÚR budou zapojeny přípojky od jednotlivých účastníků. Předpokládá se 200% telefonizace obytného území a pro pod</w:t>
        </w:r>
        <w:r w:rsidR="0073348F">
          <w:t>nikatel</w:t>
        </w:r>
        <w:r>
          <w:t>ské aktivity dle požadavků.</w:t>
        </w:r>
      </w:ins>
    </w:p>
    <w:p w14:paraId="2084FCF2" w14:textId="34BBBAC0" w:rsidR="00F25013" w:rsidRPr="00A461A7" w:rsidRDefault="00F25013" w:rsidP="00F25013">
      <w:pPr>
        <w:pStyle w:val="0Calibrizakladnitext"/>
      </w:pPr>
      <w:ins w:id="196" w:author="uzivatel" w:date="2024-01-22T10:54:00Z">
        <w:r>
          <w:t xml:space="preserve">Pro správní celky </w:t>
        </w:r>
        <w:proofErr w:type="spellStart"/>
        <w:r>
          <w:t>Nalžovické</w:t>
        </w:r>
        <w:proofErr w:type="spellEnd"/>
        <w:r>
          <w:t xml:space="preserve"> </w:t>
        </w:r>
        <w:proofErr w:type="spellStart"/>
        <w:r>
          <w:t>Podhájí</w:t>
        </w:r>
        <w:proofErr w:type="spellEnd"/>
        <w:r>
          <w:t>, Nová Ves a ostatní obce je navržena kabelová MTS zaústěná d</w:t>
        </w:r>
        <w:r w:rsidR="0073348F">
          <w:t>o účastnických rozvaděčů, osaze</w:t>
        </w:r>
        <w:r>
          <w:t>ných na kraji obce, do kterých budou zapojeny přípojky od jednotlivých účastníků.</w:t>
        </w:r>
      </w:ins>
    </w:p>
    <w:p w14:paraId="28E88EC8" w14:textId="6A68787C" w:rsidR="00F25013" w:rsidRPr="00A461A7" w:rsidRDefault="0073348F" w:rsidP="00F25013">
      <w:pPr>
        <w:pStyle w:val="0CalibriNadpis1"/>
      </w:pPr>
      <w:bookmarkStart w:id="197" w:name="_Toc160784254"/>
      <w:del w:id="198" w:author="uzivatel" w:date="2024-01-22T11:11:00Z">
        <w:r w:rsidDel="0073348F">
          <w:rPr>
            <w:lang w:val="cs-CZ"/>
          </w:rPr>
          <w:delText>a8</w:delText>
        </w:r>
      </w:del>
      <w:ins w:id="199" w:author="uzivatel" w:date="2024-01-22T10:52:00Z">
        <w:r w:rsidR="00F25013">
          <w:t>koncepce uspořádání krajiny</w:t>
        </w:r>
      </w:ins>
      <w:bookmarkEnd w:id="197"/>
    </w:p>
    <w:p w14:paraId="3ABD43BA" w14:textId="7C6BEA39" w:rsidR="00F25013" w:rsidRDefault="00633253" w:rsidP="004A7A83">
      <w:pPr>
        <w:pStyle w:val="0tunpodnadpis"/>
        <w:rPr>
          <w:ins w:id="200" w:author="uzivatel" w:date="2024-01-22T11:02:00Z"/>
        </w:rPr>
      </w:pPr>
      <w:ins w:id="201" w:author="uzivatel" w:date="2024-01-22T11:11:00Z">
        <w:r w:rsidRPr="00633253">
          <w:t>Koncepce uspořádání krajiny, včetně vymezení ploch a stanovení podmínek pro změny v jejich využití, územní systém ekologické stability, prostupnost krajiny, protierozní opatření, ochrana před povodněmi, rekreace, dobývání ložisek nerostných surovin</w:t>
        </w:r>
      </w:ins>
    </w:p>
    <w:p w14:paraId="58747494" w14:textId="6940D562" w:rsidR="00F25013" w:rsidRDefault="00F25013" w:rsidP="004A7A83">
      <w:pPr>
        <w:pStyle w:val="0CalibriNadpis2"/>
        <w:rPr>
          <w:ins w:id="202" w:author="uzivatel" w:date="2024-01-22T11:02:00Z"/>
        </w:rPr>
      </w:pPr>
      <w:bookmarkStart w:id="203" w:name="_Toc160784255"/>
      <w:ins w:id="204" w:author="uzivatel" w:date="2024-01-22T11:02:00Z">
        <w:r>
          <w:t>PŘÍRODNÍ PODMÍNKY</w:t>
        </w:r>
        <w:bookmarkEnd w:id="203"/>
      </w:ins>
    </w:p>
    <w:p w14:paraId="225F71F7" w14:textId="665B1CD9" w:rsidR="00F25013" w:rsidRDefault="00F25013" w:rsidP="004A7A83">
      <w:pPr>
        <w:pStyle w:val="0CalibriNadpis3"/>
        <w:rPr>
          <w:ins w:id="205" w:author="uzivatel" w:date="2024-01-22T11:02:00Z"/>
        </w:rPr>
      </w:pPr>
      <w:ins w:id="206" w:author="uzivatel" w:date="2024-01-22T11:02:00Z">
        <w:r>
          <w:t>Klimatologie</w:t>
        </w:r>
      </w:ins>
    </w:p>
    <w:p w14:paraId="42A3E27A" w14:textId="77777777" w:rsidR="00F25013" w:rsidRDefault="00F25013" w:rsidP="00F25013">
      <w:pPr>
        <w:pStyle w:val="0Calibrizakladnitext"/>
        <w:rPr>
          <w:ins w:id="207" w:author="uzivatel" w:date="2024-01-22T11:02:00Z"/>
        </w:rPr>
      </w:pPr>
      <w:ins w:id="208" w:author="uzivatel" w:date="2024-01-22T11:02:00Z">
        <w:r>
          <w:t>Řešené území spadá do klimatické oblasti B - mírně teplá, klimatické  podoblasti B3 - mírně teplá, mírně vlhká vrchovinná. Tato oblast je charakterizována  průměrnými ročními teplotami nad 7 °C a průměrným ročním úhrnem srážek do 600 mm.</w:t>
        </w:r>
      </w:ins>
    </w:p>
    <w:p w14:paraId="243442AE" w14:textId="77777777" w:rsidR="00F25013" w:rsidRDefault="00F25013" w:rsidP="00F25013">
      <w:pPr>
        <w:pStyle w:val="0Calibrizakladnitext"/>
        <w:rPr>
          <w:ins w:id="209" w:author="uzivatel" w:date="2024-01-22T11:02:00Z"/>
        </w:rPr>
      </w:pPr>
      <w:ins w:id="210" w:author="uzivatel" w:date="2024-01-22T11:02:00Z">
        <w:r>
          <w:t xml:space="preserve">Podle </w:t>
        </w:r>
        <w:proofErr w:type="spellStart"/>
        <w:r>
          <w:t>Quitta</w:t>
        </w:r>
        <w:proofErr w:type="spellEnd"/>
        <w:r>
          <w:t xml:space="preserve"> leží oblast v mírně teplé oblasti MT 11. Průměrná roční teplota oblasti je kolem 7,5 °C a roční srážky v rozmezí 560 - 600 mm.</w:t>
        </w:r>
      </w:ins>
    </w:p>
    <w:p w14:paraId="7CC70A8D" w14:textId="2F8A7A45" w:rsidR="00F25013" w:rsidRDefault="00F25013" w:rsidP="00F25013">
      <w:pPr>
        <w:pStyle w:val="0Calibrizakladnitext"/>
        <w:rPr>
          <w:ins w:id="211" w:author="uzivatel" w:date="2024-01-22T11:02:00Z"/>
        </w:rPr>
      </w:pPr>
      <w:ins w:id="212" w:author="uzivatel" w:date="2024-01-22T11:02:00Z">
        <w:r>
          <w:t>Větry v řešeném území převládají ze západního kv</w:t>
        </w:r>
        <w:r w:rsidR="007A78A9">
          <w:t>adrantu, to jest od SZ, Z a JZ.</w:t>
        </w:r>
      </w:ins>
    </w:p>
    <w:p w14:paraId="65771C59" w14:textId="0009A417" w:rsidR="00F25013" w:rsidRDefault="00F25013" w:rsidP="004A7A83">
      <w:pPr>
        <w:pStyle w:val="0CalibriNadpis3"/>
        <w:rPr>
          <w:ins w:id="213" w:author="uzivatel" w:date="2024-01-22T11:02:00Z"/>
        </w:rPr>
      </w:pPr>
      <w:ins w:id="214" w:author="uzivatel" w:date="2024-01-22T11:02:00Z">
        <w:r>
          <w:t>Topografie</w:t>
        </w:r>
      </w:ins>
    </w:p>
    <w:p w14:paraId="25875FC5" w14:textId="77777777" w:rsidR="00F25013" w:rsidRDefault="00F25013" w:rsidP="00F25013">
      <w:pPr>
        <w:pStyle w:val="0Calibrizakladnitext"/>
        <w:rPr>
          <w:ins w:id="215" w:author="uzivatel" w:date="2024-01-22T11:02:00Z"/>
        </w:rPr>
      </w:pPr>
      <w:ins w:id="216" w:author="uzivatel" w:date="2024-01-22T11:02:00Z">
        <w:r>
          <w:t xml:space="preserve">Řešené území správního obvodu obce Nalžovice zahrnuje katastrální území  Nalžovice se sídly Nalžovice, Chlum, Nová Ves, osadami Červený a Pazderny a samotou Račany a katastrální území </w:t>
        </w:r>
        <w:proofErr w:type="spellStart"/>
        <w:r>
          <w:t>Nalžovické</w:t>
        </w:r>
        <w:proofErr w:type="spellEnd"/>
        <w:r>
          <w:t xml:space="preserve"> </w:t>
        </w:r>
        <w:proofErr w:type="spellStart"/>
        <w:r>
          <w:t>Podhájí</w:t>
        </w:r>
        <w:proofErr w:type="spellEnd"/>
        <w:r>
          <w:t xml:space="preserve">  se sídly </w:t>
        </w:r>
        <w:proofErr w:type="spellStart"/>
        <w:r>
          <w:t>Nalžovické</w:t>
        </w:r>
        <w:proofErr w:type="spellEnd"/>
        <w:r>
          <w:t xml:space="preserve"> </w:t>
        </w:r>
        <w:proofErr w:type="spellStart"/>
        <w:r>
          <w:t>Podhájí</w:t>
        </w:r>
        <w:proofErr w:type="spellEnd"/>
        <w:r>
          <w:t xml:space="preserve">,  Přední a Zadní Hluboká, se samotou </w:t>
        </w:r>
        <w:proofErr w:type="spellStart"/>
        <w:r>
          <w:t>Baňov</w:t>
        </w:r>
        <w:proofErr w:type="spellEnd"/>
        <w:r>
          <w:t xml:space="preserve"> a s chatovými osadami Oboz a </w:t>
        </w:r>
        <w:proofErr w:type="spellStart"/>
        <w:r>
          <w:t>Sejce</w:t>
        </w:r>
        <w:proofErr w:type="spellEnd"/>
        <w:r>
          <w:t xml:space="preserve"> a třemi dalšími bezejmennými chatovými osadami.</w:t>
        </w:r>
      </w:ins>
    </w:p>
    <w:p w14:paraId="5571CF73" w14:textId="77777777" w:rsidR="00F25013" w:rsidRDefault="00F25013" w:rsidP="00F25013">
      <w:pPr>
        <w:pStyle w:val="0Calibrizakladnitext"/>
        <w:rPr>
          <w:ins w:id="217" w:author="uzivatel" w:date="2024-01-22T11:02:00Z"/>
        </w:rPr>
      </w:pPr>
      <w:ins w:id="218" w:author="uzivatel" w:date="2024-01-22T11:02:00Z">
        <w:r>
          <w:t xml:space="preserve">Řešené území je mírnou pahorkatinou, která v severní polovině řešeného území na východě prudce upadá do hluboce se zařezávajícího údolí potoka </w:t>
        </w:r>
        <w:proofErr w:type="spellStart"/>
        <w:r>
          <w:t>Musík</w:t>
        </w:r>
        <w:proofErr w:type="spellEnd"/>
        <w:r>
          <w:t xml:space="preserve"> a na severu a severozápadě klesá do hluboce zaříznutého údolí Vltavy na konci zdrže vodní nádrže Slapy.</w:t>
        </w:r>
      </w:ins>
    </w:p>
    <w:p w14:paraId="0A30422D" w14:textId="77777777" w:rsidR="00F25013" w:rsidRDefault="00F25013" w:rsidP="00F25013">
      <w:pPr>
        <w:pStyle w:val="0Calibrizakladnitext"/>
        <w:rPr>
          <w:ins w:id="219" w:author="uzivatel" w:date="2024-01-22T11:02:00Z"/>
        </w:rPr>
      </w:pPr>
      <w:ins w:id="220" w:author="uzivatel" w:date="2024-01-22T11:02:00Z">
        <w:r>
          <w:t xml:space="preserve">Náhorní polohy a mírné svahy jižní části řešeného území jsou většinou odlesněné a je na nich převážně orná půda. Luční porosty jsou vázány na prameniště a údolní dna vodotečí a prudší svahové polohy. Drobné lesní porosty jsou vázány na ostré údolní hrany a prudké stráně a vrcholové části kopců. V severní části řešeného území převažují lesní porosty. Zemědělská půda je vázána převážně na náhorní polohu hřbetu mezi údolím Vltavy a údolím potoka </w:t>
        </w:r>
        <w:proofErr w:type="spellStart"/>
        <w:r>
          <w:t>Musík</w:t>
        </w:r>
        <w:proofErr w:type="spellEnd"/>
        <w:r>
          <w:t xml:space="preserve"> a na odlesněné plochy v okolí chatových osad Oboz a </w:t>
        </w:r>
        <w:proofErr w:type="spellStart"/>
        <w:r>
          <w:t>Sejce</w:t>
        </w:r>
        <w:proofErr w:type="spellEnd"/>
        <w:r>
          <w:t xml:space="preserve">. Lesní porosty jsou na levobřežním údolním svahu potoka </w:t>
        </w:r>
        <w:proofErr w:type="spellStart"/>
        <w:r>
          <w:t>Musík</w:t>
        </w:r>
        <w:proofErr w:type="spellEnd"/>
        <w:r>
          <w:t xml:space="preserve"> a na pravobřežních stráních vltavského údolí. Z vltavského údolí lesní porosty v západním výběžku řešeného území přecházejí v lesní komplex vrchů </w:t>
        </w:r>
        <w:proofErr w:type="spellStart"/>
        <w:r>
          <w:t>Sřtíbrný</w:t>
        </w:r>
        <w:proofErr w:type="spellEnd"/>
        <w:r>
          <w:t xml:space="preserve"> (476,2 m n.m.), Kolo (409,0 m n.m.), Hradiště (386,0 m n.m.), </w:t>
        </w:r>
        <w:proofErr w:type="spellStart"/>
        <w:r>
          <w:t>Drbákov</w:t>
        </w:r>
        <w:proofErr w:type="spellEnd"/>
        <w:r>
          <w:t xml:space="preserve"> (490,4 m n.m.) a Na vyhlídce (419,8 m n.m.) a v severní části v lesní komplex vrchů Na </w:t>
        </w:r>
        <w:proofErr w:type="spellStart"/>
        <w:r>
          <w:t>výstřeší</w:t>
        </w:r>
        <w:proofErr w:type="spellEnd"/>
        <w:r>
          <w:t xml:space="preserve"> (416,4 m n.m.) a V hoře (374,7 m n.m.).</w:t>
        </w:r>
      </w:ins>
    </w:p>
    <w:p w14:paraId="3394A455" w14:textId="73738B41" w:rsidR="00F25013" w:rsidRDefault="00F25013" w:rsidP="00F25013">
      <w:pPr>
        <w:pStyle w:val="0Calibrizakladnitext"/>
        <w:rPr>
          <w:ins w:id="221" w:author="uzivatel" w:date="2024-01-22T11:02:00Z"/>
        </w:rPr>
      </w:pPr>
      <w:ins w:id="222" w:author="uzivatel" w:date="2024-01-22T11:02:00Z">
        <w:r>
          <w:t xml:space="preserve">Nejvýše položenou částí řešeného území je vrch </w:t>
        </w:r>
        <w:proofErr w:type="spellStart"/>
        <w:r>
          <w:t>Drbákov</w:t>
        </w:r>
        <w:proofErr w:type="spellEnd"/>
        <w:r>
          <w:t xml:space="preserve"> s kótou ve výšce 490,4 m n.m. Nejníže položeným místem řešeného území je břeh při ústí potoka </w:t>
        </w:r>
        <w:proofErr w:type="spellStart"/>
        <w:r>
          <w:t>Musík</w:t>
        </w:r>
        <w:proofErr w:type="spellEnd"/>
        <w:r>
          <w:t xml:space="preserve"> do vodní nádrže Slapy na severním okraji řešeného ú</w:t>
        </w:r>
        <w:r w:rsidR="007A78A9">
          <w:t>zemí v nadmořské výšce 270,7 m.</w:t>
        </w:r>
      </w:ins>
    </w:p>
    <w:p w14:paraId="57B1AFD3" w14:textId="57842E2C" w:rsidR="00F25013" w:rsidRDefault="007A78A9" w:rsidP="004A7A83">
      <w:pPr>
        <w:pStyle w:val="0CalibriNadpis3"/>
        <w:rPr>
          <w:ins w:id="223" w:author="uzivatel" w:date="2024-01-22T11:02:00Z"/>
        </w:rPr>
      </w:pPr>
      <w:ins w:id="224" w:author="uzivatel" w:date="2024-01-22T11:02:00Z">
        <w:r>
          <w:t>Hydrologie</w:t>
        </w:r>
      </w:ins>
    </w:p>
    <w:p w14:paraId="56B32737" w14:textId="77777777" w:rsidR="00F25013" w:rsidRDefault="00F25013" w:rsidP="00F25013">
      <w:pPr>
        <w:pStyle w:val="0Calibrizakladnitext"/>
        <w:rPr>
          <w:ins w:id="225" w:author="uzivatel" w:date="2024-01-22T11:02:00Z"/>
        </w:rPr>
      </w:pPr>
      <w:ins w:id="226" w:author="uzivatel" w:date="2024-01-22T11:02:00Z">
        <w:r>
          <w:t xml:space="preserve">Řešené území náleží do povodí Vltavy. V řešeném území jde o dvě dílčí povodí Vltavy se samostatnými čísly hydrologického pořadí (ČHP) 1 - 08 - 05 - 041 a 1 - 08 - 05 - 043. Severní část území je odvodňována přímo do Vltavy, v severovýchodní části přes krátkou bezejmennou lesní </w:t>
        </w:r>
        <w:proofErr w:type="spellStart"/>
        <w:r>
          <w:t>stržovou</w:t>
        </w:r>
        <w:proofErr w:type="spellEnd"/>
        <w:r>
          <w:t xml:space="preserve"> vodoteč, která pramení v lesích mezi Stříbrným vrchem a vrchem Kolo a do Vltavy se vlévá na východním okraji chatové osady Oboz. Jižní a východní část území je odvodňována potokem </w:t>
        </w:r>
        <w:proofErr w:type="spellStart"/>
        <w:r>
          <w:t>Musík</w:t>
        </w:r>
        <w:proofErr w:type="spellEnd"/>
        <w:r>
          <w:t xml:space="preserve"> a jeho přítoky. Jeho povodí má samostatné ČHP 1 - 08 - 05 - 044. </w:t>
        </w:r>
        <w:r>
          <w:lastRenderedPageBreak/>
          <w:t xml:space="preserve">Potok </w:t>
        </w:r>
        <w:proofErr w:type="spellStart"/>
        <w:r>
          <w:t>Musík</w:t>
        </w:r>
        <w:proofErr w:type="spellEnd"/>
        <w:r>
          <w:t xml:space="preserve"> je 13,7 km dlouhý tok. Vytéká z rybníčku v osadě </w:t>
        </w:r>
        <w:proofErr w:type="spellStart"/>
        <w:r>
          <w:t>Ústupenice</w:t>
        </w:r>
        <w:proofErr w:type="spellEnd"/>
        <w:r>
          <w:t xml:space="preserve"> v údolí severozápadně pod vrchem </w:t>
        </w:r>
        <w:proofErr w:type="spellStart"/>
        <w:r>
          <w:t>Písačka</w:t>
        </w:r>
        <w:proofErr w:type="spellEnd"/>
        <w:r>
          <w:t xml:space="preserve"> (504 m n.m.) za jižní hranicí řešeného území a protéká dvěma rozsáhlými rybníky </w:t>
        </w:r>
        <w:proofErr w:type="spellStart"/>
        <w:r>
          <w:t>Vrbsko</w:t>
        </w:r>
        <w:proofErr w:type="spellEnd"/>
        <w:r>
          <w:t xml:space="preserve"> a </w:t>
        </w:r>
        <w:proofErr w:type="spellStart"/>
        <w:r>
          <w:t>Musík</w:t>
        </w:r>
        <w:proofErr w:type="spellEnd"/>
        <w:r>
          <w:t>.</w:t>
        </w:r>
      </w:ins>
    </w:p>
    <w:p w14:paraId="31F44299" w14:textId="77777777" w:rsidR="00F25013" w:rsidRDefault="00F25013" w:rsidP="00F25013">
      <w:pPr>
        <w:pStyle w:val="0Calibrizakladnitext"/>
        <w:rPr>
          <w:ins w:id="227" w:author="uzivatel" w:date="2024-01-22T11:02:00Z"/>
        </w:rPr>
      </w:pPr>
      <w:ins w:id="228" w:author="uzivatel" w:date="2024-01-22T11:02:00Z">
        <w:r>
          <w:t xml:space="preserve">Do řešeného území vstupuje </w:t>
        </w:r>
        <w:proofErr w:type="spellStart"/>
        <w:r>
          <w:t>Musík</w:t>
        </w:r>
        <w:proofErr w:type="spellEnd"/>
        <w:r>
          <w:t xml:space="preserve"> od jihu v osadě Červený, kde se do něj zleva vlévá bezejmenný potok, který  pramení v údolí severovýchodně pod vrchem </w:t>
        </w:r>
        <w:proofErr w:type="spellStart"/>
        <w:r>
          <w:t>Libešov</w:t>
        </w:r>
        <w:proofErr w:type="spellEnd"/>
        <w:r>
          <w:t xml:space="preserve"> na jihozápadním okraji řešeného území, odkud teče v korytě upraveném jako meliorační strouha mezi poli a před Červeným pak úzkým mělkým údolím s lučními porosty. Na konci Chlumu protéká </w:t>
        </w:r>
        <w:proofErr w:type="spellStart"/>
        <w:r>
          <w:t>Musík</w:t>
        </w:r>
        <w:proofErr w:type="spellEnd"/>
        <w:r>
          <w:t xml:space="preserve"> </w:t>
        </w:r>
        <w:proofErr w:type="spellStart"/>
        <w:r>
          <w:t>Vrahovským</w:t>
        </w:r>
        <w:proofErr w:type="spellEnd"/>
        <w:r>
          <w:t xml:space="preserve"> rybníkem, kde se do něj zprava vlévá krátká bezejmenná vodoteč, která pramení  na široké svahové louce východně od Chlumu a v úzkém mělkém údolíčku protéká na jeho začátku třemi zrušenými a na jeho konci dvěma existujícími malými rybníčky. Před Pazdernami se do </w:t>
        </w:r>
        <w:proofErr w:type="spellStart"/>
        <w:r>
          <w:t>Musíka</w:t>
        </w:r>
        <w:proofErr w:type="spellEnd"/>
        <w:r>
          <w:t xml:space="preserve"> zprava vlévá krátká bezejmenná vodoteč, která vytéká z malého rybníka jižně od Nové Vsi. V Pazdernách se do </w:t>
        </w:r>
        <w:proofErr w:type="spellStart"/>
        <w:r>
          <w:t>Musíku</w:t>
        </w:r>
        <w:proofErr w:type="spellEnd"/>
        <w:r>
          <w:t xml:space="preserve"> zleva vlévá </w:t>
        </w:r>
        <w:proofErr w:type="spellStart"/>
        <w:r>
          <w:t>Křepenický</w:t>
        </w:r>
        <w:proofErr w:type="spellEnd"/>
        <w:r>
          <w:t xml:space="preserve"> potok, který vytéká z rybníka </w:t>
        </w:r>
        <w:proofErr w:type="spellStart"/>
        <w:r>
          <w:t>Návesník</w:t>
        </w:r>
        <w:proofErr w:type="spellEnd"/>
        <w:r>
          <w:t xml:space="preserve"> v Křepenicích, pod obcí před východním okrajem řešeného území, protéká rybníkem Nepřízeň a v řešeném území severně od Nalžovic protéká rybníkem Hajný. Na konci Pazderen protéká </w:t>
        </w:r>
        <w:proofErr w:type="spellStart"/>
        <w:r>
          <w:t>Musík</w:t>
        </w:r>
        <w:proofErr w:type="spellEnd"/>
        <w:r>
          <w:t xml:space="preserve"> malým bezejmenným rybníkem. Za Pazdernami </w:t>
        </w:r>
        <w:proofErr w:type="spellStart"/>
        <w:r>
          <w:t>Musík</w:t>
        </w:r>
        <w:proofErr w:type="spellEnd"/>
        <w:r>
          <w:t xml:space="preserve"> vtéká do prudce klesajícího úzkého zalesněného údolí, kterým ústí do Vltavy. Poslední dva km toku </w:t>
        </w:r>
        <w:proofErr w:type="spellStart"/>
        <w:r>
          <w:t>Musíka</w:t>
        </w:r>
        <w:proofErr w:type="spellEnd"/>
        <w:r>
          <w:t xml:space="preserve"> jsou dnes v zátopě vodní nádrže Slapy.</w:t>
        </w:r>
      </w:ins>
    </w:p>
    <w:p w14:paraId="02ABA45A" w14:textId="77777777" w:rsidR="00F25013" w:rsidRDefault="00F25013" w:rsidP="00F25013">
      <w:pPr>
        <w:pStyle w:val="0Calibrizakladnitext"/>
        <w:rPr>
          <w:ins w:id="229" w:author="uzivatel" w:date="2024-01-22T11:02:00Z"/>
        </w:rPr>
      </w:pPr>
      <w:ins w:id="230" w:author="uzivatel" w:date="2024-01-22T11:02:00Z">
        <w:r>
          <w:t xml:space="preserve">Nejvýchodnější okraj řešeného území v okolí samoty Račany je odvodňována drobnou nestálou vodotečí vytékající z malého rybníčku u samoty, která se za východní hranicí řešeného území v Radíči vlévá do potoka </w:t>
        </w:r>
        <w:proofErr w:type="spellStart"/>
        <w:r>
          <w:t>Musík</w:t>
        </w:r>
        <w:proofErr w:type="spellEnd"/>
        <w:r>
          <w:t>, který je přítokem Vltavy a v daném úseku má samostatné ČHP 1 - 08 - 05 - 069.</w:t>
        </w:r>
      </w:ins>
    </w:p>
    <w:p w14:paraId="0DCCD017" w14:textId="77777777" w:rsidR="00F25013" w:rsidRDefault="00F25013" w:rsidP="00F25013">
      <w:pPr>
        <w:pStyle w:val="0Calibrizakladnitext"/>
        <w:rPr>
          <w:ins w:id="231" w:author="uzivatel" w:date="2024-01-22T11:02:00Z"/>
        </w:rPr>
      </w:pPr>
      <w:ins w:id="232" w:author="uzivatel" w:date="2024-01-22T11:02:00Z">
        <w:r>
          <w:t>Na západním okraji Nalžovic je malý bezodtoký rybník Dvořiště.</w:t>
        </w:r>
      </w:ins>
    </w:p>
    <w:p w14:paraId="0EFEEB0B" w14:textId="41B2ADCF" w:rsidR="00F25013" w:rsidRDefault="00F25013" w:rsidP="00F25013">
      <w:pPr>
        <w:pStyle w:val="0Calibrizakladnitext"/>
        <w:rPr>
          <w:ins w:id="233" w:author="uzivatel" w:date="2024-01-22T11:02:00Z"/>
        </w:rPr>
      </w:pPr>
      <w:ins w:id="234" w:author="uzivatel" w:date="2024-01-22T11:02:00Z">
        <w:r>
          <w:t xml:space="preserve">V údolí </w:t>
        </w:r>
        <w:proofErr w:type="spellStart"/>
        <w:r>
          <w:t>Musíka</w:t>
        </w:r>
        <w:proofErr w:type="spellEnd"/>
        <w:r>
          <w:t xml:space="preserve"> pod Červeným, v prameništi bezejmenné vodoteče východně od Chlumu, na louce východně od Nové Vsi, v údolí </w:t>
        </w:r>
        <w:proofErr w:type="spellStart"/>
        <w:r>
          <w:t>Křepenického</w:t>
        </w:r>
        <w:proofErr w:type="spellEnd"/>
        <w:r>
          <w:t xml:space="preserve"> potoka před Pazdernami, v louce u samoty </w:t>
        </w:r>
        <w:proofErr w:type="spellStart"/>
        <w:r>
          <w:t>Baňov</w:t>
        </w:r>
        <w:proofErr w:type="spellEnd"/>
        <w:r>
          <w:t xml:space="preserve">, na jižním okraji </w:t>
        </w:r>
        <w:proofErr w:type="spellStart"/>
        <w:r>
          <w:t>Nalžovického</w:t>
        </w:r>
        <w:proofErr w:type="spellEnd"/>
        <w:r>
          <w:t xml:space="preserve"> </w:t>
        </w:r>
        <w:proofErr w:type="spellStart"/>
        <w:r>
          <w:t>Podhájí</w:t>
        </w:r>
        <w:proofErr w:type="spellEnd"/>
        <w:r>
          <w:t xml:space="preserve"> a v louce jihovýchodně od Zadní Hluboké jsou vodárensky</w:t>
        </w:r>
        <w:r w:rsidR="007A78A9">
          <w:t xml:space="preserve"> využívané studny.</w:t>
        </w:r>
      </w:ins>
    </w:p>
    <w:p w14:paraId="5F44EAB9" w14:textId="07CDB760" w:rsidR="00F25013" w:rsidRDefault="00F25013" w:rsidP="004A7A83">
      <w:pPr>
        <w:pStyle w:val="0CalibriNadpis3"/>
        <w:rPr>
          <w:ins w:id="235" w:author="uzivatel" w:date="2024-01-22T11:02:00Z"/>
        </w:rPr>
      </w:pPr>
      <w:ins w:id="236" w:author="uzivatel" w:date="2024-01-22T11:02:00Z">
        <w:r>
          <w:t xml:space="preserve"> Geomorfologie a geologie</w:t>
        </w:r>
      </w:ins>
    </w:p>
    <w:p w14:paraId="71ED9E1C" w14:textId="77777777" w:rsidR="00F25013" w:rsidRDefault="00F25013" w:rsidP="00F25013">
      <w:pPr>
        <w:pStyle w:val="0Calibrizakladnitext"/>
        <w:rPr>
          <w:ins w:id="237" w:author="uzivatel" w:date="2024-01-22T11:02:00Z"/>
        </w:rPr>
      </w:pPr>
      <w:ins w:id="238" w:author="uzivatel" w:date="2024-01-22T11:02:00Z">
        <w:r>
          <w:t xml:space="preserve">Řešené území náleží z geomorfologického hlediska do provincie Česká vysočina, </w:t>
        </w:r>
        <w:proofErr w:type="spellStart"/>
        <w:r>
          <w:t>subprovincie</w:t>
        </w:r>
        <w:proofErr w:type="spellEnd"/>
        <w:r>
          <w:t xml:space="preserve"> Českomoravská soustava, oblasti Středočeská pahorkatina, celku Benešovská pahorkatina, </w:t>
        </w:r>
        <w:proofErr w:type="spellStart"/>
        <w:r>
          <w:t>podcelku</w:t>
        </w:r>
        <w:proofErr w:type="spellEnd"/>
        <w:r>
          <w:t xml:space="preserve"> Březnická pahorkatina, okrsku Sedlčanská pahorkatina.</w:t>
        </w:r>
      </w:ins>
    </w:p>
    <w:p w14:paraId="43D78F62" w14:textId="77777777" w:rsidR="00F25013" w:rsidRDefault="00F25013" w:rsidP="00F25013">
      <w:pPr>
        <w:pStyle w:val="0Calibrizakladnitext"/>
        <w:rPr>
          <w:ins w:id="239" w:author="uzivatel" w:date="2024-01-22T11:02:00Z"/>
        </w:rPr>
      </w:pPr>
      <w:ins w:id="240" w:author="uzivatel" w:date="2024-01-22T11:02:00Z">
        <w:r>
          <w:t xml:space="preserve">V jižní části řešeného území je Sedlčanská pahorkatina geologicky tvořena granitoidy českého plutonu sedlčanského typu. Východní část severní poloviny území je tvořena prvohorními </w:t>
        </w:r>
        <w:proofErr w:type="spellStart"/>
        <w:r>
          <w:t>fylitickými</w:t>
        </w:r>
        <w:proofErr w:type="spellEnd"/>
        <w:r>
          <w:t xml:space="preserve"> břidlicemi </w:t>
        </w:r>
        <w:proofErr w:type="spellStart"/>
        <w:r>
          <w:t>spilitové</w:t>
        </w:r>
        <w:proofErr w:type="spellEnd"/>
        <w:r>
          <w:t xml:space="preserve"> série. Západní část severní poloviny území je tvořena prvohorními amfibolity Jílovského pásma. Členitý reliéf je zvýrazněn erozní </w:t>
        </w:r>
        <w:proofErr w:type="spellStart"/>
        <w:r>
          <w:t>denundací</w:t>
        </w:r>
        <w:proofErr w:type="spellEnd"/>
        <w:r>
          <w:t xml:space="preserve"> </w:t>
        </w:r>
        <w:proofErr w:type="spellStart"/>
        <w:r>
          <w:t>Musíka</w:t>
        </w:r>
        <w:proofErr w:type="spellEnd"/>
        <w:r>
          <w:t xml:space="preserve"> a jeho přítoků, na severu pak hluboce zaříznutým údolím Vltavy. </w:t>
        </w:r>
      </w:ins>
    </w:p>
    <w:p w14:paraId="243B4D3E" w14:textId="0328579F" w:rsidR="00F25013" w:rsidRDefault="00F25013" w:rsidP="00F25013">
      <w:pPr>
        <w:pStyle w:val="0Calibrizakladnitext"/>
        <w:rPr>
          <w:ins w:id="241" w:author="uzivatel" w:date="2024-01-22T11:02:00Z"/>
        </w:rPr>
      </w:pPr>
      <w:ins w:id="242" w:author="uzivatel" w:date="2024-01-22T11:02:00Z">
        <w:r>
          <w:t xml:space="preserve">Na severu řešeného území se v lese pod vrchem Hradiště nachází poddolované území – staré důlní dílo vedené v registru Geofondu pod označením 2028 </w:t>
        </w:r>
        <w:proofErr w:type="spellStart"/>
        <w:r>
          <w:t>Nalžovické</w:t>
        </w:r>
        <w:proofErr w:type="spellEnd"/>
        <w:r>
          <w:t xml:space="preserve"> </w:t>
        </w:r>
        <w:proofErr w:type="spellStart"/>
        <w:r>
          <w:t>Podhájí</w:t>
        </w:r>
        <w:proofErr w:type="spellEnd"/>
        <w:r>
          <w:t>-Oboz, které je jako bod zakresleno v mapě 1:50 000 na listu 12-44 Týnec nad Sázavou. Jde o p</w:t>
        </w:r>
        <w:r w:rsidR="007A78A9">
          <w:t>ovrchové stopy po těžbě kamene.</w:t>
        </w:r>
      </w:ins>
    </w:p>
    <w:p w14:paraId="658DB0FE" w14:textId="301796A4" w:rsidR="00F25013" w:rsidRDefault="00F25013" w:rsidP="004A7A83">
      <w:pPr>
        <w:pStyle w:val="0CalibriNadpis3"/>
        <w:rPr>
          <w:ins w:id="243" w:author="uzivatel" w:date="2024-01-22T11:02:00Z"/>
        </w:rPr>
      </w:pPr>
      <w:ins w:id="244" w:author="uzivatel" w:date="2024-01-22T11:02:00Z">
        <w:r>
          <w:t>Pedologie</w:t>
        </w:r>
      </w:ins>
    </w:p>
    <w:p w14:paraId="07CC007B" w14:textId="77777777" w:rsidR="00F25013" w:rsidRDefault="00F25013" w:rsidP="00F25013">
      <w:pPr>
        <w:pStyle w:val="0Calibrizakladnitext"/>
        <w:rPr>
          <w:ins w:id="245" w:author="uzivatel" w:date="2024-01-22T11:02:00Z"/>
        </w:rPr>
      </w:pPr>
      <w:ins w:id="246" w:author="uzivatel" w:date="2024-01-22T11:02:00Z">
        <w:r>
          <w:t xml:space="preserve">V údolí vodotečí se nacházejí </w:t>
        </w:r>
        <w:proofErr w:type="spellStart"/>
        <w:r>
          <w:t>glejové</w:t>
        </w:r>
        <w:proofErr w:type="spellEnd"/>
        <w:r>
          <w:t xml:space="preserve"> </w:t>
        </w:r>
        <w:proofErr w:type="spellStart"/>
        <w:r>
          <w:t>zrašelinělé</w:t>
        </w:r>
        <w:proofErr w:type="spellEnd"/>
        <w:r>
          <w:t xml:space="preserve"> půdy a na prameništích </w:t>
        </w:r>
        <w:proofErr w:type="spellStart"/>
        <w:r>
          <w:t>glejové</w:t>
        </w:r>
        <w:proofErr w:type="spellEnd"/>
        <w:r>
          <w:t xml:space="preserve"> </w:t>
        </w:r>
        <w:proofErr w:type="spellStart"/>
        <w:r>
          <w:t>zbažinělé</w:t>
        </w:r>
        <w:proofErr w:type="spellEnd"/>
        <w:r>
          <w:t xml:space="preserve"> půdy. Na údolních stráních, planinách a návrších jižní části řešeného území jsou hnědé půdy, kyselé hnědé půdy a hnědé </w:t>
        </w:r>
        <w:proofErr w:type="spellStart"/>
        <w:r>
          <w:t>oglejené</w:t>
        </w:r>
        <w:proofErr w:type="spellEnd"/>
        <w:r>
          <w:t xml:space="preserve"> půdy na žule. Na skalních výchozech jsou mělké hnědé půdy. V severní části území jsou hnědé půdy na břidlicích. V údolí Vltavy též hnědé půdy na píscích. S výjimkou údolí </w:t>
        </w:r>
        <w:proofErr w:type="spellStart"/>
        <w:r>
          <w:t>Křepenického</w:t>
        </w:r>
        <w:proofErr w:type="spellEnd"/>
        <w:r>
          <w:t xml:space="preserve"> potoka a potoka </w:t>
        </w:r>
        <w:proofErr w:type="spellStart"/>
        <w:r>
          <w:t>Musík</w:t>
        </w:r>
        <w:proofErr w:type="spellEnd"/>
        <w:r>
          <w:t xml:space="preserve"> jsou zemědělské půdy řešeného území v pásmu acidofilních doubrav a jsou řazeny do bramborářské oblasti Z 2 - s nadprůměrnými podmínkami pro pěstování brambor a průměrnými až slabě podprůměrnými podmínkami pro pěstování obilnin, krmných plodin a řepky. Výrobní typ bramborářsko-obilnářský.</w:t>
        </w:r>
      </w:ins>
    </w:p>
    <w:p w14:paraId="4E60FEAA" w14:textId="0B9868BE" w:rsidR="00F25013" w:rsidRDefault="00F25013" w:rsidP="00F25013">
      <w:pPr>
        <w:pStyle w:val="0Calibrizakladnitext"/>
        <w:rPr>
          <w:ins w:id="247" w:author="uzivatel" w:date="2024-01-22T11:02:00Z"/>
        </w:rPr>
      </w:pPr>
      <w:ins w:id="248" w:author="uzivatel" w:date="2024-01-22T11:02:00Z">
        <w:r>
          <w:t xml:space="preserve">V řešeném území převažují půdy horších bonit. Jde tedy o oblast </w:t>
        </w:r>
        <w:r w:rsidR="007A78A9">
          <w:t>méně úrodných zemědělských půd.</w:t>
        </w:r>
      </w:ins>
    </w:p>
    <w:p w14:paraId="4E51C84D" w14:textId="5D4386A5" w:rsidR="00F25013" w:rsidRDefault="00F25013" w:rsidP="004A7A83">
      <w:pPr>
        <w:pStyle w:val="0CalibriNadpis3"/>
        <w:rPr>
          <w:ins w:id="249" w:author="uzivatel" w:date="2024-01-22T11:02:00Z"/>
        </w:rPr>
      </w:pPr>
      <w:ins w:id="250" w:author="uzivatel" w:date="2024-01-22T11:02:00Z">
        <w:r>
          <w:t>Původní přirozená společenstva</w:t>
        </w:r>
      </w:ins>
    </w:p>
    <w:p w14:paraId="26871408" w14:textId="1B22157C" w:rsidR="00F25013" w:rsidRDefault="00F25013" w:rsidP="00F25013">
      <w:pPr>
        <w:pStyle w:val="0Calibrizakladnitext"/>
        <w:rPr>
          <w:ins w:id="251" w:author="uzivatel" w:date="2024-01-22T11:02:00Z"/>
        </w:rPr>
      </w:pPr>
      <w:ins w:id="252" w:author="uzivatel" w:date="2024-01-22T11:02:00Z">
        <w:r>
          <w:t xml:space="preserve">Na daném území jde o společenstvo olšin - svaz </w:t>
        </w:r>
        <w:proofErr w:type="spellStart"/>
        <w:r>
          <w:t>Alno-Padion</w:t>
        </w:r>
        <w:proofErr w:type="spellEnd"/>
        <w:r>
          <w:t xml:space="preserve">, jež je ; společenstvem údolí potoka </w:t>
        </w:r>
        <w:proofErr w:type="spellStart"/>
        <w:r>
          <w:t>Musík</w:t>
        </w:r>
        <w:proofErr w:type="spellEnd"/>
        <w:r>
          <w:t xml:space="preserve"> a jeho přítoků v jižní části řešeného území, jehož porosty se zbytkově dochovaly na prameništích a v břehových porostech vodotečí, o společenstvo acidofilních doubrav - svaz </w:t>
        </w:r>
        <w:proofErr w:type="spellStart"/>
        <w:r>
          <w:t>Quercion</w:t>
        </w:r>
        <w:proofErr w:type="spellEnd"/>
        <w:r>
          <w:t xml:space="preserve"> </w:t>
        </w:r>
        <w:proofErr w:type="spellStart"/>
        <w:r>
          <w:t>robori-petraeae</w:t>
        </w:r>
        <w:proofErr w:type="spellEnd"/>
        <w:r>
          <w:t xml:space="preserve">, který představuje hlavní rekonstrukční společenstvo řešeného území zachované v porostech skalních výchozů, svahových remízků a lesních lemů, o společenstvo </w:t>
        </w:r>
        <w:proofErr w:type="spellStart"/>
        <w:r>
          <w:t>dubohabrových</w:t>
        </w:r>
        <w:proofErr w:type="spellEnd"/>
        <w:r>
          <w:t xml:space="preserve"> hájů - svaz </w:t>
        </w:r>
        <w:proofErr w:type="spellStart"/>
        <w:r>
          <w:t>Carpinion</w:t>
        </w:r>
        <w:proofErr w:type="spellEnd"/>
        <w:r>
          <w:t xml:space="preserve"> </w:t>
        </w:r>
        <w:proofErr w:type="spellStart"/>
        <w:r>
          <w:t>betuli</w:t>
        </w:r>
        <w:proofErr w:type="spellEnd"/>
        <w:r>
          <w:t xml:space="preserve">, které je částečně dochovaným </w:t>
        </w:r>
        <w:r>
          <w:lastRenderedPageBreak/>
          <w:t xml:space="preserve">společenstvem lesů údolních strání Vltavy a severní části toku potoka </w:t>
        </w:r>
        <w:proofErr w:type="spellStart"/>
        <w:r>
          <w:t>Musík</w:t>
        </w:r>
        <w:proofErr w:type="spellEnd"/>
        <w:r>
          <w:t xml:space="preserve">, o společenstvo suťových lesů zachované v lokalitě Tisová v údolí Vltavy na severním svahu vrchu </w:t>
        </w:r>
        <w:proofErr w:type="spellStart"/>
        <w:r>
          <w:t>Drbákov</w:t>
        </w:r>
        <w:proofErr w:type="spellEnd"/>
        <w:r>
          <w:t xml:space="preserve"> a o společenstvo </w:t>
        </w:r>
        <w:proofErr w:type="spellStart"/>
        <w:r>
          <w:t>šípakových</w:t>
        </w:r>
        <w:proofErr w:type="spellEnd"/>
        <w:r>
          <w:t xml:space="preserve"> doubrav a skalních lesostepí - svazy </w:t>
        </w:r>
        <w:proofErr w:type="spellStart"/>
        <w:r>
          <w:t>Eu-quercion</w:t>
        </w:r>
        <w:proofErr w:type="spellEnd"/>
        <w:r>
          <w:t xml:space="preserve"> </w:t>
        </w:r>
        <w:proofErr w:type="spellStart"/>
        <w:r>
          <w:t>pubescentis</w:t>
        </w:r>
        <w:proofErr w:type="spellEnd"/>
        <w:r>
          <w:t xml:space="preserve">, </w:t>
        </w:r>
        <w:proofErr w:type="spellStart"/>
        <w:r>
          <w:t>Brometalia</w:t>
        </w:r>
        <w:proofErr w:type="spellEnd"/>
        <w:r>
          <w:t xml:space="preserve"> a </w:t>
        </w:r>
        <w:proofErr w:type="spellStart"/>
        <w:r>
          <w:t>Festucetalia</w:t>
        </w:r>
        <w:proofErr w:type="spellEnd"/>
        <w:r>
          <w:t xml:space="preserve"> </w:t>
        </w:r>
        <w:proofErr w:type="spellStart"/>
        <w:r>
          <w:t>vallesiaceae</w:t>
        </w:r>
        <w:proofErr w:type="spellEnd"/>
        <w:r>
          <w:t>, jejichž porosty se zachovaly na strmém vltavském bře</w:t>
        </w:r>
        <w:r w:rsidR="007A78A9">
          <w:t>hu v oblasti Albertových skal .</w:t>
        </w:r>
      </w:ins>
    </w:p>
    <w:p w14:paraId="6974515A" w14:textId="2623FF96" w:rsidR="00F25013" w:rsidRDefault="00F25013" w:rsidP="004A7A83">
      <w:pPr>
        <w:pStyle w:val="0CalibriNadpis3"/>
        <w:rPr>
          <w:ins w:id="253" w:author="uzivatel" w:date="2024-01-22T11:02:00Z"/>
        </w:rPr>
      </w:pPr>
      <w:ins w:id="254" w:author="uzivatel" w:date="2024-01-22T11:02:00Z">
        <w:r>
          <w:t>Biogeografické členění</w:t>
        </w:r>
      </w:ins>
    </w:p>
    <w:p w14:paraId="2E61D79E" w14:textId="77777777" w:rsidR="00F25013" w:rsidRDefault="00F25013" w:rsidP="00F25013">
      <w:pPr>
        <w:pStyle w:val="0Calibrizakladnitext"/>
        <w:rPr>
          <w:ins w:id="255" w:author="uzivatel" w:date="2024-01-22T11:02:00Z"/>
        </w:rPr>
      </w:pPr>
      <w:ins w:id="256" w:author="uzivatel" w:date="2024-01-22T11:02:00Z">
        <w:r>
          <w:t>Řešené území leží na rozhraní 2. a 3. vegetačního stupně. Vyšší jihovýchodní část území leží již jednoznačně v pásmu 3. vegetačního stupně.</w:t>
        </w:r>
      </w:ins>
    </w:p>
    <w:p w14:paraId="7A998DC7" w14:textId="77777777" w:rsidR="00F25013" w:rsidRDefault="00F25013" w:rsidP="00F25013">
      <w:pPr>
        <w:pStyle w:val="0Calibrizakladnitext"/>
        <w:rPr>
          <w:ins w:id="257" w:author="uzivatel" w:date="2024-01-22T11:02:00Z"/>
        </w:rPr>
      </w:pPr>
      <w:ins w:id="258" w:author="uzivatel" w:date="2024-01-22T11:02:00Z">
        <w:r>
          <w:t xml:space="preserve">Z fytogeografického hlediska patří řešené území do fytogeografické oblasti </w:t>
        </w:r>
        <w:proofErr w:type="spellStart"/>
        <w:r>
          <w:t>mezofytikum</w:t>
        </w:r>
        <w:proofErr w:type="spellEnd"/>
        <w:r>
          <w:t xml:space="preserve"> - M (</w:t>
        </w:r>
        <w:proofErr w:type="spellStart"/>
        <w:r>
          <w:t>Mesophyticum</w:t>
        </w:r>
        <w:proofErr w:type="spellEnd"/>
        <w:r>
          <w:t xml:space="preserve">). Přináleží fytogeografickému obvodu Českomoravské </w:t>
        </w:r>
        <w:proofErr w:type="spellStart"/>
        <w:r>
          <w:t>mezofytikum</w:t>
        </w:r>
        <w:proofErr w:type="spellEnd"/>
        <w:r>
          <w:t xml:space="preserve"> - </w:t>
        </w:r>
        <w:proofErr w:type="spellStart"/>
        <w:r>
          <w:t>Českomor</w:t>
        </w:r>
        <w:proofErr w:type="spellEnd"/>
        <w:r>
          <w:t>. M (</w:t>
        </w:r>
        <w:proofErr w:type="spellStart"/>
        <w:r>
          <w:t>Mesophyticum</w:t>
        </w:r>
        <w:proofErr w:type="spellEnd"/>
        <w:r>
          <w:t xml:space="preserve"> </w:t>
        </w:r>
        <w:proofErr w:type="spellStart"/>
        <w:r>
          <w:t>Massivi</w:t>
        </w:r>
        <w:proofErr w:type="spellEnd"/>
        <w:r>
          <w:t xml:space="preserve"> </w:t>
        </w:r>
        <w:proofErr w:type="spellStart"/>
        <w:r>
          <w:t>bohemici</w:t>
        </w:r>
        <w:proofErr w:type="spellEnd"/>
        <w:r>
          <w:t xml:space="preserve">), </w:t>
        </w:r>
        <w:proofErr w:type="spellStart"/>
        <w:r>
          <w:t>podobvodu</w:t>
        </w:r>
        <w:proofErr w:type="spellEnd"/>
        <w:r>
          <w:t xml:space="preserve"> 41. Střední Povltaví.</w:t>
        </w:r>
      </w:ins>
    </w:p>
    <w:p w14:paraId="6FE11323" w14:textId="77777777" w:rsidR="00F25013" w:rsidRDefault="00F25013" w:rsidP="00F25013">
      <w:pPr>
        <w:pStyle w:val="0Calibrizakladnitext"/>
        <w:rPr>
          <w:ins w:id="259" w:author="uzivatel" w:date="2024-01-22T11:02:00Z"/>
        </w:rPr>
      </w:pPr>
      <w:ins w:id="260" w:author="uzivatel" w:date="2024-01-22T11:02:00Z">
        <w:r>
          <w:t xml:space="preserve">Dle nejnovějšího biogeografického členění území České republiky (Culek 1994) je řešené území v provincii České, v části 1. </w:t>
        </w:r>
        <w:proofErr w:type="spellStart"/>
        <w:r>
          <w:t>podprovincii</w:t>
        </w:r>
        <w:proofErr w:type="spellEnd"/>
        <w:r>
          <w:t xml:space="preserve"> Hercynská, v </w:t>
        </w:r>
        <w:proofErr w:type="spellStart"/>
        <w:r>
          <w:t>bioregionu</w:t>
        </w:r>
        <w:proofErr w:type="spellEnd"/>
        <w:r>
          <w:t xml:space="preserve"> 1.20 Slapský.</w:t>
        </w:r>
      </w:ins>
    </w:p>
    <w:p w14:paraId="51D56762" w14:textId="462696F9" w:rsidR="00F25013" w:rsidRDefault="00F25013" w:rsidP="007A78A9">
      <w:pPr>
        <w:pStyle w:val="0Calibrizakladnitext"/>
        <w:rPr>
          <w:ins w:id="261" w:author="uzivatel" w:date="2024-01-22T11:02:00Z"/>
        </w:rPr>
      </w:pPr>
      <w:ins w:id="262" w:author="uzivatel" w:date="2024-01-22T11:02:00Z">
        <w:r>
          <w:t xml:space="preserve">Dle staršího biogeografického členění území ČR na </w:t>
        </w:r>
        <w:proofErr w:type="spellStart"/>
        <w:r>
          <w:t>sosiekoregiony</w:t>
        </w:r>
        <w:proofErr w:type="spellEnd"/>
        <w:r>
          <w:t xml:space="preserve">  spadá řešené území do </w:t>
        </w:r>
        <w:proofErr w:type="spellStart"/>
        <w:r>
          <w:t>sosiekoregionu</w:t>
        </w:r>
        <w:proofErr w:type="spellEnd"/>
        <w:r w:rsidR="007A78A9">
          <w:t xml:space="preserve"> II.19 Středočeská pahorkatina.</w:t>
        </w:r>
      </w:ins>
    </w:p>
    <w:p w14:paraId="2722AD9D" w14:textId="24B62492" w:rsidR="00F25013" w:rsidRDefault="00F25013" w:rsidP="004A7A83">
      <w:pPr>
        <w:pStyle w:val="0CalibriNadpis2"/>
        <w:rPr>
          <w:ins w:id="263" w:author="uzivatel" w:date="2024-01-22T11:02:00Z"/>
        </w:rPr>
      </w:pPr>
      <w:bookmarkStart w:id="264" w:name="_Toc160784256"/>
      <w:ins w:id="265" w:author="uzivatel" w:date="2024-01-22T11:02:00Z">
        <w:r>
          <w:t>ÚZEMNÍ SYSTÉM EKOLOGICKÉ STABILITY</w:t>
        </w:r>
        <w:bookmarkEnd w:id="264"/>
      </w:ins>
    </w:p>
    <w:p w14:paraId="786B18AE" w14:textId="77777777" w:rsidR="00F25013" w:rsidRDefault="00F25013" w:rsidP="00F25013">
      <w:pPr>
        <w:pStyle w:val="0Calibrizakladnitext"/>
        <w:rPr>
          <w:ins w:id="266" w:author="uzivatel" w:date="2024-01-22T11:02:00Z"/>
        </w:rPr>
      </w:pPr>
      <w:ins w:id="267" w:author="uzivatel" w:date="2024-01-22T11:02:00Z">
        <w:r>
          <w:t>V území jsou vymezeny prvky skladebné části ÚSES. Skladebné části ÚSES jsou lokalizovány v souladu s ÚAP a ZÚR Středočeského kraje. Prvky ÚSES jsou navrženy se snahou o bezkolizní průběh s nadějí na plnou funkčnost v budoucnosti.</w:t>
        </w:r>
      </w:ins>
    </w:p>
    <w:p w14:paraId="3F9EB157" w14:textId="77777777" w:rsidR="00F25013" w:rsidRDefault="00F25013" w:rsidP="00F25013">
      <w:pPr>
        <w:pStyle w:val="0Calibrizakladnitext"/>
        <w:rPr>
          <w:ins w:id="268" w:author="uzivatel" w:date="2024-01-22T11:02:00Z"/>
        </w:rPr>
      </w:pPr>
      <w:ins w:id="269" w:author="uzivatel" w:date="2024-01-22T11:02:00Z">
        <w:r>
          <w:t xml:space="preserve">Cílovým stavem prvků ÚSES, jsou přirozená společenstva což v daném území, jsou především lesní porosty, dle mapy potenciální přirozené vegetace 7 – </w:t>
        </w:r>
        <w:proofErr w:type="spellStart"/>
        <w:r>
          <w:t>Černýšová</w:t>
        </w:r>
        <w:proofErr w:type="spellEnd"/>
        <w:r>
          <w:t xml:space="preserve"> </w:t>
        </w:r>
        <w:proofErr w:type="spellStart"/>
        <w:r>
          <w:t>dubohabřina</w:t>
        </w:r>
        <w:proofErr w:type="spellEnd"/>
        <w:r>
          <w:t xml:space="preserve"> (</w:t>
        </w:r>
        <w:proofErr w:type="spellStart"/>
        <w:r>
          <w:t>Melampyro</w:t>
        </w:r>
        <w:proofErr w:type="spellEnd"/>
        <w:r>
          <w:t xml:space="preserve"> </w:t>
        </w:r>
        <w:proofErr w:type="spellStart"/>
        <w:r>
          <w:t>nemorosi-Carpinetum</w:t>
        </w:r>
        <w:proofErr w:type="spellEnd"/>
        <w:r>
          <w:t xml:space="preserve">) v údolích vodních toků, na ostatním území pak 36 – </w:t>
        </w:r>
        <w:proofErr w:type="spellStart"/>
        <w:r>
          <w:t>Biková</w:t>
        </w:r>
        <w:proofErr w:type="spellEnd"/>
        <w:r>
          <w:t xml:space="preserve"> a/nebo jedlová doubrava (</w:t>
        </w:r>
        <w:proofErr w:type="spellStart"/>
        <w:r>
          <w:t>Luzulo</w:t>
        </w:r>
        <w:proofErr w:type="spellEnd"/>
        <w:r>
          <w:t xml:space="preserve"> </w:t>
        </w:r>
        <w:proofErr w:type="spellStart"/>
        <w:r>
          <w:t>albidae-Quercetum</w:t>
        </w:r>
        <w:proofErr w:type="spellEnd"/>
        <w:r>
          <w:t xml:space="preserve"> </w:t>
        </w:r>
        <w:proofErr w:type="spellStart"/>
        <w:r>
          <w:t>petraeae</w:t>
        </w:r>
        <w:proofErr w:type="spellEnd"/>
        <w:r>
          <w:t xml:space="preserve">, </w:t>
        </w:r>
        <w:proofErr w:type="spellStart"/>
        <w:r>
          <w:t>Abieti-Quercetum</w:t>
        </w:r>
        <w:proofErr w:type="spellEnd"/>
        <w:r>
          <w:t xml:space="preserve">).  </w:t>
        </w:r>
      </w:ins>
    </w:p>
    <w:p w14:paraId="74107304" w14:textId="6E3D4903" w:rsidR="00F25013" w:rsidRDefault="00536C3B" w:rsidP="004A7A83">
      <w:pPr>
        <w:pStyle w:val="0CalibriNadpis3"/>
        <w:rPr>
          <w:ins w:id="270" w:author="uzivatel" w:date="2024-01-22T11:02:00Z"/>
        </w:rPr>
      </w:pPr>
      <w:ins w:id="271" w:author="uzivatel" w:date="2024-01-22T11:02:00Z">
        <w:r>
          <w:t>Skladebné části ÚSES:</w:t>
        </w:r>
      </w:ins>
    </w:p>
    <w:p w14:paraId="36196800" w14:textId="77777777" w:rsidR="00F25013" w:rsidRDefault="00F25013" w:rsidP="004A7A83">
      <w:pPr>
        <w:pStyle w:val="0CalibriNadpis4"/>
        <w:rPr>
          <w:ins w:id="272" w:author="uzivatel" w:date="2024-01-22T11:02:00Z"/>
        </w:rPr>
      </w:pPr>
      <w:ins w:id="273" w:author="uzivatel" w:date="2024-01-22T11:02:00Z">
        <w:r>
          <w:t>Nadregionální hierarchie</w:t>
        </w:r>
      </w:ins>
    </w:p>
    <w:p w14:paraId="07B7921C" w14:textId="01C94C4C" w:rsidR="00F25013" w:rsidRPr="00800D58" w:rsidRDefault="00F25013" w:rsidP="00F25013">
      <w:pPr>
        <w:pStyle w:val="0Calibrizakladnitext"/>
        <w:rPr>
          <w:ins w:id="274" w:author="uzivatel" w:date="2024-01-22T11:02:00Z"/>
        </w:rPr>
      </w:pPr>
      <w:ins w:id="275" w:author="uzivatel" w:date="2024-01-22T11:02:00Z">
        <w:r w:rsidRPr="00800D58">
          <w:t xml:space="preserve">Nadregionální biokoridor </w:t>
        </w:r>
      </w:ins>
      <w:ins w:id="276" w:author="uzivatel" w:date="2024-01-22T14:57:00Z">
        <w:r w:rsidR="00AA108A" w:rsidRPr="00800D58">
          <w:rPr>
            <w:lang w:val="cs-CZ"/>
          </w:rPr>
          <w:t>NRBK.</w:t>
        </w:r>
      </w:ins>
      <w:ins w:id="277" w:author="uzivatel" w:date="2024-01-22T11:02:00Z">
        <w:r w:rsidRPr="00800D58">
          <w:t>K 60 Štěchovice – Hlubocká obora osa vodní a osa mezofilní hájová.</w:t>
        </w:r>
      </w:ins>
    </w:p>
    <w:p w14:paraId="286CE1F0" w14:textId="59391DC9" w:rsidR="00F25013" w:rsidRPr="00800D58" w:rsidRDefault="00AA108A" w:rsidP="00F25013">
      <w:pPr>
        <w:pStyle w:val="0Calibrizakladnitext"/>
        <w:rPr>
          <w:ins w:id="278" w:author="uzivatel" w:date="2024-01-22T11:02:00Z"/>
        </w:rPr>
      </w:pPr>
      <w:ins w:id="279" w:author="uzivatel" w:date="2024-01-22T14:58:00Z">
        <w:r w:rsidRPr="00800D58">
          <w:rPr>
            <w:lang w:val="cs-CZ"/>
          </w:rPr>
          <w:t>NRBK.</w:t>
        </w:r>
      </w:ins>
      <w:ins w:id="280" w:author="uzivatel" w:date="2024-01-22T11:02:00Z">
        <w:r w:rsidR="00F25013" w:rsidRPr="00800D58">
          <w:t xml:space="preserve">K60/KR-1389 vodní osa NRBK, částečně funkční, tok Vltavy vzdutí Slapské přehrady, břehové a doprovodné porosty, v místech nevyužívaných k rekreaci udržet v přírodním stavu.  </w:t>
        </w:r>
      </w:ins>
    </w:p>
    <w:p w14:paraId="74247CA4" w14:textId="69277393" w:rsidR="00F25013" w:rsidRPr="00800D58" w:rsidRDefault="00AA108A" w:rsidP="00F25013">
      <w:pPr>
        <w:pStyle w:val="0Calibrizakladnitext"/>
        <w:rPr>
          <w:ins w:id="281" w:author="uzivatel" w:date="2024-01-22T11:02:00Z"/>
        </w:rPr>
      </w:pPr>
      <w:ins w:id="282" w:author="uzivatel" w:date="2024-01-22T14:58:00Z">
        <w:r w:rsidRPr="00800D58">
          <w:rPr>
            <w:lang w:val="cs-CZ"/>
          </w:rPr>
          <w:t>NRBK.</w:t>
        </w:r>
      </w:ins>
      <w:ins w:id="283" w:author="uzivatel" w:date="2024-01-22T11:02:00Z">
        <w:r w:rsidR="00F25013" w:rsidRPr="00800D58">
          <w:t>K60/1389-RA vodní osa NRBK, částečně funkční, tok Vltavy vzdutí Slapské přehrady, břehové a doprovodné porosty udržet v přírodním stavu.</w:t>
        </w:r>
      </w:ins>
    </w:p>
    <w:p w14:paraId="36CE9238" w14:textId="606D5332" w:rsidR="00F25013" w:rsidRPr="00800D58" w:rsidRDefault="00AA108A" w:rsidP="00F25013">
      <w:pPr>
        <w:pStyle w:val="0Calibrizakladnitext"/>
        <w:rPr>
          <w:ins w:id="284" w:author="uzivatel" w:date="2024-01-22T11:02:00Z"/>
        </w:rPr>
      </w:pPr>
      <w:ins w:id="285" w:author="uzivatel" w:date="2024-01-22T14:58:00Z">
        <w:r w:rsidRPr="00800D58">
          <w:rPr>
            <w:lang w:val="cs-CZ"/>
          </w:rPr>
          <w:t>NRBK.</w:t>
        </w:r>
      </w:ins>
      <w:ins w:id="286" w:author="uzivatel" w:date="2024-01-22T11:02:00Z">
        <w:r w:rsidR="00F25013" w:rsidRPr="00800D58">
          <w:t>K60/NA 01 kombinované LBC částečně funkční, v lese upravit druhovou skladbu porostů dle STG.</w:t>
        </w:r>
      </w:ins>
    </w:p>
    <w:p w14:paraId="2DCC44E3" w14:textId="35E0DE8A" w:rsidR="00F25013" w:rsidRPr="00800D58" w:rsidRDefault="00AA108A" w:rsidP="00F25013">
      <w:pPr>
        <w:pStyle w:val="0Calibrizakladnitext"/>
        <w:rPr>
          <w:ins w:id="287" w:author="uzivatel" w:date="2024-01-22T11:02:00Z"/>
        </w:rPr>
      </w:pPr>
      <w:ins w:id="288" w:author="uzivatel" w:date="2024-01-22T14:58:00Z">
        <w:r w:rsidRPr="00800D58">
          <w:rPr>
            <w:lang w:val="cs-CZ"/>
          </w:rPr>
          <w:t>NRBK.</w:t>
        </w:r>
      </w:ins>
      <w:ins w:id="289" w:author="uzivatel" w:date="2024-01-22T11:02:00Z">
        <w:r w:rsidR="00F25013" w:rsidRPr="00800D58">
          <w:t xml:space="preserve">K60/KR-NA02 mezofilní hájová osa NRBK částečně funkční, lesní porosty, upravit druhovou skladbu porostů dle STG. </w:t>
        </w:r>
      </w:ins>
    </w:p>
    <w:p w14:paraId="107B8A71" w14:textId="6B59ABFC" w:rsidR="00F25013" w:rsidRPr="00800D58" w:rsidRDefault="00AA108A" w:rsidP="00F25013">
      <w:pPr>
        <w:pStyle w:val="0Calibrizakladnitext"/>
        <w:rPr>
          <w:ins w:id="290" w:author="uzivatel" w:date="2024-01-22T11:02:00Z"/>
        </w:rPr>
      </w:pPr>
      <w:ins w:id="291" w:author="uzivatel" w:date="2024-01-22T14:58:00Z">
        <w:r w:rsidRPr="00800D58">
          <w:rPr>
            <w:lang w:val="cs-CZ"/>
          </w:rPr>
          <w:t>NRBK.</w:t>
        </w:r>
      </w:ins>
      <w:ins w:id="292" w:author="uzivatel" w:date="2024-01-22T11:02:00Z">
        <w:r w:rsidR="00F25013" w:rsidRPr="00800D58">
          <w:t>K60/NA 02 mezofilní hájové LBC částečně funkční, lesní porosty, upravit druhovou skladbu porostů dle STG.</w:t>
        </w:r>
      </w:ins>
    </w:p>
    <w:p w14:paraId="6E7AB996" w14:textId="2E2D25ED" w:rsidR="00F25013" w:rsidRPr="00800D58" w:rsidRDefault="00AA108A" w:rsidP="00F25013">
      <w:pPr>
        <w:pStyle w:val="0Calibrizakladnitext"/>
        <w:rPr>
          <w:ins w:id="293" w:author="uzivatel" w:date="2024-01-22T11:02:00Z"/>
        </w:rPr>
      </w:pPr>
      <w:ins w:id="294" w:author="uzivatel" w:date="2024-01-22T14:58:00Z">
        <w:r w:rsidRPr="00800D58">
          <w:rPr>
            <w:lang w:val="cs-CZ"/>
          </w:rPr>
          <w:t>NRBK.</w:t>
        </w:r>
      </w:ins>
      <w:ins w:id="295" w:author="uzivatel" w:date="2024-01-22T11:02:00Z">
        <w:r w:rsidR="00F25013" w:rsidRPr="00800D58">
          <w:t>K60/NA02-1389 mezofilní hájová osa NRBK částečně funkční, lesní porosty, upravit druhovou skladbu porostů dle STG.</w:t>
        </w:r>
      </w:ins>
    </w:p>
    <w:p w14:paraId="752E9398" w14:textId="400B2983" w:rsidR="00F25013" w:rsidRPr="00800D58" w:rsidRDefault="00AA108A" w:rsidP="00F25013">
      <w:pPr>
        <w:pStyle w:val="0Calibrizakladnitext"/>
        <w:rPr>
          <w:ins w:id="296" w:author="uzivatel" w:date="2024-01-22T11:02:00Z"/>
        </w:rPr>
      </w:pPr>
      <w:ins w:id="297" w:author="uzivatel" w:date="2024-01-22T14:58:00Z">
        <w:r w:rsidRPr="00800D58">
          <w:rPr>
            <w:lang w:val="cs-CZ"/>
          </w:rPr>
          <w:t>NRBK.</w:t>
        </w:r>
      </w:ins>
      <w:ins w:id="298" w:author="uzivatel" w:date="2024-01-22T11:02:00Z">
        <w:r w:rsidR="00F25013" w:rsidRPr="00800D58">
          <w:t>K60/1389-NA03 mezofilní hájová osa NRBK částečně funkční, lesní porosty, upravit druhovou skladbu porostů dle STG.</w:t>
        </w:r>
      </w:ins>
    </w:p>
    <w:p w14:paraId="16E121D6" w14:textId="46654E8D" w:rsidR="00F25013" w:rsidRPr="00800D58" w:rsidRDefault="00AA108A" w:rsidP="00F25013">
      <w:pPr>
        <w:pStyle w:val="0Calibrizakladnitext"/>
        <w:rPr>
          <w:ins w:id="299" w:author="uzivatel" w:date="2024-01-22T11:02:00Z"/>
        </w:rPr>
      </w:pPr>
      <w:ins w:id="300" w:author="uzivatel" w:date="2024-01-22T14:58:00Z">
        <w:r w:rsidRPr="00800D58">
          <w:rPr>
            <w:lang w:val="cs-CZ"/>
          </w:rPr>
          <w:t>NRBK.</w:t>
        </w:r>
      </w:ins>
      <w:ins w:id="301" w:author="uzivatel" w:date="2024-01-22T11:02:00Z">
        <w:r w:rsidR="00F25013" w:rsidRPr="00800D58">
          <w:t>K60/NA 03 mezofilní hájové LBC částečně funkční, lesní porosty, upravit druhovou skladbu porostů dle STG.</w:t>
        </w:r>
      </w:ins>
    </w:p>
    <w:p w14:paraId="55DBCCB5" w14:textId="7B29D41F" w:rsidR="00F25013" w:rsidRPr="00800D58" w:rsidRDefault="00AA108A" w:rsidP="00F25013">
      <w:pPr>
        <w:pStyle w:val="0Calibrizakladnitext"/>
        <w:rPr>
          <w:ins w:id="302" w:author="uzivatel" w:date="2024-01-22T11:02:00Z"/>
        </w:rPr>
      </w:pPr>
      <w:ins w:id="303" w:author="uzivatel" w:date="2024-01-22T14:58:00Z">
        <w:r w:rsidRPr="00800D58">
          <w:rPr>
            <w:lang w:val="cs-CZ"/>
          </w:rPr>
          <w:t>NRBK.</w:t>
        </w:r>
      </w:ins>
      <w:ins w:id="304" w:author="uzivatel" w:date="2024-01-22T11:02:00Z">
        <w:r w:rsidR="00F25013" w:rsidRPr="00800D58">
          <w:t>K60/NA03-1389 mezofilní hájová osa NRBK částečně funkční, lesní porosty, upravit druhovou skladbu porostů dle STG.</w:t>
        </w:r>
      </w:ins>
    </w:p>
    <w:p w14:paraId="6C491DE8" w14:textId="7919D87C" w:rsidR="00F25013" w:rsidRPr="00800D58" w:rsidRDefault="00AA108A" w:rsidP="00F25013">
      <w:pPr>
        <w:pStyle w:val="0Calibrizakladnitext"/>
        <w:rPr>
          <w:ins w:id="305" w:author="uzivatel" w:date="2024-01-22T11:02:00Z"/>
        </w:rPr>
      </w:pPr>
      <w:ins w:id="306" w:author="uzivatel" w:date="2024-01-22T14:58:00Z">
        <w:r w:rsidRPr="00800D58">
          <w:rPr>
            <w:lang w:val="cs-CZ"/>
          </w:rPr>
          <w:t>NRBK.</w:t>
        </w:r>
      </w:ins>
      <w:ins w:id="307" w:author="uzivatel" w:date="2024-01-22T11:02:00Z">
        <w:r w:rsidR="00F25013" w:rsidRPr="00800D58">
          <w:t>K60/1389-RA mezofilní hájová osa NRBK částečně funkční, lesní porosty, upravit druhovou skladbu porostů dle STG.</w:t>
        </w:r>
      </w:ins>
    </w:p>
    <w:p w14:paraId="4C0D4B89" w14:textId="77777777" w:rsidR="00F25013" w:rsidRPr="00800D58" w:rsidRDefault="00F25013" w:rsidP="00F25013">
      <w:pPr>
        <w:pStyle w:val="0Calibrizakladnitext"/>
        <w:rPr>
          <w:ins w:id="308" w:author="uzivatel" w:date="2024-01-22T11:02:00Z"/>
        </w:rPr>
      </w:pPr>
    </w:p>
    <w:p w14:paraId="3517A328" w14:textId="77777777" w:rsidR="00F25013" w:rsidRPr="00800D58" w:rsidRDefault="00F25013" w:rsidP="004A7A83">
      <w:pPr>
        <w:pStyle w:val="0CalibriNadpis4"/>
        <w:rPr>
          <w:ins w:id="309" w:author="uzivatel" w:date="2024-01-22T11:02:00Z"/>
        </w:rPr>
      </w:pPr>
      <w:ins w:id="310" w:author="uzivatel" w:date="2024-01-22T11:02:00Z">
        <w:r w:rsidRPr="00800D58">
          <w:t>Regionální hierarchie</w:t>
        </w:r>
      </w:ins>
    </w:p>
    <w:p w14:paraId="66DB0DF2" w14:textId="77777777" w:rsidR="00F25013" w:rsidRPr="00800D58" w:rsidRDefault="00F25013" w:rsidP="00F25013">
      <w:pPr>
        <w:pStyle w:val="0Calibrizakladnitext"/>
        <w:rPr>
          <w:ins w:id="311" w:author="uzivatel" w:date="2024-01-22T11:02:00Z"/>
        </w:rPr>
      </w:pPr>
      <w:ins w:id="312" w:author="uzivatel" w:date="2024-01-22T11:02:00Z">
        <w:r w:rsidRPr="00800D58">
          <w:t>1)</w:t>
        </w:r>
        <w:r w:rsidRPr="00800D58">
          <w:tab/>
          <w:t>Regionální biocentrum</w:t>
        </w:r>
      </w:ins>
    </w:p>
    <w:p w14:paraId="7CB2E3A3" w14:textId="43B0F8DD" w:rsidR="00F25013" w:rsidRPr="00800D58" w:rsidRDefault="00AA108A" w:rsidP="00F25013">
      <w:pPr>
        <w:pStyle w:val="0Calibrizakladnitext"/>
        <w:rPr>
          <w:ins w:id="313" w:author="uzivatel" w:date="2024-01-22T11:02:00Z"/>
        </w:rPr>
      </w:pPr>
      <w:ins w:id="314" w:author="uzivatel" w:date="2024-01-22T15:00:00Z">
        <w:r w:rsidRPr="00800D58">
          <w:rPr>
            <w:lang w:val="cs-CZ"/>
          </w:rPr>
          <w:t>RBK.</w:t>
        </w:r>
      </w:ins>
      <w:ins w:id="315" w:author="uzivatel" w:date="2024-01-22T11:02:00Z">
        <w:r w:rsidR="00F25013" w:rsidRPr="00800D58">
          <w:t>1389 kombinované RBC funkční, ochrana ploch EVL a NPR, lesní porosty udržet v přírodním stavu.</w:t>
        </w:r>
      </w:ins>
    </w:p>
    <w:p w14:paraId="75D3E58A" w14:textId="77777777" w:rsidR="00F25013" w:rsidRPr="00800D58" w:rsidRDefault="00F25013" w:rsidP="00F25013">
      <w:pPr>
        <w:pStyle w:val="0Calibrizakladnitext"/>
        <w:rPr>
          <w:ins w:id="316" w:author="uzivatel" w:date="2024-01-22T11:02:00Z"/>
        </w:rPr>
      </w:pPr>
      <w:ins w:id="317" w:author="uzivatel" w:date="2024-01-22T11:02:00Z">
        <w:r w:rsidRPr="00800D58">
          <w:t>2)</w:t>
        </w:r>
        <w:r w:rsidRPr="00800D58">
          <w:tab/>
          <w:t xml:space="preserve">Regionální biokoridor (RBK) vodního, nivního a mezofilního hájového typu, KR 291 </w:t>
        </w:r>
        <w:proofErr w:type="spellStart"/>
        <w:r w:rsidRPr="00800D58">
          <w:t>Vymyšlenská</w:t>
        </w:r>
        <w:proofErr w:type="spellEnd"/>
        <w:r w:rsidRPr="00800D58">
          <w:t xml:space="preserve"> pěšina - </w:t>
        </w:r>
        <w:proofErr w:type="spellStart"/>
        <w:r w:rsidRPr="00800D58">
          <w:t>Vrbsko</w:t>
        </w:r>
        <w:proofErr w:type="spellEnd"/>
        <w:r w:rsidRPr="00800D58">
          <w:t xml:space="preserve">  </w:t>
        </w:r>
      </w:ins>
    </w:p>
    <w:p w14:paraId="5D19CCC0" w14:textId="58F80855" w:rsidR="00F25013" w:rsidRPr="00800D58" w:rsidRDefault="00F25013" w:rsidP="00F25013">
      <w:pPr>
        <w:pStyle w:val="0Calibrizakladnitext"/>
        <w:rPr>
          <w:ins w:id="318" w:author="uzivatel" w:date="2024-01-22T11:02:00Z"/>
        </w:rPr>
      </w:pPr>
      <w:ins w:id="319" w:author="uzivatel" w:date="2024-01-22T11:02:00Z">
        <w:r w:rsidRPr="00800D58">
          <w:t>R</w:t>
        </w:r>
      </w:ins>
      <w:ins w:id="320" w:author="uzivatel" w:date="2024-01-22T15:00:00Z">
        <w:r w:rsidR="00AA108A" w:rsidRPr="00800D58">
          <w:rPr>
            <w:lang w:val="cs-CZ"/>
          </w:rPr>
          <w:t>B</w:t>
        </w:r>
      </w:ins>
      <w:ins w:id="321" w:author="uzivatel" w:date="2024-01-22T11:02:00Z">
        <w:r w:rsidRPr="00800D58">
          <w:t>K</w:t>
        </w:r>
      </w:ins>
      <w:ins w:id="322" w:author="uzivatel" w:date="2024-01-22T15:00:00Z">
        <w:r w:rsidR="00AA108A" w:rsidRPr="00800D58">
          <w:rPr>
            <w:lang w:val="cs-CZ"/>
          </w:rPr>
          <w:t>.</w:t>
        </w:r>
      </w:ins>
      <w:ins w:id="323" w:author="uzivatel" w:date="2024-01-22T11:02:00Z">
        <w:r w:rsidRPr="00800D58">
          <w:t>291/RA04-1389 vodní, nivní, mezofilní hájový RBK funkční, v lesních porostech upravit druhovou skladbu porostů dle STG, břehové a doprovodné porosty udržet v přírodním stavu.</w:t>
        </w:r>
      </w:ins>
    </w:p>
    <w:p w14:paraId="41D0D810" w14:textId="7618BE7C" w:rsidR="00F25013" w:rsidRPr="00800D58" w:rsidRDefault="00AA108A" w:rsidP="00F25013">
      <w:pPr>
        <w:pStyle w:val="0Calibrizakladnitext"/>
        <w:rPr>
          <w:ins w:id="324" w:author="uzivatel" w:date="2024-01-22T11:02:00Z"/>
        </w:rPr>
      </w:pPr>
      <w:ins w:id="325" w:author="uzivatel" w:date="2024-01-22T15:00:00Z">
        <w:r w:rsidRPr="00800D58">
          <w:t>R</w:t>
        </w:r>
        <w:r w:rsidRPr="00800D58">
          <w:rPr>
            <w:lang w:val="cs-CZ"/>
          </w:rPr>
          <w:t>B</w:t>
        </w:r>
        <w:r w:rsidRPr="00800D58">
          <w:t>K</w:t>
        </w:r>
        <w:r w:rsidRPr="00800D58">
          <w:rPr>
            <w:lang w:val="cs-CZ"/>
          </w:rPr>
          <w:t>.</w:t>
        </w:r>
      </w:ins>
      <w:ins w:id="326" w:author="uzivatel" w:date="2024-01-22T11:02:00Z">
        <w:r w:rsidR="00F25013" w:rsidRPr="00800D58">
          <w:t xml:space="preserve">291/RA 04 nivní, mezofilní hájový LBC funkční, na řešeném území nivní, břehové a doprovodné porosty udržet v přírodním stavu. </w:t>
        </w:r>
      </w:ins>
    </w:p>
    <w:p w14:paraId="03FDB063" w14:textId="3FFF87F4" w:rsidR="00F25013" w:rsidRPr="00800D58" w:rsidRDefault="00AA108A" w:rsidP="00F25013">
      <w:pPr>
        <w:pStyle w:val="0Calibrizakladnitext"/>
        <w:rPr>
          <w:ins w:id="327" w:author="uzivatel" w:date="2024-01-22T11:02:00Z"/>
        </w:rPr>
      </w:pPr>
      <w:ins w:id="328" w:author="uzivatel" w:date="2024-01-22T15:00:00Z">
        <w:r w:rsidRPr="00800D58">
          <w:t>R</w:t>
        </w:r>
        <w:r w:rsidRPr="00800D58">
          <w:rPr>
            <w:lang w:val="cs-CZ"/>
          </w:rPr>
          <w:t>B</w:t>
        </w:r>
        <w:r w:rsidRPr="00800D58">
          <w:t>K</w:t>
        </w:r>
        <w:r w:rsidRPr="00800D58">
          <w:rPr>
            <w:lang w:val="cs-CZ"/>
          </w:rPr>
          <w:t>.</w:t>
        </w:r>
      </w:ins>
      <w:ins w:id="329" w:author="uzivatel" w:date="2024-01-22T11:02:00Z">
        <w:r w:rsidR="00F25013" w:rsidRPr="00800D58">
          <w:t xml:space="preserve">291/RA03-RA04 nivní, mezofilní hájový až mezofilní </w:t>
        </w:r>
        <w:proofErr w:type="spellStart"/>
        <w:r w:rsidR="00F25013" w:rsidRPr="00800D58">
          <w:t>bučinný</w:t>
        </w:r>
        <w:proofErr w:type="spellEnd"/>
        <w:r w:rsidR="00F25013" w:rsidRPr="00800D58">
          <w:t xml:space="preserve"> RBK částečně funkční, upravit druhovou skladbu porostů dle STG.  </w:t>
        </w:r>
      </w:ins>
    </w:p>
    <w:p w14:paraId="36647FE3" w14:textId="4C4D23A7" w:rsidR="00F25013" w:rsidRPr="00800D58" w:rsidRDefault="00AA108A" w:rsidP="00F25013">
      <w:pPr>
        <w:pStyle w:val="0Calibrizakladnitext"/>
        <w:rPr>
          <w:ins w:id="330" w:author="uzivatel" w:date="2024-01-22T11:02:00Z"/>
        </w:rPr>
      </w:pPr>
      <w:ins w:id="331" w:author="uzivatel" w:date="2024-01-22T15:00:00Z">
        <w:r w:rsidRPr="00800D58">
          <w:t>R</w:t>
        </w:r>
        <w:r w:rsidRPr="00800D58">
          <w:rPr>
            <w:lang w:val="cs-CZ"/>
          </w:rPr>
          <w:t>B</w:t>
        </w:r>
        <w:r w:rsidRPr="00800D58">
          <w:t>K</w:t>
        </w:r>
        <w:r w:rsidRPr="00800D58">
          <w:rPr>
            <w:lang w:val="cs-CZ"/>
          </w:rPr>
          <w:t>.</w:t>
        </w:r>
      </w:ins>
      <w:ins w:id="332" w:author="uzivatel" w:date="2024-01-22T11:02:00Z">
        <w:r w:rsidR="00F25013" w:rsidRPr="00800D58">
          <w:t>291/RA 03 nivní, mezofilní hájový LBC funkční, na řešeném území nivní, břehové a doprovodné porosty udržet v přírodním stavu.</w:t>
        </w:r>
      </w:ins>
    </w:p>
    <w:p w14:paraId="488AEA9A" w14:textId="29F4F818" w:rsidR="00F25013" w:rsidRPr="00800D58" w:rsidRDefault="00AA108A" w:rsidP="00F25013">
      <w:pPr>
        <w:pStyle w:val="0Calibrizakladnitext"/>
        <w:rPr>
          <w:ins w:id="333" w:author="uzivatel" w:date="2024-01-22T11:02:00Z"/>
        </w:rPr>
      </w:pPr>
      <w:ins w:id="334" w:author="uzivatel" w:date="2024-01-22T15:00:00Z">
        <w:r w:rsidRPr="00800D58">
          <w:t>R</w:t>
        </w:r>
        <w:r w:rsidRPr="00800D58">
          <w:rPr>
            <w:lang w:val="cs-CZ"/>
          </w:rPr>
          <w:t>B</w:t>
        </w:r>
        <w:r w:rsidRPr="00800D58">
          <w:t>K</w:t>
        </w:r>
        <w:r w:rsidRPr="00800D58">
          <w:rPr>
            <w:lang w:val="cs-CZ"/>
          </w:rPr>
          <w:t>.</w:t>
        </w:r>
      </w:ins>
      <w:ins w:id="335" w:author="uzivatel" w:date="2024-01-22T11:02:00Z">
        <w:r w:rsidR="00F25013" w:rsidRPr="00800D58">
          <w:t xml:space="preserve">291/NA04-RA03 nivní, mezofilní hájový až mezofilní </w:t>
        </w:r>
        <w:proofErr w:type="spellStart"/>
        <w:r w:rsidR="00F25013" w:rsidRPr="00800D58">
          <w:t>bučinný</w:t>
        </w:r>
        <w:proofErr w:type="spellEnd"/>
        <w:r w:rsidR="00F25013" w:rsidRPr="00800D58">
          <w:t xml:space="preserve"> RBK částečně funkční, v lesních porostech upravit druhovou skladbu porostů dle STG, mimo lesní porosty extenzivní obhospodařování.</w:t>
        </w:r>
      </w:ins>
    </w:p>
    <w:p w14:paraId="1456E632" w14:textId="5503E6B8" w:rsidR="00F25013" w:rsidRPr="00800D58" w:rsidRDefault="00AA108A" w:rsidP="00F25013">
      <w:pPr>
        <w:pStyle w:val="0Calibrizakladnitext"/>
        <w:rPr>
          <w:ins w:id="336" w:author="uzivatel" w:date="2024-01-22T11:02:00Z"/>
        </w:rPr>
      </w:pPr>
      <w:ins w:id="337" w:author="uzivatel" w:date="2024-01-22T15:00:00Z">
        <w:r w:rsidRPr="00800D58">
          <w:t>R</w:t>
        </w:r>
        <w:r w:rsidRPr="00800D58">
          <w:rPr>
            <w:lang w:val="cs-CZ"/>
          </w:rPr>
          <w:t>B</w:t>
        </w:r>
        <w:r w:rsidRPr="00800D58">
          <w:t>K</w:t>
        </w:r>
        <w:r w:rsidRPr="00800D58">
          <w:rPr>
            <w:lang w:val="cs-CZ"/>
          </w:rPr>
          <w:t>.</w:t>
        </w:r>
      </w:ins>
      <w:ins w:id="338" w:author="uzivatel" w:date="2024-01-22T11:02:00Z">
        <w:r w:rsidR="00F25013" w:rsidRPr="00800D58">
          <w:t>291/NA 04 vodní, nivní, mezofilní hájový LBC funkční, porosty udržet v přírodním stavu.</w:t>
        </w:r>
      </w:ins>
    </w:p>
    <w:p w14:paraId="64C9D43E" w14:textId="3DB5AD4C" w:rsidR="00F25013" w:rsidRPr="00800D58" w:rsidRDefault="00AA108A" w:rsidP="00F25013">
      <w:pPr>
        <w:pStyle w:val="0Calibrizakladnitext"/>
        <w:rPr>
          <w:ins w:id="339" w:author="uzivatel" w:date="2024-01-22T11:02:00Z"/>
        </w:rPr>
      </w:pPr>
      <w:ins w:id="340" w:author="uzivatel" w:date="2024-01-22T15:00:00Z">
        <w:r w:rsidRPr="00800D58">
          <w:t>R</w:t>
        </w:r>
        <w:r w:rsidRPr="00800D58">
          <w:rPr>
            <w:lang w:val="cs-CZ"/>
          </w:rPr>
          <w:t>B</w:t>
        </w:r>
        <w:r w:rsidRPr="00800D58">
          <w:t>K</w:t>
        </w:r>
        <w:r w:rsidRPr="00800D58">
          <w:rPr>
            <w:lang w:val="cs-CZ"/>
          </w:rPr>
          <w:t>.</w:t>
        </w:r>
      </w:ins>
      <w:ins w:id="341" w:author="uzivatel" w:date="2024-01-22T11:02:00Z">
        <w:r w:rsidR="00F25013" w:rsidRPr="00800D58">
          <w:t>291/NA04-NA05 vodní, nivní, mezofilní hájový RBK částečně funkční, v lesních porostech upravit druhovou skladbu porostů dle STG, břehové a doprovodné porosty udržet v přírodním stavu, na nefunkční části založit skupinové porosty s přirozenou druhovou skladbou dle STG, extenzivní obhospodařování.</w:t>
        </w:r>
      </w:ins>
    </w:p>
    <w:p w14:paraId="2DE044B0" w14:textId="41C88566" w:rsidR="00F25013" w:rsidRPr="00800D58" w:rsidRDefault="00AA108A" w:rsidP="00F25013">
      <w:pPr>
        <w:pStyle w:val="0Calibrizakladnitext"/>
        <w:rPr>
          <w:ins w:id="342" w:author="uzivatel" w:date="2024-01-22T11:02:00Z"/>
        </w:rPr>
      </w:pPr>
      <w:ins w:id="343" w:author="uzivatel" w:date="2024-01-22T15:00:00Z">
        <w:r w:rsidRPr="00800D58">
          <w:t>R</w:t>
        </w:r>
        <w:r w:rsidRPr="00800D58">
          <w:rPr>
            <w:lang w:val="cs-CZ"/>
          </w:rPr>
          <w:t>B</w:t>
        </w:r>
        <w:r w:rsidRPr="00800D58">
          <w:t>K</w:t>
        </w:r>
        <w:r w:rsidRPr="00800D58">
          <w:rPr>
            <w:lang w:val="cs-CZ"/>
          </w:rPr>
          <w:t>.</w:t>
        </w:r>
      </w:ins>
      <w:ins w:id="344" w:author="uzivatel" w:date="2024-01-22T11:02:00Z">
        <w:r w:rsidR="00F25013" w:rsidRPr="00800D58">
          <w:t>291/NA 05 kombinované částečně funkční, rybníky využívat extenzivně, v lesních porostech upravit druhovou skladbu porostů dle STG, louky extenzivní obhospodařování.</w:t>
        </w:r>
      </w:ins>
    </w:p>
    <w:p w14:paraId="0FB7D893" w14:textId="24D2B1A9" w:rsidR="00F25013" w:rsidRPr="00800D58" w:rsidRDefault="00AA108A" w:rsidP="00F25013">
      <w:pPr>
        <w:pStyle w:val="0Calibrizakladnitext"/>
        <w:rPr>
          <w:ins w:id="345" w:author="uzivatel" w:date="2024-01-22T11:02:00Z"/>
        </w:rPr>
      </w:pPr>
      <w:ins w:id="346" w:author="uzivatel" w:date="2024-01-22T15:01:00Z">
        <w:r w:rsidRPr="00800D58">
          <w:t>R</w:t>
        </w:r>
        <w:r w:rsidRPr="00800D58">
          <w:rPr>
            <w:lang w:val="cs-CZ"/>
          </w:rPr>
          <w:t>B</w:t>
        </w:r>
        <w:r w:rsidRPr="00800D58">
          <w:t>K</w:t>
        </w:r>
        <w:r w:rsidRPr="00800D58">
          <w:rPr>
            <w:lang w:val="cs-CZ"/>
          </w:rPr>
          <w:t>.</w:t>
        </w:r>
      </w:ins>
      <w:ins w:id="347" w:author="uzivatel" w:date="2024-01-22T11:02:00Z">
        <w:r w:rsidR="00F25013" w:rsidRPr="00800D58">
          <w:t xml:space="preserve">291/NA05-NA06 vodní, nivní, mezofilní hájový RBK nedostatečně funkční, revitalizace toku </w:t>
        </w:r>
        <w:proofErr w:type="spellStart"/>
        <w:r w:rsidR="00F25013" w:rsidRPr="00800D58">
          <w:t>Musík</w:t>
        </w:r>
        <w:proofErr w:type="spellEnd"/>
        <w:r w:rsidR="00F25013" w:rsidRPr="00800D58">
          <w:t>, včetně založení přírodě blízké doprovodné vegetace a břehových porostů, extenzivní obhospodařování luk, v zastavěném území nelze nefunkční část rozšířit na požadovanou min. šířku 40 m.</w:t>
        </w:r>
      </w:ins>
    </w:p>
    <w:p w14:paraId="1AFC4191" w14:textId="5786AF9A" w:rsidR="00F25013" w:rsidRPr="00800D58" w:rsidRDefault="00AA108A" w:rsidP="00F25013">
      <w:pPr>
        <w:pStyle w:val="0Calibrizakladnitext"/>
        <w:rPr>
          <w:ins w:id="348" w:author="uzivatel" w:date="2024-01-22T11:02:00Z"/>
        </w:rPr>
      </w:pPr>
      <w:ins w:id="349" w:author="uzivatel" w:date="2024-01-22T15:01:00Z">
        <w:r w:rsidRPr="00800D58">
          <w:t>R</w:t>
        </w:r>
        <w:r w:rsidRPr="00800D58">
          <w:rPr>
            <w:lang w:val="cs-CZ"/>
          </w:rPr>
          <w:t>B</w:t>
        </w:r>
        <w:r w:rsidRPr="00800D58">
          <w:t>K</w:t>
        </w:r>
        <w:r w:rsidRPr="00800D58">
          <w:rPr>
            <w:lang w:val="cs-CZ"/>
          </w:rPr>
          <w:t>.</w:t>
        </w:r>
      </w:ins>
      <w:ins w:id="350" w:author="uzivatel" w:date="2024-01-22T11:02:00Z">
        <w:r w:rsidR="00F25013" w:rsidRPr="00800D58">
          <w:t xml:space="preserve">291/NA 06 kombinované LBC částečně funkční, extenzivní obhospodařování luk, revitalizace toku </w:t>
        </w:r>
        <w:proofErr w:type="spellStart"/>
        <w:r w:rsidR="00F25013" w:rsidRPr="00800D58">
          <w:t>Musík</w:t>
        </w:r>
        <w:proofErr w:type="spellEnd"/>
        <w:r w:rsidR="00F25013" w:rsidRPr="00800D58">
          <w:t>.</w:t>
        </w:r>
      </w:ins>
    </w:p>
    <w:p w14:paraId="5A6C1A10" w14:textId="0E21F89A" w:rsidR="00F25013" w:rsidRPr="00800D58" w:rsidRDefault="00AA108A" w:rsidP="00F25013">
      <w:pPr>
        <w:pStyle w:val="0Calibrizakladnitext"/>
        <w:rPr>
          <w:ins w:id="351" w:author="uzivatel" w:date="2024-01-22T11:02:00Z"/>
        </w:rPr>
      </w:pPr>
      <w:ins w:id="352" w:author="uzivatel" w:date="2024-01-22T15:01:00Z">
        <w:r w:rsidRPr="00800D58">
          <w:t>R</w:t>
        </w:r>
        <w:r w:rsidRPr="00800D58">
          <w:rPr>
            <w:lang w:val="cs-CZ"/>
          </w:rPr>
          <w:t>B</w:t>
        </w:r>
        <w:r w:rsidRPr="00800D58">
          <w:t>K</w:t>
        </w:r>
        <w:r w:rsidRPr="00800D58">
          <w:rPr>
            <w:lang w:val="cs-CZ"/>
          </w:rPr>
          <w:t>.</w:t>
        </w:r>
      </w:ins>
      <w:ins w:id="353" w:author="uzivatel" w:date="2024-01-22T11:02:00Z">
        <w:r w:rsidR="00F25013" w:rsidRPr="00800D58">
          <w:t>291/NA06-NA07 nivní, mezofilní hájový RBK nedostatečně funkční, v lesních porostech upravit druhovou skladbu porostů dle STG, v zastavěném území nelze nefunkční část rozšířit na požadovanou min. šířku 40 m.</w:t>
        </w:r>
      </w:ins>
    </w:p>
    <w:p w14:paraId="0030AF1C" w14:textId="662A83DD" w:rsidR="00F25013" w:rsidRPr="00800D58" w:rsidRDefault="00AA108A" w:rsidP="00F25013">
      <w:pPr>
        <w:pStyle w:val="0Calibrizakladnitext"/>
        <w:rPr>
          <w:ins w:id="354" w:author="uzivatel" w:date="2024-01-22T11:02:00Z"/>
        </w:rPr>
      </w:pPr>
      <w:ins w:id="355" w:author="uzivatel" w:date="2024-01-22T15:01:00Z">
        <w:r w:rsidRPr="00800D58">
          <w:t>R</w:t>
        </w:r>
        <w:r w:rsidRPr="00800D58">
          <w:rPr>
            <w:lang w:val="cs-CZ"/>
          </w:rPr>
          <w:t>B</w:t>
        </w:r>
        <w:r w:rsidRPr="00800D58">
          <w:t>K</w:t>
        </w:r>
        <w:r w:rsidRPr="00800D58">
          <w:rPr>
            <w:lang w:val="cs-CZ"/>
          </w:rPr>
          <w:t>.</w:t>
        </w:r>
      </w:ins>
      <w:ins w:id="356" w:author="uzivatel" w:date="2024-01-22T11:02:00Z">
        <w:r w:rsidR="00F25013" w:rsidRPr="00800D58">
          <w:t>291/NA07 (DU15) kombinované LBC částečně funkční, na řešeném území mezofilní hájový,  lesních porostech upravit druhovou skladbu porostů dle STG, mimo lesní porosty extenzivní obhospodařování.</w:t>
        </w:r>
      </w:ins>
    </w:p>
    <w:p w14:paraId="66BA69BC" w14:textId="77777777" w:rsidR="00F25013" w:rsidRPr="00800D58" w:rsidRDefault="00F25013" w:rsidP="00F25013">
      <w:pPr>
        <w:pStyle w:val="0Calibrizakladnitext"/>
        <w:rPr>
          <w:ins w:id="357" w:author="uzivatel" w:date="2024-01-22T11:02:00Z"/>
        </w:rPr>
      </w:pPr>
    </w:p>
    <w:p w14:paraId="187743B7" w14:textId="77777777" w:rsidR="00F25013" w:rsidRPr="00800D58" w:rsidRDefault="00F25013" w:rsidP="004A7A83">
      <w:pPr>
        <w:pStyle w:val="0CalibriNadpis4"/>
        <w:rPr>
          <w:ins w:id="358" w:author="uzivatel" w:date="2024-01-22T11:02:00Z"/>
        </w:rPr>
      </w:pPr>
      <w:ins w:id="359" w:author="uzivatel" w:date="2024-01-22T11:02:00Z">
        <w:r w:rsidRPr="00800D58">
          <w:t>Lokální hierarchie</w:t>
        </w:r>
      </w:ins>
    </w:p>
    <w:p w14:paraId="326D935B" w14:textId="572C04DB" w:rsidR="00F25013" w:rsidRPr="00800D58" w:rsidRDefault="00AA108A" w:rsidP="00F25013">
      <w:pPr>
        <w:pStyle w:val="0Calibrizakladnitext"/>
        <w:rPr>
          <w:ins w:id="360" w:author="uzivatel" w:date="2024-01-22T11:02:00Z"/>
        </w:rPr>
      </w:pPr>
      <w:ins w:id="361" w:author="uzivatel" w:date="2024-01-22T15:01:00Z">
        <w:r w:rsidRPr="00800D58">
          <w:rPr>
            <w:lang w:val="cs-CZ"/>
          </w:rPr>
          <w:t>LBK.</w:t>
        </w:r>
      </w:ins>
      <w:ins w:id="362" w:author="uzivatel" w:date="2024-01-22T11:02:00Z">
        <w:r w:rsidR="00F25013" w:rsidRPr="00800D58">
          <w:t>NA05-KNxx hygrofilní LBK nedostatečně funkční, extenzivní obhospodařování luk, revitalizace drobného vodního toku, skupinová výsadba porostů s přirozenou druhovou skladbou dle STG.</w:t>
        </w:r>
      </w:ins>
    </w:p>
    <w:p w14:paraId="30BAD5AA" w14:textId="4A1DF17A" w:rsidR="00F25013" w:rsidRPr="00800D58" w:rsidRDefault="00AA108A" w:rsidP="00F25013">
      <w:pPr>
        <w:pStyle w:val="0Calibrizakladnitext"/>
        <w:rPr>
          <w:ins w:id="363" w:author="uzivatel" w:date="2024-01-22T11:02:00Z"/>
        </w:rPr>
      </w:pPr>
      <w:ins w:id="364" w:author="uzivatel" w:date="2024-01-22T15:01:00Z">
        <w:r w:rsidRPr="00800D58">
          <w:rPr>
            <w:lang w:val="cs-CZ"/>
          </w:rPr>
          <w:t>LBK.</w:t>
        </w:r>
      </w:ins>
      <w:ins w:id="365" w:author="uzivatel" w:date="2024-01-22T11:02:00Z">
        <w:r w:rsidR="00F25013" w:rsidRPr="00800D58">
          <w:t>NA04-NA08 hygrofilní LBK nedostatečně funkční, louky využívat výhradně extenzivně (pravidelné sečení), v mokřadech podpořit přirozený vznik doprovodných porostů, vysadit dřeviny podle STG)</w:t>
        </w:r>
      </w:ins>
    </w:p>
    <w:p w14:paraId="0AA398CD" w14:textId="5280EF63" w:rsidR="00F25013" w:rsidRPr="00800D58" w:rsidRDefault="00AA108A" w:rsidP="00F25013">
      <w:pPr>
        <w:pStyle w:val="0Calibrizakladnitext"/>
        <w:rPr>
          <w:ins w:id="366" w:author="uzivatel" w:date="2024-01-22T11:02:00Z"/>
        </w:rPr>
      </w:pPr>
      <w:ins w:id="367" w:author="uzivatel" w:date="2024-01-22T15:01:00Z">
        <w:r w:rsidRPr="00800D58">
          <w:rPr>
            <w:lang w:val="cs-CZ"/>
          </w:rPr>
          <w:t>LBC.</w:t>
        </w:r>
      </w:ins>
      <w:ins w:id="368" w:author="uzivatel" w:date="2024-01-22T11:02:00Z">
        <w:r w:rsidR="00F25013" w:rsidRPr="00800D58">
          <w:t>NA 08 kombinované LBC částečně funkční, revitalizace drobného vodního toku, převedení orné půdy na ostatní plochy – zeleň a založení lučního porostu, skupinová výsadba porostů s přirozenou druhovou skladbou dle STG.</w:t>
        </w:r>
      </w:ins>
    </w:p>
    <w:p w14:paraId="4129B33C" w14:textId="1DFCEEE5" w:rsidR="00F25013" w:rsidRPr="00800D58" w:rsidRDefault="00AA108A" w:rsidP="00F25013">
      <w:pPr>
        <w:pStyle w:val="0Calibrizakladnitext"/>
        <w:rPr>
          <w:ins w:id="369" w:author="uzivatel" w:date="2024-01-22T11:02:00Z"/>
        </w:rPr>
      </w:pPr>
      <w:ins w:id="370" w:author="uzivatel" w:date="2024-01-22T15:01:00Z">
        <w:r w:rsidRPr="00800D58">
          <w:rPr>
            <w:lang w:val="cs-CZ"/>
          </w:rPr>
          <w:t>LBK.</w:t>
        </w:r>
      </w:ins>
      <w:ins w:id="371" w:author="uzivatel" w:date="2024-01-22T11:02:00Z">
        <w:r w:rsidR="00F25013" w:rsidRPr="00800D58">
          <w:t>NA08-KRxx hygrofilní LBK nefunkční, revitalizace drobného vodního toku, na orné půdě založit LBK v min šířce 20m (zatravnit zamokřované plochy a podél okrajů vysadit dřeviny podle STG).</w:t>
        </w:r>
      </w:ins>
    </w:p>
    <w:p w14:paraId="77CDD890" w14:textId="2A24DB63" w:rsidR="00F25013" w:rsidRPr="00800D58" w:rsidRDefault="00AA108A" w:rsidP="00F25013">
      <w:pPr>
        <w:pStyle w:val="0Calibrizakladnitext"/>
        <w:rPr>
          <w:ins w:id="372" w:author="uzivatel" w:date="2024-01-22T11:02:00Z"/>
        </w:rPr>
      </w:pPr>
      <w:ins w:id="373" w:author="uzivatel" w:date="2024-01-22T15:01:00Z">
        <w:r w:rsidRPr="00800D58">
          <w:rPr>
            <w:lang w:val="cs-CZ"/>
          </w:rPr>
          <w:t>LBC.</w:t>
        </w:r>
      </w:ins>
      <w:ins w:id="374" w:author="uzivatel" w:date="2024-01-22T11:02:00Z">
        <w:r w:rsidR="00F25013" w:rsidRPr="00800D58">
          <w:t xml:space="preserve">NA 09 mezofilní </w:t>
        </w:r>
        <w:proofErr w:type="spellStart"/>
        <w:r w:rsidR="00F25013" w:rsidRPr="00800D58">
          <w:t>bučinný</w:t>
        </w:r>
        <w:proofErr w:type="spellEnd"/>
        <w:r w:rsidR="00F25013" w:rsidRPr="00800D58">
          <w:t xml:space="preserve"> LBC částečně funkční, v lese upravit dřevinnou skladbu dle STG.</w:t>
        </w:r>
      </w:ins>
    </w:p>
    <w:p w14:paraId="2EFA0F5D" w14:textId="307AEE3B" w:rsidR="00F25013" w:rsidRPr="00800D58" w:rsidRDefault="00AA108A" w:rsidP="00F25013">
      <w:pPr>
        <w:pStyle w:val="0Calibrizakladnitext"/>
        <w:rPr>
          <w:ins w:id="375" w:author="uzivatel" w:date="2024-01-22T11:02:00Z"/>
        </w:rPr>
      </w:pPr>
      <w:ins w:id="376" w:author="uzivatel" w:date="2024-01-22T15:01:00Z">
        <w:r w:rsidRPr="00800D58">
          <w:rPr>
            <w:lang w:val="cs-CZ"/>
          </w:rPr>
          <w:t>LBK.</w:t>
        </w:r>
      </w:ins>
      <w:ins w:id="377" w:author="uzivatel" w:date="2024-01-22T11:02:00Z">
        <w:r w:rsidR="00F25013" w:rsidRPr="00800D58">
          <w:t xml:space="preserve">DU17-NA09 mezofilní </w:t>
        </w:r>
        <w:proofErr w:type="spellStart"/>
        <w:r w:rsidR="00F25013" w:rsidRPr="00800D58">
          <w:t>bučinný</w:t>
        </w:r>
        <w:proofErr w:type="spellEnd"/>
        <w:r w:rsidR="00F25013" w:rsidRPr="00800D58">
          <w:t xml:space="preserve"> LBK nefunkční, na orné půdě založit LBK v min šířce 20m (zatravnit zamokřované plochy a podél okrajů vysadit dřeviny podle STG).</w:t>
        </w:r>
      </w:ins>
    </w:p>
    <w:p w14:paraId="4A2C30C9" w14:textId="4A2AC11E" w:rsidR="00F25013" w:rsidRPr="00800D58" w:rsidRDefault="00AA108A" w:rsidP="00F25013">
      <w:pPr>
        <w:pStyle w:val="0Calibrizakladnitext"/>
        <w:rPr>
          <w:ins w:id="378" w:author="uzivatel" w:date="2024-01-22T11:02:00Z"/>
        </w:rPr>
      </w:pPr>
      <w:ins w:id="379" w:author="uzivatel" w:date="2024-01-22T15:01:00Z">
        <w:r w:rsidRPr="00800D58">
          <w:rPr>
            <w:lang w:val="cs-CZ"/>
          </w:rPr>
          <w:lastRenderedPageBreak/>
          <w:t>LBK.</w:t>
        </w:r>
      </w:ins>
      <w:ins w:id="380" w:author="uzivatel" w:date="2024-01-22T11:02:00Z">
        <w:r w:rsidR="00F25013" w:rsidRPr="00800D58">
          <w:t xml:space="preserve">NA07-NA09 mezofilní </w:t>
        </w:r>
        <w:proofErr w:type="spellStart"/>
        <w:r w:rsidR="00F25013" w:rsidRPr="00800D58">
          <w:t>bučinný</w:t>
        </w:r>
        <w:proofErr w:type="spellEnd"/>
        <w:r w:rsidR="00F25013" w:rsidRPr="00800D58">
          <w:t xml:space="preserve"> LBK částečně funkční, biokoridor rozšířit na min šířku 15 m, na orné půdě založit LBK v min šířce 20m (zatravnit zamokřované plochy a podél okrajů vysadit dřeviny podle STG).</w:t>
        </w:r>
      </w:ins>
    </w:p>
    <w:p w14:paraId="1C586C3C" w14:textId="77777777" w:rsidR="00F25013" w:rsidRDefault="00F25013" w:rsidP="00F25013">
      <w:pPr>
        <w:pStyle w:val="0Calibrizakladnitext"/>
        <w:rPr>
          <w:ins w:id="381" w:author="uzivatel" w:date="2024-01-22T11:02:00Z"/>
        </w:rPr>
      </w:pPr>
      <w:ins w:id="382" w:author="uzivatel" w:date="2024-01-22T11:02:00Z">
        <w:r w:rsidRPr="00800D58">
          <w:t>Skladebné části ÚSES j</w:t>
        </w:r>
        <w:r>
          <w:t xml:space="preserve">sou zakresleny v grafické části územního plánu. </w:t>
        </w:r>
      </w:ins>
    </w:p>
    <w:p w14:paraId="073CEBC7" w14:textId="583F696C" w:rsidR="00F25013" w:rsidRDefault="00F25013" w:rsidP="00F25013">
      <w:pPr>
        <w:pStyle w:val="0Calibrizakladnitext"/>
        <w:rPr>
          <w:ins w:id="383" w:author="uzivatel" w:date="2024-01-22T11:02:00Z"/>
        </w:rPr>
      </w:pPr>
    </w:p>
    <w:p w14:paraId="472DEAB0" w14:textId="68244648" w:rsidR="00F25013" w:rsidRDefault="00F25013" w:rsidP="004A7A83">
      <w:pPr>
        <w:pStyle w:val="0CalibrizakladnitextTUCNE"/>
        <w:rPr>
          <w:ins w:id="384" w:author="uzivatel" w:date="2024-01-22T11:02:00Z"/>
        </w:rPr>
      </w:pPr>
      <w:ins w:id="385" w:author="uzivatel" w:date="2024-01-22T11:02:00Z">
        <w:r>
          <w:t>Pro funkční využití ploch biocenter je:</w:t>
        </w:r>
      </w:ins>
    </w:p>
    <w:p w14:paraId="47914105" w14:textId="77777777" w:rsidR="00F25013" w:rsidRDefault="00F25013" w:rsidP="004A7A83">
      <w:pPr>
        <w:pStyle w:val="0CalibrizakladnitextTUCNE"/>
        <w:rPr>
          <w:ins w:id="386" w:author="uzivatel" w:date="2024-01-22T11:02:00Z"/>
        </w:rPr>
      </w:pPr>
      <w:ins w:id="387" w:author="uzivatel" w:date="2024-01-22T11:02:00Z">
        <w:r>
          <w:tab/>
          <w:t>- přípustné:</w:t>
        </w:r>
      </w:ins>
    </w:p>
    <w:p w14:paraId="2A7849EA" w14:textId="77777777" w:rsidR="00F25013" w:rsidRDefault="00F25013" w:rsidP="00F25013">
      <w:pPr>
        <w:pStyle w:val="0Calibrizakladnitext"/>
        <w:rPr>
          <w:ins w:id="388" w:author="uzivatel" w:date="2024-01-22T11:02:00Z"/>
        </w:rPr>
      </w:pPr>
      <w:ins w:id="389" w:author="uzivatel" w:date="2024-01-22T11:02:00Z">
        <w:r>
          <w:t>•</w:t>
        </w:r>
        <w:r>
          <w:tab/>
          <w:t>současné využití;</w:t>
        </w:r>
      </w:ins>
    </w:p>
    <w:p w14:paraId="63B85B77" w14:textId="77777777" w:rsidR="00F25013" w:rsidRDefault="00F25013" w:rsidP="00F25013">
      <w:pPr>
        <w:pStyle w:val="0Calibrizakladnitext"/>
        <w:rPr>
          <w:ins w:id="390" w:author="uzivatel" w:date="2024-01-22T11:02:00Z"/>
        </w:rPr>
      </w:pPr>
      <w:ins w:id="391" w:author="uzivatel" w:date="2024-01-22T11:02:00Z">
        <w:r>
          <w:t>•</w:t>
        </w:r>
        <w:r>
          <w:tab/>
          <w:t>využití zajišťující přirozenou druhovou skladbu bioty odpovídající trvalým stanovištním podmínkám;</w:t>
        </w:r>
      </w:ins>
    </w:p>
    <w:p w14:paraId="3299CCAF" w14:textId="77777777" w:rsidR="00F25013" w:rsidRDefault="00F25013" w:rsidP="004A7A83">
      <w:pPr>
        <w:pStyle w:val="0CalibrizakladnitextTUCNE"/>
        <w:rPr>
          <w:ins w:id="392" w:author="uzivatel" w:date="2024-01-22T11:02:00Z"/>
        </w:rPr>
      </w:pPr>
      <w:ins w:id="393" w:author="uzivatel" w:date="2024-01-22T11:02:00Z">
        <w:r>
          <w:tab/>
          <w:t>- podmíněné:</w:t>
        </w:r>
      </w:ins>
    </w:p>
    <w:p w14:paraId="514E10FE" w14:textId="77777777" w:rsidR="00F25013" w:rsidRDefault="00F25013" w:rsidP="00F25013">
      <w:pPr>
        <w:pStyle w:val="0Calibrizakladnitext"/>
        <w:rPr>
          <w:ins w:id="394" w:author="uzivatel" w:date="2024-01-22T11:02:00Z"/>
        </w:rPr>
      </w:pPr>
      <w:ins w:id="395" w:author="uzivatel" w:date="2024-01-22T11:02:00Z">
        <w:r>
          <w:t>•</w:t>
        </w:r>
        <w:r>
          <w:tab/>
          <w:t>pouze ve výjimečných případech nezbytně nutné liniové stavby a vodohospodářské zařízení, jež mohou být umístěny jen při co nejmenším zásahu a narušení funkčnosti biocentra;</w:t>
        </w:r>
      </w:ins>
    </w:p>
    <w:p w14:paraId="3AEEBBB0" w14:textId="77777777" w:rsidR="00F25013" w:rsidRDefault="00F25013" w:rsidP="004A7A83">
      <w:pPr>
        <w:pStyle w:val="0CalibrizakladnitextTUCNE"/>
        <w:rPr>
          <w:ins w:id="396" w:author="uzivatel" w:date="2024-01-22T11:02:00Z"/>
        </w:rPr>
      </w:pPr>
      <w:ins w:id="397" w:author="uzivatel" w:date="2024-01-22T11:02:00Z">
        <w:r>
          <w:tab/>
          <w:t>- nepřípustné:</w:t>
        </w:r>
      </w:ins>
    </w:p>
    <w:p w14:paraId="73A3197D" w14:textId="77777777" w:rsidR="00F25013" w:rsidRDefault="00F25013" w:rsidP="00F25013">
      <w:pPr>
        <w:pStyle w:val="0Calibrizakladnitext"/>
        <w:rPr>
          <w:ins w:id="398" w:author="uzivatel" w:date="2024-01-22T11:02:00Z"/>
        </w:rPr>
      </w:pPr>
      <w:ins w:id="399" w:author="uzivatel" w:date="2024-01-22T11:02:00Z">
        <w:r>
          <w:t>•</w:t>
        </w:r>
        <w:r>
          <w:tab/>
          <w:t>změny funkčního využití, které by snižovaly současný stupeň ekologické stability daného území zařazeného do ÚSES ((změny druhu pozemku s vyšším stupněm ekologické stability na druh s nižším stupněm ekologické stability, např. z louky na ornou půdu), které jsou v rozporu s funkcí těchto ploch v ÚSES;</w:t>
        </w:r>
      </w:ins>
    </w:p>
    <w:p w14:paraId="5315C659" w14:textId="77777777" w:rsidR="00F25013" w:rsidRDefault="00F25013" w:rsidP="00F25013">
      <w:pPr>
        <w:pStyle w:val="0Calibrizakladnitext"/>
        <w:rPr>
          <w:ins w:id="400" w:author="uzivatel" w:date="2024-01-22T11:02:00Z"/>
        </w:rPr>
      </w:pPr>
      <w:ins w:id="401" w:author="uzivatel" w:date="2024-01-22T11:02:00Z">
        <w:r>
          <w:t>•</w:t>
        </w:r>
        <w:r>
          <w:tab/>
          <w:t>jakékoliv změny funkčního využití, které by znemožnily či ohrozily funkčnost biocenter nebo územní ochranu ploch navrhovaných k začlenění do nich;</w:t>
        </w:r>
      </w:ins>
    </w:p>
    <w:p w14:paraId="05671A94" w14:textId="77777777" w:rsidR="00F25013" w:rsidRDefault="00F25013" w:rsidP="00F25013">
      <w:pPr>
        <w:pStyle w:val="0Calibrizakladnitext"/>
        <w:rPr>
          <w:ins w:id="402" w:author="uzivatel" w:date="2024-01-22T11:02:00Z"/>
        </w:rPr>
      </w:pPr>
      <w:ins w:id="403" w:author="uzivatel" w:date="2024-01-22T11:02:00Z">
        <w:r>
          <w:t>•</w:t>
        </w:r>
        <w:r>
          <w:tab/>
          <w:t>rušivé činnosti jako je umisťování staveb, odvodňování pozemků, úpravy toků, intenzifikace obhospodařování, odlesňování, těžba nerostných surovin apod., mimo činnosti podmíněné;</w:t>
        </w:r>
      </w:ins>
    </w:p>
    <w:p w14:paraId="5F7355DD" w14:textId="77777777" w:rsidR="00F25013" w:rsidRDefault="00F25013" w:rsidP="00F25013">
      <w:pPr>
        <w:pStyle w:val="0Calibrizakladnitext"/>
        <w:rPr>
          <w:ins w:id="404" w:author="uzivatel" w:date="2024-01-22T11:02:00Z"/>
        </w:rPr>
      </w:pPr>
      <w:ins w:id="405" w:author="uzivatel" w:date="2024-01-22T11:02:00Z">
        <w:r>
          <w:t>•</w:t>
        </w:r>
        <w:r>
          <w:tab/>
          <w:t>oplocení (s výjimkou dřevěných ohradníků, či bradel, které budou průchodné pro divokou zvěř).</w:t>
        </w:r>
      </w:ins>
    </w:p>
    <w:p w14:paraId="66B1DEAB" w14:textId="77777777" w:rsidR="00F25013" w:rsidRDefault="00F25013" w:rsidP="00F25013">
      <w:pPr>
        <w:pStyle w:val="0Calibrizakladnitext"/>
        <w:rPr>
          <w:ins w:id="406" w:author="uzivatel" w:date="2024-01-22T11:02:00Z"/>
        </w:rPr>
      </w:pPr>
      <w:ins w:id="407" w:author="uzivatel" w:date="2024-01-22T11:02:00Z">
        <w:r>
          <w:tab/>
        </w:r>
      </w:ins>
    </w:p>
    <w:p w14:paraId="50B828BA" w14:textId="08ACCC3F" w:rsidR="00F25013" w:rsidRDefault="00F25013" w:rsidP="00F25013">
      <w:pPr>
        <w:pStyle w:val="0Calibrizakladnitext"/>
        <w:rPr>
          <w:ins w:id="408" w:author="uzivatel" w:date="2024-01-22T11:02:00Z"/>
        </w:rPr>
      </w:pPr>
      <w:ins w:id="409" w:author="uzivatel" w:date="2024-01-22T11:02:00Z">
        <w:r w:rsidRPr="004A7A83">
          <w:rPr>
            <w:rStyle w:val="0CalibrizakladnitextTUCNEChar"/>
          </w:rPr>
          <w:t>Pro funkční využití ploch biokoridorů je</w:t>
        </w:r>
        <w:r>
          <w:t>:</w:t>
        </w:r>
      </w:ins>
    </w:p>
    <w:p w14:paraId="43FF42E8" w14:textId="77777777" w:rsidR="00F25013" w:rsidRDefault="00F25013" w:rsidP="004A7A83">
      <w:pPr>
        <w:pStyle w:val="0CalibrizakladnitextTUCNE"/>
        <w:rPr>
          <w:ins w:id="410" w:author="uzivatel" w:date="2024-01-22T11:02:00Z"/>
        </w:rPr>
      </w:pPr>
      <w:ins w:id="411" w:author="uzivatel" w:date="2024-01-22T11:02:00Z">
        <w:r>
          <w:tab/>
          <w:t>- přípustné:</w:t>
        </w:r>
      </w:ins>
    </w:p>
    <w:p w14:paraId="32B6A83B" w14:textId="77777777" w:rsidR="00F25013" w:rsidRDefault="00F25013" w:rsidP="00F25013">
      <w:pPr>
        <w:pStyle w:val="0Calibrizakladnitext"/>
        <w:rPr>
          <w:ins w:id="412" w:author="uzivatel" w:date="2024-01-22T11:02:00Z"/>
        </w:rPr>
      </w:pPr>
      <w:ins w:id="413" w:author="uzivatel" w:date="2024-01-22T11:02:00Z">
        <w:r>
          <w:t>•</w:t>
        </w:r>
        <w:r>
          <w:tab/>
          <w:t>současné využití</w:t>
        </w:r>
      </w:ins>
    </w:p>
    <w:p w14:paraId="2460B321" w14:textId="77777777" w:rsidR="00F25013" w:rsidRDefault="00F25013" w:rsidP="00F25013">
      <w:pPr>
        <w:pStyle w:val="0Calibrizakladnitext"/>
        <w:rPr>
          <w:ins w:id="414" w:author="uzivatel" w:date="2024-01-22T11:02:00Z"/>
        </w:rPr>
      </w:pPr>
      <w:ins w:id="415" w:author="uzivatel" w:date="2024-01-22T11:02:00Z">
        <w:r>
          <w:t>•</w:t>
        </w:r>
        <w:r>
          <w:tab/>
          <w:t>využití zajišťující vysoké zastoupení druhů organismů odpovídajících trvalým stanovištním podmínkám při běžném extenzivním zemědělském nebo lesnickém hospodaření (trvalé travní porosty, extenzivní sady, lesy apod.), případně rekreační plochy přírodního charakteru;</w:t>
        </w:r>
      </w:ins>
    </w:p>
    <w:p w14:paraId="2CC4CEB5" w14:textId="77777777" w:rsidR="00F25013" w:rsidRDefault="00F25013" w:rsidP="00F25013">
      <w:pPr>
        <w:pStyle w:val="0Calibrizakladnitext"/>
        <w:rPr>
          <w:ins w:id="416" w:author="uzivatel" w:date="2024-01-22T11:02:00Z"/>
        </w:rPr>
      </w:pPr>
      <w:ins w:id="417" w:author="uzivatel" w:date="2024-01-22T11:02:00Z">
        <w:r>
          <w:t>•</w:t>
        </w:r>
        <w:r>
          <w:tab/>
          <w:t>Revitalizace vodních toků je žádoucí.</w:t>
        </w:r>
      </w:ins>
    </w:p>
    <w:p w14:paraId="153AC7CE" w14:textId="77777777" w:rsidR="00F25013" w:rsidRDefault="00F25013" w:rsidP="004A7A83">
      <w:pPr>
        <w:pStyle w:val="0CalibrizakladnitextTUCNE"/>
        <w:rPr>
          <w:ins w:id="418" w:author="uzivatel" w:date="2024-01-22T11:02:00Z"/>
        </w:rPr>
      </w:pPr>
      <w:ins w:id="419" w:author="uzivatel" w:date="2024-01-22T11:02:00Z">
        <w:r>
          <w:tab/>
          <w:t>- podmíněné:</w:t>
        </w:r>
      </w:ins>
    </w:p>
    <w:p w14:paraId="0B0FD958" w14:textId="77777777" w:rsidR="00F25013" w:rsidRDefault="00F25013" w:rsidP="00F25013">
      <w:pPr>
        <w:pStyle w:val="0Calibrizakladnitext"/>
        <w:rPr>
          <w:ins w:id="420" w:author="uzivatel" w:date="2024-01-22T11:02:00Z"/>
        </w:rPr>
      </w:pPr>
      <w:ins w:id="421" w:author="uzivatel" w:date="2024-01-22T11:02:00Z">
        <w:r>
          <w:t>•</w:t>
        </w:r>
        <w:r>
          <w:tab/>
          <w:t>pouze ve výjimečných případech nezbytně nutné liniové stavby křížící biokoridor pokud možno kolmo, technická infrastruktura a vodohospodářské zařízení; umístěny mohou být jen při co nejmenším zásahu a narušení funkčnosti biokoridoru;</w:t>
        </w:r>
      </w:ins>
    </w:p>
    <w:p w14:paraId="7A11BE96" w14:textId="77777777" w:rsidR="00F25013" w:rsidRDefault="00F25013" w:rsidP="004A7A83">
      <w:pPr>
        <w:pStyle w:val="0CalibrizakladnitextTUCNE"/>
        <w:rPr>
          <w:ins w:id="422" w:author="uzivatel" w:date="2024-01-22T11:02:00Z"/>
        </w:rPr>
      </w:pPr>
      <w:ins w:id="423" w:author="uzivatel" w:date="2024-01-22T11:02:00Z">
        <w:r>
          <w:tab/>
          <w:t>- nepřípustné:</w:t>
        </w:r>
      </w:ins>
    </w:p>
    <w:p w14:paraId="15C9747C" w14:textId="77777777" w:rsidR="00F25013" w:rsidRDefault="00F25013" w:rsidP="00F25013">
      <w:pPr>
        <w:pStyle w:val="0Calibrizakladnitext"/>
        <w:rPr>
          <w:ins w:id="424" w:author="uzivatel" w:date="2024-01-22T11:02:00Z"/>
        </w:rPr>
      </w:pPr>
      <w:ins w:id="425" w:author="uzivatel" w:date="2024-01-22T11:02:00Z">
        <w:r>
          <w:t>•</w:t>
        </w:r>
        <w:r>
          <w:tab/>
          <w:t>změny funkčního využití, které by snižovaly současný stupeň ekologické stability daného území zařazeného do ÚSES (změny druhu pozemku s vyšším stupněm ekologické stability na druh s nižším stupněm ekologické stability, např. z louky na ornou půdu), které jsou v rozporu s funkcí biokoridoru;</w:t>
        </w:r>
      </w:ins>
    </w:p>
    <w:p w14:paraId="6C86736A" w14:textId="77777777" w:rsidR="00F25013" w:rsidRDefault="00F25013" w:rsidP="00F25013">
      <w:pPr>
        <w:pStyle w:val="0Calibrizakladnitext"/>
        <w:rPr>
          <w:ins w:id="426" w:author="uzivatel" w:date="2024-01-22T11:02:00Z"/>
        </w:rPr>
      </w:pPr>
      <w:ins w:id="427" w:author="uzivatel" w:date="2024-01-22T11:02:00Z">
        <w:r>
          <w:t>•</w:t>
        </w:r>
        <w:r>
          <w:tab/>
          <w:t>jakékoliv změny funkčního využití, které by znemožnily či ohrozily územní ochranu a založení chybějících částí biokoridorů, rušivé činnosti jako je umisťování staveb, odvodňování pozemků, úpravy toků, intenzifikace obhospodařování, odlesňování, těžba nerostných surovin apod., mimo činností podmíněných;</w:t>
        </w:r>
      </w:ins>
    </w:p>
    <w:p w14:paraId="7D069673" w14:textId="77777777" w:rsidR="00F25013" w:rsidRDefault="00F25013" w:rsidP="00F25013">
      <w:pPr>
        <w:pStyle w:val="0Calibrizakladnitext"/>
        <w:rPr>
          <w:ins w:id="428" w:author="uzivatel" w:date="2024-01-22T11:02:00Z"/>
        </w:rPr>
      </w:pPr>
      <w:ins w:id="429" w:author="uzivatel" w:date="2024-01-22T11:02:00Z">
        <w:r>
          <w:t>•</w:t>
        </w:r>
        <w:r>
          <w:tab/>
          <w:t>oplocení.</w:t>
        </w:r>
      </w:ins>
    </w:p>
    <w:p w14:paraId="3BED6C42" w14:textId="77777777" w:rsidR="003609B2" w:rsidRDefault="003609B2">
      <w:pPr>
        <w:spacing w:after="160" w:line="259" w:lineRule="auto"/>
        <w:rPr>
          <w:ins w:id="430" w:author="uzivatel" w:date="2024-01-22T11:53:00Z"/>
          <w:rFonts w:ascii="Calibri" w:eastAsia="MS Gothic" w:hAnsi="Calibri"/>
          <w:b/>
          <w:bCs/>
          <w:caps/>
          <w:szCs w:val="28"/>
          <w:lang w:val="x-none"/>
        </w:rPr>
      </w:pPr>
      <w:ins w:id="431" w:author="uzivatel" w:date="2024-01-22T11:53:00Z">
        <w:r>
          <w:br w:type="page"/>
        </w:r>
      </w:ins>
    </w:p>
    <w:p w14:paraId="637A9CB0" w14:textId="20CA193D" w:rsidR="00F25013" w:rsidRDefault="00F25013" w:rsidP="00F25013">
      <w:pPr>
        <w:pStyle w:val="0CalibriNadpis2"/>
        <w:rPr>
          <w:ins w:id="432" w:author="uzivatel" w:date="2024-01-22T11:02:00Z"/>
        </w:rPr>
      </w:pPr>
      <w:bookmarkStart w:id="433" w:name="_Toc160784257"/>
      <w:ins w:id="434" w:author="uzivatel" w:date="2024-01-22T11:02:00Z">
        <w:r>
          <w:lastRenderedPageBreak/>
          <w:t>KRAJINA</w:t>
        </w:r>
        <w:bookmarkEnd w:id="433"/>
      </w:ins>
    </w:p>
    <w:p w14:paraId="71D9EBB2" w14:textId="77777777" w:rsidR="00F25013" w:rsidRDefault="00F25013" w:rsidP="00F25013">
      <w:pPr>
        <w:pStyle w:val="0Calibrizakladnitext"/>
        <w:rPr>
          <w:ins w:id="435" w:author="uzivatel" w:date="2024-01-22T11:02:00Z"/>
        </w:rPr>
      </w:pPr>
      <w:ins w:id="436" w:author="uzivatel" w:date="2024-01-22T11:02:00Z">
        <w:r>
          <w:t xml:space="preserve">Řešené území  je členitá pahorkatina  se zalesněnými vrcholy kopců a  lesními porosty na svazích  údolí vodotečí. Na odlesněných planinách a mírných  svazích je zemědělská, ponejvíce orná  půda.  V jihozápadní části území a na jihovýchod od </w:t>
        </w:r>
        <w:proofErr w:type="spellStart"/>
        <w:r>
          <w:t>Nalžovického</w:t>
        </w:r>
        <w:proofErr w:type="spellEnd"/>
        <w:r>
          <w:t xml:space="preserve"> </w:t>
        </w:r>
        <w:proofErr w:type="spellStart"/>
        <w:r>
          <w:t>Podhájí</w:t>
        </w:r>
        <w:proofErr w:type="spellEnd"/>
        <w:r>
          <w:t xml:space="preserve"> došlo k velkému </w:t>
        </w:r>
        <w:proofErr w:type="spellStart"/>
        <w:r>
          <w:t>zcelení</w:t>
        </w:r>
        <w:proofErr w:type="spellEnd"/>
        <w:r>
          <w:t xml:space="preserve"> pozemků, při kterém se nezachovala rozptýlená krajinná zeleň. Při pozemkových úpravách proto bude nutné navrátit do tohoto území zeleň alespoň jako doprovod obnovených polních cest. Na ostatním území se dochovalo relativně dost krajinné zeleně v podobě lemů cest a porostů skalních výchozů, svahových mezí a remízků. Bezejmenný potok, ústící v Červeném do potoka </w:t>
        </w:r>
        <w:proofErr w:type="spellStart"/>
        <w:r>
          <w:t>Musík</w:t>
        </w:r>
        <w:proofErr w:type="spellEnd"/>
        <w:r>
          <w:t xml:space="preserve">, který je přeměněn v meliorační strouhu a jeho niva z větší části rozorána, bude nutné revitalizovat stejně jako z větší části kanalizovaný </w:t>
        </w:r>
        <w:proofErr w:type="spellStart"/>
        <w:r>
          <w:t>Křepenický</w:t>
        </w:r>
        <w:proofErr w:type="spellEnd"/>
        <w:r>
          <w:t xml:space="preserve"> potok.</w:t>
        </w:r>
      </w:ins>
    </w:p>
    <w:p w14:paraId="5033F636" w14:textId="77777777" w:rsidR="00F25013" w:rsidRDefault="00F25013" w:rsidP="00F25013">
      <w:pPr>
        <w:pStyle w:val="0Calibrizakladnitext"/>
        <w:rPr>
          <w:ins w:id="437" w:author="uzivatel" w:date="2024-01-22T11:02:00Z"/>
        </w:rPr>
      </w:pPr>
      <w:ins w:id="438" w:author="uzivatel" w:date="2024-01-22T11:02:00Z">
        <w:r>
          <w:t>Četné chatové osady jsou až na lesní chatovou osadu pod Stříbrným vrchem situovány na svahy vltavského břehu. Pro jejich problematické zapojení do krajiny by se neměly dále rozšiřovat a pokud možno ze všech stran pohledově uzavřít zelení.</w:t>
        </w:r>
      </w:ins>
    </w:p>
    <w:p w14:paraId="74795AD8" w14:textId="77777777" w:rsidR="00F25013" w:rsidRDefault="00F25013" w:rsidP="00F25013">
      <w:pPr>
        <w:pStyle w:val="0Calibrizakladnitext"/>
        <w:rPr>
          <w:ins w:id="439" w:author="uzivatel" w:date="2024-01-22T11:02:00Z"/>
        </w:rPr>
      </w:pPr>
      <w:ins w:id="440" w:author="uzivatel" w:date="2024-01-22T11:02:00Z">
        <w:r>
          <w:t>Všechna sídla v daném území jsou dobře zapojena do krajiny. Červenému jako výrazný krajinotvorný prvek dominuje zalesněné návrší, pro Nalžovice je významným krajinotvorným prvkem rozsáhlý zámecký park a v Chlumu je výraznou dominantou návrší s kostelem a strání se zahradami a parkovou úpravou stráně pod školou..  Krajina řešeného území je součástí mimořádně esteticky působivé povltavské pahorkatiny.</w:t>
        </w:r>
      </w:ins>
    </w:p>
    <w:p w14:paraId="63D73044" w14:textId="3994BBC6" w:rsidR="00F25013" w:rsidRDefault="00F25013" w:rsidP="00F25013">
      <w:pPr>
        <w:pStyle w:val="0Calibrizakladnitext"/>
        <w:rPr>
          <w:ins w:id="441" w:author="uzivatel" w:date="2024-01-22T11:02:00Z"/>
        </w:rPr>
      </w:pPr>
      <w:ins w:id="442" w:author="uzivatel" w:date="2024-01-22T11:02:00Z">
        <w:r>
          <w:t>Pro tento svůj ráz a dotyk s vodní plochou Slapské přehrady je území vhodné p</w:t>
        </w:r>
        <w:r w:rsidR="003609B2">
          <w:t xml:space="preserve">ro trvalou i </w:t>
        </w:r>
        <w:proofErr w:type="spellStart"/>
        <w:r w:rsidR="003609B2">
          <w:t>pasantní</w:t>
        </w:r>
        <w:proofErr w:type="spellEnd"/>
        <w:r w:rsidR="003609B2">
          <w:t xml:space="preserve"> rekreaci.</w:t>
        </w:r>
      </w:ins>
    </w:p>
    <w:p w14:paraId="7385D3F4" w14:textId="6F04266A" w:rsidR="00F25013" w:rsidRDefault="00F25013" w:rsidP="004A7A83">
      <w:pPr>
        <w:pStyle w:val="0CalibriNadpis2"/>
        <w:rPr>
          <w:ins w:id="443" w:author="uzivatel" w:date="2024-01-22T11:02:00Z"/>
        </w:rPr>
      </w:pPr>
      <w:bookmarkStart w:id="444" w:name="_Toc160784258"/>
      <w:ins w:id="445" w:author="uzivatel" w:date="2024-01-22T11:02:00Z">
        <w:r>
          <w:t>ZELEŇ V SÍDLE</w:t>
        </w:r>
        <w:bookmarkEnd w:id="444"/>
      </w:ins>
    </w:p>
    <w:p w14:paraId="70213465" w14:textId="53612D87" w:rsidR="00F25013" w:rsidRDefault="00F25013" w:rsidP="004A7A83">
      <w:pPr>
        <w:pStyle w:val="0CalibriNadpis3"/>
        <w:rPr>
          <w:ins w:id="446" w:author="uzivatel" w:date="2024-01-22T11:02:00Z"/>
        </w:rPr>
      </w:pPr>
      <w:ins w:id="447" w:author="uzivatel" w:date="2024-01-22T11:02:00Z">
        <w:r>
          <w:t>Popis stavu</w:t>
        </w:r>
      </w:ins>
    </w:p>
    <w:p w14:paraId="44E3F12A" w14:textId="77777777" w:rsidR="00F25013" w:rsidRDefault="00F25013" w:rsidP="00F25013">
      <w:pPr>
        <w:pStyle w:val="0Calibrizakladnitext"/>
        <w:rPr>
          <w:ins w:id="448" w:author="uzivatel" w:date="2024-01-22T11:02:00Z"/>
        </w:rPr>
      </w:pPr>
      <w:ins w:id="449" w:author="uzivatel" w:date="2024-01-22T11:02:00Z">
        <w:r>
          <w:t xml:space="preserve">V soukromých zahradách starší zástavby se nejvíce uplatňují ovocné dřeviny s četným zastoupením ořešáku vlašského, který objemem své koruny patří k základní </w:t>
        </w:r>
        <w:proofErr w:type="spellStart"/>
        <w:r>
          <w:t>strukturotvorné</w:t>
        </w:r>
        <w:proofErr w:type="spellEnd"/>
        <w:r>
          <w:t xml:space="preserve"> zeleni. Základem zeleně sídel jsou lesní dřeviny, zejména jasan, lípa, javor mléč a smrk ztepilý, které rostou jednotlivě v malých skupinách či stromořadích na veřejných prostranstvích, při cestách i v soukromých zahradách. U nové, ale i starší zástavby zejména v Chlumu a v chatových osadách je v mnoha případech použito k úpravám zahrad a dvorů velké množství zahradních kultivarů exotických jehličin. Jejich estetický účinek je sporný i vzhledem k jednotlivým stavbám. Obecně tento druh úprav nežádoucím způsobem posouvá venkovský ráz obce k charakteru předměstské či městské zástavby.</w:t>
        </w:r>
      </w:ins>
    </w:p>
    <w:p w14:paraId="780EF340" w14:textId="4C88BCF1" w:rsidR="00F25013" w:rsidRDefault="00F25013" w:rsidP="00F25013">
      <w:pPr>
        <w:pStyle w:val="0Calibrizakladnitext"/>
        <w:rPr>
          <w:ins w:id="450" w:author="uzivatel" w:date="2024-01-22T11:02:00Z"/>
        </w:rPr>
      </w:pPr>
      <w:ins w:id="451" w:author="uzivatel" w:date="2024-01-22T11:02:00Z">
        <w:r>
          <w:t xml:space="preserve">Plochou veřejné zeleně je v Nalžovicích parková úprava trojúhelníkového cestního klínu na jih od zámku a úprava prostranství nad severozápadním okrajem zámeckého parku. Sám park představuje rozsáhlou plochu vyhrazené zeleně nadmístního významu. V Chlumu jsou významnějšími plochami veřejné zeleně parková úprava stráně pod školou a prostranství před kostelem a úprava prostranství při příjezdu od Kňovic. V Červeném je jako prostor veřejné zeleně upravena plocha rozvolněných lužních porostů v nivě potoka </w:t>
        </w:r>
        <w:proofErr w:type="spellStart"/>
        <w:r>
          <w:t>Musík</w:t>
        </w:r>
        <w:proofErr w:type="spellEnd"/>
        <w:r>
          <w:t xml:space="preserve"> napravo u cesty od Dublovic. Naproti tomuto prostoru na protější straně cesty stojí dva stromy, z nichž jeden je odhadem přes dvě stě let stará lípa, kterou je tř</w:t>
        </w:r>
        <w:r w:rsidR="003609B2">
          <w:t>eba chránit jako památný strom.</w:t>
        </w:r>
      </w:ins>
    </w:p>
    <w:p w14:paraId="7096D529" w14:textId="0D42930B" w:rsidR="00F25013" w:rsidRDefault="00F25013" w:rsidP="004A7A83">
      <w:pPr>
        <w:pStyle w:val="0CalibriNadpis3"/>
        <w:rPr>
          <w:ins w:id="452" w:author="uzivatel" w:date="2024-01-22T11:02:00Z"/>
        </w:rPr>
      </w:pPr>
      <w:ins w:id="453" w:author="uzivatel" w:date="2024-01-22T11:02:00Z">
        <w:r>
          <w:t>Doporučení</w:t>
        </w:r>
      </w:ins>
    </w:p>
    <w:p w14:paraId="657C69EC" w14:textId="77777777" w:rsidR="00F25013" w:rsidRDefault="00F25013" w:rsidP="00F25013">
      <w:pPr>
        <w:pStyle w:val="0Calibrizakladnitext"/>
        <w:rPr>
          <w:ins w:id="454" w:author="uzivatel" w:date="2024-01-22T11:02:00Z"/>
        </w:rPr>
      </w:pPr>
      <w:ins w:id="455" w:author="uzivatel" w:date="2024-01-22T11:02:00Z">
        <w:r>
          <w:t>Ve venkovské zahradě tradičně převládají ovocné stromy. Ty by měly i nadále tvořit největší podíl v nich rostoucích dřevin. Neovocné dřeviny, užité k úpravě okolí budov a volně rostoucí v zahradách by měly napříště více odpovídat charakteru širšího okolí a povaze sídla.</w:t>
        </w:r>
      </w:ins>
    </w:p>
    <w:p w14:paraId="70F86F74" w14:textId="77777777" w:rsidR="00F25013" w:rsidRDefault="00F25013" w:rsidP="00F25013">
      <w:pPr>
        <w:pStyle w:val="0Calibrizakladnitext"/>
        <w:rPr>
          <w:ins w:id="456" w:author="uzivatel" w:date="2024-01-22T11:02:00Z"/>
        </w:rPr>
      </w:pPr>
      <w:ins w:id="457" w:author="uzivatel" w:date="2024-01-22T11:02:00Z">
        <w:r>
          <w:t>Vzhledem k zachovalému přírodnímu rázu oblasti, i původně venkovskému charakteru sídel řešeného území, je možno jako jednoznačně nežádoucí dřeviny označit exotické jehličnany a zejména jejich zahradní kultivary. Druhově jsou nejméně vhodné zeravy (</w:t>
        </w:r>
        <w:proofErr w:type="spellStart"/>
        <w:r>
          <w:t>Thuja</w:t>
        </w:r>
        <w:proofErr w:type="spellEnd"/>
        <w:r>
          <w:t xml:space="preserve"> </w:t>
        </w:r>
        <w:proofErr w:type="spellStart"/>
        <w:r>
          <w:t>sp</w:t>
        </w:r>
        <w:proofErr w:type="spellEnd"/>
        <w:r>
          <w:t>.), cypřiše (</w:t>
        </w:r>
        <w:proofErr w:type="spellStart"/>
        <w:r>
          <w:t>Chamaecyparis</w:t>
        </w:r>
        <w:proofErr w:type="spellEnd"/>
        <w:r>
          <w:t xml:space="preserve"> </w:t>
        </w:r>
        <w:proofErr w:type="spellStart"/>
        <w:r>
          <w:t>sp</w:t>
        </w:r>
        <w:proofErr w:type="spellEnd"/>
        <w:r>
          <w:t>.) a smrk pichlavý stříbrný (</w:t>
        </w:r>
        <w:proofErr w:type="spellStart"/>
        <w:r>
          <w:t>Picea</w:t>
        </w:r>
        <w:proofErr w:type="spellEnd"/>
        <w:r>
          <w:t xml:space="preserve"> </w:t>
        </w:r>
        <w:proofErr w:type="spellStart"/>
        <w:r>
          <w:t>pungens</w:t>
        </w:r>
        <w:proofErr w:type="spellEnd"/>
        <w:r>
          <w:t xml:space="preserve"> v. </w:t>
        </w:r>
        <w:proofErr w:type="spellStart"/>
        <w:r>
          <w:t>argentea</w:t>
        </w:r>
        <w:proofErr w:type="spellEnd"/>
        <w:r>
          <w:t>).</w:t>
        </w:r>
      </w:ins>
    </w:p>
    <w:p w14:paraId="05D8A47D" w14:textId="77777777" w:rsidR="00F25013" w:rsidRDefault="00F25013" w:rsidP="00F25013">
      <w:pPr>
        <w:pStyle w:val="0Calibrizakladnitext"/>
        <w:rPr>
          <w:ins w:id="458" w:author="uzivatel" w:date="2024-01-22T11:02:00Z"/>
        </w:rPr>
      </w:pPr>
      <w:ins w:id="459" w:author="uzivatel" w:date="2024-01-22T11:02:00Z">
        <w:r>
          <w:t>Jehličnany by vůbec neměly přesáhnout 10% celkové druhové skladby. Druhově by měla dominovat přirozeným porostům okolí nebližší borovice lesní (</w:t>
        </w:r>
        <w:proofErr w:type="spellStart"/>
        <w:r>
          <w:t>Pinus</w:t>
        </w:r>
        <w:proofErr w:type="spellEnd"/>
        <w:r>
          <w:t xml:space="preserve"> </w:t>
        </w:r>
        <w:proofErr w:type="spellStart"/>
        <w:r>
          <w:t>silvestris</w:t>
        </w:r>
        <w:proofErr w:type="spellEnd"/>
        <w:r>
          <w:t>). Použit může být i modřín opadavý (</w:t>
        </w:r>
        <w:proofErr w:type="spellStart"/>
        <w:r>
          <w:t>Larix</w:t>
        </w:r>
        <w:proofErr w:type="spellEnd"/>
        <w:r>
          <w:t xml:space="preserve"> decidua) a výjimečně i smrk ztepilý (</w:t>
        </w:r>
        <w:proofErr w:type="spellStart"/>
        <w:r>
          <w:t>Picea</w:t>
        </w:r>
        <w:proofErr w:type="spellEnd"/>
        <w:r>
          <w:t xml:space="preserve"> </w:t>
        </w:r>
        <w:proofErr w:type="spellStart"/>
        <w:r>
          <w:t>excelsa</w:t>
        </w:r>
        <w:proofErr w:type="spellEnd"/>
        <w:r>
          <w:t>).</w:t>
        </w:r>
      </w:ins>
    </w:p>
    <w:p w14:paraId="632AFFE3" w14:textId="77777777" w:rsidR="00F25013" w:rsidRDefault="00F25013" w:rsidP="00F25013">
      <w:pPr>
        <w:pStyle w:val="0Calibrizakladnitext"/>
        <w:rPr>
          <w:ins w:id="460" w:author="uzivatel" w:date="2024-01-22T11:02:00Z"/>
        </w:rPr>
      </w:pPr>
      <w:ins w:id="461" w:author="uzivatel" w:date="2024-01-22T11:02:00Z">
        <w:r>
          <w:t>Z listnatých stromů mohou být dle konkrétních podmínek stanoviště použity dub letní (</w:t>
        </w:r>
        <w:proofErr w:type="spellStart"/>
        <w:r>
          <w:t>Quercus</w:t>
        </w:r>
        <w:proofErr w:type="spellEnd"/>
        <w:r>
          <w:t xml:space="preserve"> robur), dub zimní (</w:t>
        </w:r>
        <w:proofErr w:type="spellStart"/>
        <w:r>
          <w:t>Quercus</w:t>
        </w:r>
        <w:proofErr w:type="spellEnd"/>
        <w:r>
          <w:t xml:space="preserve"> </w:t>
        </w:r>
        <w:proofErr w:type="spellStart"/>
        <w:r>
          <w:t>petraea</w:t>
        </w:r>
        <w:proofErr w:type="spellEnd"/>
        <w:r>
          <w:t>), dub šípák (</w:t>
        </w:r>
        <w:proofErr w:type="spellStart"/>
        <w:r>
          <w:t>Quercus</w:t>
        </w:r>
        <w:proofErr w:type="spellEnd"/>
        <w:r>
          <w:t xml:space="preserve"> </w:t>
        </w:r>
        <w:proofErr w:type="spellStart"/>
        <w:r>
          <w:t>pubescens</w:t>
        </w:r>
        <w:proofErr w:type="spellEnd"/>
        <w:r>
          <w:t>), buk lesní (</w:t>
        </w:r>
        <w:proofErr w:type="spellStart"/>
        <w:r>
          <w:t>Fagus</w:t>
        </w:r>
        <w:proofErr w:type="spellEnd"/>
        <w:r>
          <w:t xml:space="preserve"> </w:t>
        </w:r>
        <w:proofErr w:type="spellStart"/>
        <w:r>
          <w:t>silvatica</w:t>
        </w:r>
        <w:proofErr w:type="spellEnd"/>
        <w:r>
          <w:t xml:space="preserve">), javor mléč (Acer </w:t>
        </w:r>
        <w:proofErr w:type="spellStart"/>
        <w:r>
          <w:t>platanoides</w:t>
        </w:r>
        <w:proofErr w:type="spellEnd"/>
        <w:r>
          <w:t xml:space="preserve">), javor babyka (Acer </w:t>
        </w:r>
        <w:proofErr w:type="spellStart"/>
        <w:r>
          <w:t>campestre</w:t>
        </w:r>
        <w:proofErr w:type="spellEnd"/>
        <w:r>
          <w:t xml:space="preserve">), javor klen (Acer </w:t>
        </w:r>
        <w:proofErr w:type="spellStart"/>
        <w:r>
          <w:t>pseudoplatanus</w:t>
        </w:r>
        <w:proofErr w:type="spellEnd"/>
        <w:r>
          <w:t>), jilm habrolistý (</w:t>
        </w:r>
        <w:proofErr w:type="spellStart"/>
        <w:r>
          <w:t>Ulmus</w:t>
        </w:r>
        <w:proofErr w:type="spellEnd"/>
        <w:r>
          <w:t xml:space="preserve"> </w:t>
        </w:r>
        <w:proofErr w:type="spellStart"/>
        <w:r>
          <w:t>carpinifolia</w:t>
        </w:r>
        <w:proofErr w:type="spellEnd"/>
        <w:r>
          <w:t xml:space="preserve">), habr obecný </w:t>
        </w:r>
        <w:r>
          <w:lastRenderedPageBreak/>
          <w:t>(</w:t>
        </w:r>
        <w:proofErr w:type="spellStart"/>
        <w:r>
          <w:t>Carpinus</w:t>
        </w:r>
        <w:proofErr w:type="spellEnd"/>
        <w:r>
          <w:t xml:space="preserve"> </w:t>
        </w:r>
        <w:proofErr w:type="spellStart"/>
        <w:r>
          <w:t>betulus</w:t>
        </w:r>
        <w:proofErr w:type="spellEnd"/>
        <w:r>
          <w:t>), lípa srdčitá (</w:t>
        </w:r>
        <w:proofErr w:type="spellStart"/>
        <w:r>
          <w:t>Tilia</w:t>
        </w:r>
        <w:proofErr w:type="spellEnd"/>
        <w:r>
          <w:t xml:space="preserve"> </w:t>
        </w:r>
        <w:proofErr w:type="spellStart"/>
        <w:r>
          <w:t>cordata</w:t>
        </w:r>
        <w:proofErr w:type="spellEnd"/>
        <w:r>
          <w:t>), jasan ztepilý(</w:t>
        </w:r>
        <w:proofErr w:type="spellStart"/>
        <w:r>
          <w:t>Fraxinus</w:t>
        </w:r>
        <w:proofErr w:type="spellEnd"/>
        <w:r>
          <w:t xml:space="preserve"> </w:t>
        </w:r>
        <w:proofErr w:type="spellStart"/>
        <w:r>
          <w:t>excelsior</w:t>
        </w:r>
        <w:proofErr w:type="spellEnd"/>
        <w:r>
          <w:t>) a bříza bělokorá (</w:t>
        </w:r>
        <w:proofErr w:type="spellStart"/>
        <w:r>
          <w:t>Betula</w:t>
        </w:r>
        <w:proofErr w:type="spellEnd"/>
        <w:r>
          <w:t xml:space="preserve"> alba), topol osika (</w:t>
        </w:r>
        <w:proofErr w:type="spellStart"/>
        <w:r>
          <w:t>Populus</w:t>
        </w:r>
        <w:proofErr w:type="spellEnd"/>
        <w:r>
          <w:t xml:space="preserve"> </w:t>
        </w:r>
        <w:proofErr w:type="spellStart"/>
        <w:r>
          <w:t>tremula</w:t>
        </w:r>
        <w:proofErr w:type="spellEnd"/>
        <w:r>
          <w:t>), jeřáb obecný (</w:t>
        </w:r>
        <w:proofErr w:type="spellStart"/>
        <w:r>
          <w:t>Sorbus</w:t>
        </w:r>
        <w:proofErr w:type="spellEnd"/>
        <w:r>
          <w:t xml:space="preserve"> </w:t>
        </w:r>
        <w:proofErr w:type="spellStart"/>
        <w:r>
          <w:t>acuparia</w:t>
        </w:r>
        <w:proofErr w:type="spellEnd"/>
        <w:r>
          <w:t>), jeřáb muk (</w:t>
        </w:r>
        <w:proofErr w:type="spellStart"/>
        <w:r>
          <w:t>Sorbus</w:t>
        </w:r>
        <w:proofErr w:type="spellEnd"/>
        <w:r>
          <w:t xml:space="preserve"> </w:t>
        </w:r>
        <w:proofErr w:type="spellStart"/>
        <w:r>
          <w:t>aria</w:t>
        </w:r>
        <w:proofErr w:type="spellEnd"/>
        <w:r>
          <w:t>), jeřáb břek (</w:t>
        </w:r>
        <w:proofErr w:type="spellStart"/>
        <w:r>
          <w:t>Sorbus</w:t>
        </w:r>
        <w:proofErr w:type="spellEnd"/>
        <w:r>
          <w:t xml:space="preserve"> </w:t>
        </w:r>
        <w:proofErr w:type="spellStart"/>
        <w:r>
          <w:t>torminalis</w:t>
        </w:r>
        <w:proofErr w:type="spellEnd"/>
        <w:r>
          <w:t>), na vlhčích místech pak vrby (</w:t>
        </w:r>
        <w:proofErr w:type="spellStart"/>
        <w:r>
          <w:t>Salix</w:t>
        </w:r>
        <w:proofErr w:type="spellEnd"/>
        <w:r>
          <w:t xml:space="preserve"> </w:t>
        </w:r>
        <w:proofErr w:type="spellStart"/>
        <w:r>
          <w:t>sp</w:t>
        </w:r>
        <w:proofErr w:type="spellEnd"/>
        <w:r>
          <w:t>.), olše lepkavá (</w:t>
        </w:r>
        <w:proofErr w:type="spellStart"/>
        <w:r>
          <w:t>Alnus</w:t>
        </w:r>
        <w:proofErr w:type="spellEnd"/>
        <w:r>
          <w:t xml:space="preserve"> </w:t>
        </w:r>
        <w:proofErr w:type="spellStart"/>
        <w:r>
          <w:t>glutinosa</w:t>
        </w:r>
        <w:proofErr w:type="spellEnd"/>
        <w:r>
          <w:t>), topol černý (</w:t>
        </w:r>
        <w:proofErr w:type="spellStart"/>
        <w:r>
          <w:t>Populus</w:t>
        </w:r>
        <w:proofErr w:type="spellEnd"/>
        <w:r>
          <w:t xml:space="preserve"> </w:t>
        </w:r>
        <w:proofErr w:type="spellStart"/>
        <w:r>
          <w:t>nigra</w:t>
        </w:r>
        <w:proofErr w:type="spellEnd"/>
        <w:r>
          <w:t>) a střemcha hroznovitá (</w:t>
        </w:r>
        <w:proofErr w:type="spellStart"/>
        <w:r>
          <w:t>Padus</w:t>
        </w:r>
        <w:proofErr w:type="spellEnd"/>
        <w:r>
          <w:t xml:space="preserve"> </w:t>
        </w:r>
        <w:proofErr w:type="spellStart"/>
        <w:r>
          <w:t>racemosa</w:t>
        </w:r>
        <w:proofErr w:type="spellEnd"/>
        <w:r>
          <w:t>).</w:t>
        </w:r>
      </w:ins>
    </w:p>
    <w:p w14:paraId="03A79550" w14:textId="77777777" w:rsidR="00F25013" w:rsidRDefault="00F25013" w:rsidP="00F25013">
      <w:pPr>
        <w:pStyle w:val="0Calibrizakladnitext"/>
        <w:rPr>
          <w:ins w:id="462" w:author="uzivatel" w:date="2024-01-22T11:02:00Z"/>
        </w:rPr>
      </w:pPr>
      <w:ins w:id="463" w:author="uzivatel" w:date="2024-01-22T11:02:00Z">
        <w:r>
          <w:t>V keřovém patře lze použít běžně sadovnicky užívané domácí i cizokrajné dřeviny jako například šeřík obecný (</w:t>
        </w:r>
        <w:proofErr w:type="spellStart"/>
        <w:r>
          <w:t>Syringa</w:t>
        </w:r>
        <w:proofErr w:type="spellEnd"/>
        <w:r>
          <w:t xml:space="preserve"> </w:t>
        </w:r>
        <w:proofErr w:type="spellStart"/>
        <w:r>
          <w:t>vulgaris</w:t>
        </w:r>
        <w:proofErr w:type="spellEnd"/>
        <w:r>
          <w:t>), pámelník bílý (</w:t>
        </w:r>
        <w:proofErr w:type="spellStart"/>
        <w:r>
          <w:t>Symphoricarpos</w:t>
        </w:r>
        <w:proofErr w:type="spellEnd"/>
        <w:r>
          <w:t xml:space="preserve"> alba), růže (Rosa </w:t>
        </w:r>
        <w:proofErr w:type="spellStart"/>
        <w:r>
          <w:t>sp</w:t>
        </w:r>
        <w:proofErr w:type="spellEnd"/>
        <w:r>
          <w:t xml:space="preserve">.), zimolez </w:t>
        </w:r>
        <w:proofErr w:type="spellStart"/>
        <w:r>
          <w:t>sp</w:t>
        </w:r>
        <w:proofErr w:type="spellEnd"/>
        <w:r>
          <w:t>. (</w:t>
        </w:r>
        <w:proofErr w:type="spellStart"/>
        <w:r>
          <w:t>Lonicera</w:t>
        </w:r>
        <w:proofErr w:type="spellEnd"/>
        <w:r>
          <w:t xml:space="preserve"> </w:t>
        </w:r>
        <w:proofErr w:type="spellStart"/>
        <w:r>
          <w:t>sp</w:t>
        </w:r>
        <w:proofErr w:type="spellEnd"/>
        <w:r>
          <w:t xml:space="preserve">.), pustoryl </w:t>
        </w:r>
        <w:proofErr w:type="spellStart"/>
        <w:r>
          <w:t>sp</w:t>
        </w:r>
        <w:proofErr w:type="spellEnd"/>
        <w:r>
          <w:t>. (</w:t>
        </w:r>
        <w:proofErr w:type="spellStart"/>
        <w:r>
          <w:t>Philadelphus</w:t>
        </w:r>
        <w:proofErr w:type="spellEnd"/>
        <w:r>
          <w:t xml:space="preserve"> </w:t>
        </w:r>
        <w:proofErr w:type="spellStart"/>
        <w:r>
          <w:t>sp</w:t>
        </w:r>
        <w:proofErr w:type="spellEnd"/>
        <w:r>
          <w:t xml:space="preserve">.), trojpuk </w:t>
        </w:r>
        <w:proofErr w:type="spellStart"/>
        <w:r>
          <w:t>sp</w:t>
        </w:r>
        <w:proofErr w:type="spellEnd"/>
        <w:r>
          <w:t>. (</w:t>
        </w:r>
        <w:proofErr w:type="spellStart"/>
        <w:r>
          <w:t>Deutzia</w:t>
        </w:r>
        <w:proofErr w:type="spellEnd"/>
        <w:r>
          <w:t xml:space="preserve"> </w:t>
        </w:r>
        <w:proofErr w:type="spellStart"/>
        <w:r>
          <w:t>sp</w:t>
        </w:r>
        <w:proofErr w:type="spellEnd"/>
        <w:r>
          <w:t>.) tavolník (</w:t>
        </w:r>
        <w:proofErr w:type="spellStart"/>
        <w:r>
          <w:t>Spiraea</w:t>
        </w:r>
        <w:proofErr w:type="spellEnd"/>
        <w:r>
          <w:t xml:space="preserve"> </w:t>
        </w:r>
        <w:proofErr w:type="spellStart"/>
        <w:r>
          <w:t>sp</w:t>
        </w:r>
        <w:proofErr w:type="spellEnd"/>
        <w:r>
          <w:t xml:space="preserve">.), skalník </w:t>
        </w:r>
        <w:proofErr w:type="spellStart"/>
        <w:r>
          <w:t>sp</w:t>
        </w:r>
        <w:proofErr w:type="spellEnd"/>
        <w:r>
          <w:t>. (</w:t>
        </w:r>
        <w:proofErr w:type="spellStart"/>
        <w:r>
          <w:t>Cotoneaster</w:t>
        </w:r>
        <w:proofErr w:type="spellEnd"/>
        <w:r>
          <w:t xml:space="preserve"> </w:t>
        </w:r>
        <w:proofErr w:type="spellStart"/>
        <w:r>
          <w:t>sp</w:t>
        </w:r>
        <w:proofErr w:type="spellEnd"/>
        <w:r>
          <w:t xml:space="preserve">.), dřišťál </w:t>
        </w:r>
        <w:proofErr w:type="spellStart"/>
        <w:r>
          <w:t>sp</w:t>
        </w:r>
        <w:proofErr w:type="spellEnd"/>
        <w:r>
          <w:t>. (</w:t>
        </w:r>
        <w:proofErr w:type="spellStart"/>
        <w:r>
          <w:t>Berberis</w:t>
        </w:r>
        <w:proofErr w:type="spellEnd"/>
        <w:r>
          <w:t xml:space="preserve"> </w:t>
        </w:r>
        <w:proofErr w:type="spellStart"/>
        <w:r>
          <w:t>sp</w:t>
        </w:r>
        <w:proofErr w:type="spellEnd"/>
        <w:r>
          <w:t xml:space="preserve">.), meruzalka </w:t>
        </w:r>
        <w:proofErr w:type="spellStart"/>
        <w:r>
          <w:t>sp</w:t>
        </w:r>
        <w:proofErr w:type="spellEnd"/>
        <w:r>
          <w:t>. (</w:t>
        </w:r>
        <w:proofErr w:type="spellStart"/>
        <w:r>
          <w:t>Ribes</w:t>
        </w:r>
        <w:proofErr w:type="spellEnd"/>
        <w:r>
          <w:t xml:space="preserve"> </w:t>
        </w:r>
        <w:proofErr w:type="spellStart"/>
        <w:r>
          <w:t>sp</w:t>
        </w:r>
        <w:proofErr w:type="spellEnd"/>
        <w:r>
          <w:t>.), zlatice zahradní (</w:t>
        </w:r>
        <w:proofErr w:type="spellStart"/>
        <w:r>
          <w:t>Forsythia</w:t>
        </w:r>
        <w:proofErr w:type="spellEnd"/>
        <w:r>
          <w:t xml:space="preserve"> intermedia), štědřenec odvislý (</w:t>
        </w:r>
        <w:proofErr w:type="spellStart"/>
        <w:r>
          <w:t>Laburnum</w:t>
        </w:r>
        <w:proofErr w:type="spellEnd"/>
        <w:r>
          <w:t xml:space="preserve"> </w:t>
        </w:r>
        <w:proofErr w:type="spellStart"/>
        <w:r>
          <w:t>anagyroides</w:t>
        </w:r>
        <w:proofErr w:type="spellEnd"/>
        <w:r>
          <w:t>), čimišník stromkovitý (</w:t>
        </w:r>
        <w:proofErr w:type="spellStart"/>
        <w:r>
          <w:t>Caragana</w:t>
        </w:r>
        <w:proofErr w:type="spellEnd"/>
        <w:r>
          <w:t xml:space="preserve"> </w:t>
        </w:r>
        <w:proofErr w:type="spellStart"/>
        <w:r>
          <w:t>arborescens</w:t>
        </w:r>
        <w:proofErr w:type="spellEnd"/>
        <w:r>
          <w:t>), netvařec křovitý (</w:t>
        </w:r>
        <w:proofErr w:type="spellStart"/>
        <w:r>
          <w:t>Amorpha</w:t>
        </w:r>
        <w:proofErr w:type="spellEnd"/>
        <w:r>
          <w:t xml:space="preserve"> </w:t>
        </w:r>
        <w:proofErr w:type="spellStart"/>
        <w:r>
          <w:t>fruticosa</w:t>
        </w:r>
        <w:proofErr w:type="spellEnd"/>
        <w:r>
          <w:t>), rakytník řešetlákový (</w:t>
        </w:r>
        <w:proofErr w:type="spellStart"/>
        <w:r>
          <w:t>Hippophaë</w:t>
        </w:r>
        <w:proofErr w:type="spellEnd"/>
        <w:r>
          <w:t xml:space="preserve"> </w:t>
        </w:r>
        <w:proofErr w:type="spellStart"/>
        <w:r>
          <w:t>rhamnoides</w:t>
        </w:r>
        <w:proofErr w:type="spellEnd"/>
        <w:r>
          <w:t>), hlošina úzkolistá (</w:t>
        </w:r>
        <w:proofErr w:type="spellStart"/>
        <w:r>
          <w:t>Eleagnus</w:t>
        </w:r>
        <w:proofErr w:type="spellEnd"/>
        <w:r>
          <w:t xml:space="preserve"> </w:t>
        </w:r>
        <w:proofErr w:type="spellStart"/>
        <w:r>
          <w:t>angustifolia</w:t>
        </w:r>
        <w:proofErr w:type="spellEnd"/>
        <w:r>
          <w:t xml:space="preserve">), kalina </w:t>
        </w:r>
        <w:proofErr w:type="spellStart"/>
        <w:r>
          <w:t>vrásčitolistá</w:t>
        </w:r>
        <w:proofErr w:type="spellEnd"/>
        <w:r>
          <w:t xml:space="preserve"> (</w:t>
        </w:r>
        <w:proofErr w:type="spellStart"/>
        <w:r>
          <w:t>Viburnum</w:t>
        </w:r>
        <w:proofErr w:type="spellEnd"/>
        <w:r>
          <w:t xml:space="preserve"> </w:t>
        </w:r>
        <w:proofErr w:type="spellStart"/>
        <w:r>
          <w:t>rhytidophyllum</w:t>
        </w:r>
        <w:proofErr w:type="spellEnd"/>
        <w:r>
          <w:t xml:space="preserve">), škumpa </w:t>
        </w:r>
        <w:proofErr w:type="spellStart"/>
        <w:r>
          <w:t>ocetná</w:t>
        </w:r>
        <w:proofErr w:type="spellEnd"/>
        <w:r>
          <w:t xml:space="preserve"> (</w:t>
        </w:r>
        <w:proofErr w:type="spellStart"/>
        <w:r>
          <w:t>Rhus</w:t>
        </w:r>
        <w:proofErr w:type="spellEnd"/>
        <w:r>
          <w:t xml:space="preserve"> </w:t>
        </w:r>
        <w:proofErr w:type="spellStart"/>
        <w:r>
          <w:t>tipina</w:t>
        </w:r>
        <w:proofErr w:type="spellEnd"/>
        <w:r>
          <w:t xml:space="preserve">), klokoč </w:t>
        </w:r>
        <w:proofErr w:type="spellStart"/>
        <w:r>
          <w:t>speřený</w:t>
        </w:r>
        <w:proofErr w:type="spellEnd"/>
        <w:r>
          <w:t xml:space="preserve"> (</w:t>
        </w:r>
        <w:proofErr w:type="spellStart"/>
        <w:r>
          <w:t>Staphylea</w:t>
        </w:r>
        <w:proofErr w:type="spellEnd"/>
        <w:r>
          <w:t xml:space="preserve"> </w:t>
        </w:r>
        <w:proofErr w:type="spellStart"/>
        <w:r>
          <w:t>pinnata</w:t>
        </w:r>
        <w:proofErr w:type="spellEnd"/>
        <w:r>
          <w:t>), tavola kalinolistá (</w:t>
        </w:r>
        <w:proofErr w:type="spellStart"/>
        <w:r>
          <w:t>Physocarpus</w:t>
        </w:r>
        <w:proofErr w:type="spellEnd"/>
        <w:r>
          <w:t xml:space="preserve"> </w:t>
        </w:r>
        <w:proofErr w:type="spellStart"/>
        <w:r>
          <w:t>opulifolius</w:t>
        </w:r>
        <w:proofErr w:type="spellEnd"/>
        <w:r>
          <w:t xml:space="preserve">), komule </w:t>
        </w:r>
        <w:proofErr w:type="spellStart"/>
        <w:r>
          <w:t>sp</w:t>
        </w:r>
        <w:proofErr w:type="spellEnd"/>
        <w:r>
          <w:t>. (</w:t>
        </w:r>
        <w:proofErr w:type="spellStart"/>
        <w:r>
          <w:t>Buddleia</w:t>
        </w:r>
        <w:proofErr w:type="spellEnd"/>
        <w:r>
          <w:t xml:space="preserve"> </w:t>
        </w:r>
        <w:proofErr w:type="spellStart"/>
        <w:r>
          <w:t>sp</w:t>
        </w:r>
        <w:proofErr w:type="spellEnd"/>
        <w:r>
          <w:t xml:space="preserve">.), šácholan </w:t>
        </w:r>
        <w:proofErr w:type="spellStart"/>
        <w:r>
          <w:t>sp</w:t>
        </w:r>
        <w:proofErr w:type="spellEnd"/>
        <w:r>
          <w:t>. (</w:t>
        </w:r>
        <w:proofErr w:type="spellStart"/>
        <w:r>
          <w:t>Magnolia</w:t>
        </w:r>
        <w:proofErr w:type="spellEnd"/>
        <w:r>
          <w:t xml:space="preserve"> </w:t>
        </w:r>
        <w:proofErr w:type="spellStart"/>
        <w:r>
          <w:t>sp</w:t>
        </w:r>
        <w:proofErr w:type="spellEnd"/>
        <w:r>
          <w:t>.), hlohyně červená (</w:t>
        </w:r>
        <w:proofErr w:type="spellStart"/>
        <w:r>
          <w:t>Pyracantha</w:t>
        </w:r>
        <w:proofErr w:type="spellEnd"/>
        <w:r>
          <w:t xml:space="preserve"> </w:t>
        </w:r>
        <w:proofErr w:type="spellStart"/>
        <w:r>
          <w:t>coccinea</w:t>
        </w:r>
        <w:proofErr w:type="spellEnd"/>
        <w:r>
          <w:t>), kdoulovec japonský (</w:t>
        </w:r>
        <w:proofErr w:type="spellStart"/>
        <w:r>
          <w:t>Chaenomeles</w:t>
        </w:r>
        <w:proofErr w:type="spellEnd"/>
        <w:r>
          <w:t xml:space="preserve"> </w:t>
        </w:r>
        <w:proofErr w:type="spellStart"/>
        <w:r>
          <w:t>japonica</w:t>
        </w:r>
        <w:proofErr w:type="spellEnd"/>
        <w:r>
          <w:t>) apod.</w:t>
        </w:r>
      </w:ins>
    </w:p>
    <w:p w14:paraId="617219EC" w14:textId="78048DEA" w:rsidR="00F25013" w:rsidRDefault="00F25013" w:rsidP="00F25013">
      <w:pPr>
        <w:pStyle w:val="0Calibrizakladnitext"/>
        <w:rPr>
          <w:ins w:id="464" w:author="uzivatel" w:date="2024-01-22T11:02:00Z"/>
        </w:rPr>
      </w:pPr>
      <w:ins w:id="465" w:author="uzivatel" w:date="2024-01-22T11:02:00Z">
        <w:r>
          <w:t>Z keřového patra přirozených porostů v okolí je možno doporučit druhy jako líska obecná (</w:t>
        </w:r>
        <w:proofErr w:type="spellStart"/>
        <w:r>
          <w:t>Corylus</w:t>
        </w:r>
        <w:proofErr w:type="spellEnd"/>
        <w:r>
          <w:t xml:space="preserve"> </w:t>
        </w:r>
        <w:proofErr w:type="spellStart"/>
        <w:r>
          <w:t>avellana</w:t>
        </w:r>
        <w:proofErr w:type="spellEnd"/>
        <w:r>
          <w:t>), hloh obecný (</w:t>
        </w:r>
        <w:proofErr w:type="spellStart"/>
        <w:r>
          <w:t>Crataegus</w:t>
        </w:r>
        <w:proofErr w:type="spellEnd"/>
        <w:r>
          <w:t xml:space="preserve"> </w:t>
        </w:r>
        <w:proofErr w:type="spellStart"/>
        <w:r>
          <w:t>oxyacantha</w:t>
        </w:r>
        <w:proofErr w:type="spellEnd"/>
        <w:r>
          <w:t>), hloh jednosemenný (</w:t>
        </w:r>
        <w:proofErr w:type="spellStart"/>
        <w:r>
          <w:t>Crataegus</w:t>
        </w:r>
        <w:proofErr w:type="spellEnd"/>
        <w:r>
          <w:t xml:space="preserve"> </w:t>
        </w:r>
        <w:proofErr w:type="spellStart"/>
        <w:r>
          <w:t>monogyna</w:t>
        </w:r>
        <w:proofErr w:type="spellEnd"/>
        <w:r>
          <w:t>), svída krvavá (</w:t>
        </w:r>
        <w:proofErr w:type="spellStart"/>
        <w:r>
          <w:t>Cornus</w:t>
        </w:r>
        <w:proofErr w:type="spellEnd"/>
        <w:r>
          <w:t xml:space="preserve"> </w:t>
        </w:r>
        <w:proofErr w:type="spellStart"/>
        <w:r>
          <w:t>sanguinea</w:t>
        </w:r>
        <w:proofErr w:type="spellEnd"/>
        <w:r>
          <w:t>), dřín obecný (</w:t>
        </w:r>
        <w:proofErr w:type="spellStart"/>
        <w:r>
          <w:t>Cornus</w:t>
        </w:r>
        <w:proofErr w:type="spellEnd"/>
        <w:r>
          <w:t xml:space="preserve"> mas), kalina planá (</w:t>
        </w:r>
        <w:proofErr w:type="spellStart"/>
        <w:r>
          <w:t>Viburnum</w:t>
        </w:r>
        <w:proofErr w:type="spellEnd"/>
        <w:r>
          <w:t xml:space="preserve"> </w:t>
        </w:r>
        <w:proofErr w:type="spellStart"/>
        <w:r>
          <w:t>opulus</w:t>
        </w:r>
        <w:proofErr w:type="spellEnd"/>
        <w:r>
          <w:t>), kalina tušalaj (</w:t>
        </w:r>
        <w:proofErr w:type="spellStart"/>
        <w:r>
          <w:t>Viburnum</w:t>
        </w:r>
        <w:proofErr w:type="spellEnd"/>
        <w:r>
          <w:t xml:space="preserve"> </w:t>
        </w:r>
        <w:proofErr w:type="spellStart"/>
        <w:r>
          <w:t>lantana</w:t>
        </w:r>
        <w:proofErr w:type="spellEnd"/>
        <w:r>
          <w:t>), ptačí zob obecný (</w:t>
        </w:r>
        <w:proofErr w:type="spellStart"/>
        <w:r>
          <w:t>Ligustrum</w:t>
        </w:r>
        <w:proofErr w:type="spellEnd"/>
        <w:r>
          <w:t xml:space="preserve"> </w:t>
        </w:r>
        <w:proofErr w:type="spellStart"/>
        <w:r>
          <w:t>vulgare</w:t>
        </w:r>
        <w:proofErr w:type="spellEnd"/>
        <w:r>
          <w:t xml:space="preserve">), růže šípková (Rosa </w:t>
        </w:r>
        <w:proofErr w:type="spellStart"/>
        <w:r>
          <w:t>canina</w:t>
        </w:r>
        <w:proofErr w:type="spellEnd"/>
        <w:r>
          <w:t>), skalník celokrajný (</w:t>
        </w:r>
        <w:proofErr w:type="spellStart"/>
        <w:r>
          <w:t>Cotoneaster</w:t>
        </w:r>
        <w:proofErr w:type="spellEnd"/>
        <w:r>
          <w:t xml:space="preserve"> </w:t>
        </w:r>
        <w:proofErr w:type="spellStart"/>
        <w:r>
          <w:t>integrima</w:t>
        </w:r>
        <w:proofErr w:type="spellEnd"/>
        <w:r>
          <w:t>), dřišťál obecný (</w:t>
        </w:r>
        <w:proofErr w:type="spellStart"/>
        <w:r>
          <w:t>Berberis</w:t>
        </w:r>
        <w:proofErr w:type="spellEnd"/>
        <w:r>
          <w:t xml:space="preserve"> </w:t>
        </w:r>
        <w:proofErr w:type="spellStart"/>
        <w:r>
          <w:t>vulgaris</w:t>
        </w:r>
        <w:proofErr w:type="spellEnd"/>
        <w:r>
          <w:t>), brslen evropský (</w:t>
        </w:r>
        <w:proofErr w:type="spellStart"/>
        <w:r>
          <w:t>Euonymus</w:t>
        </w:r>
        <w:proofErr w:type="spellEnd"/>
        <w:r>
          <w:t xml:space="preserve"> </w:t>
        </w:r>
        <w:proofErr w:type="spellStart"/>
        <w:r>
          <w:t>europaeus</w:t>
        </w:r>
        <w:proofErr w:type="spellEnd"/>
        <w:r>
          <w:t>), brslen bradavičnatý (</w:t>
        </w:r>
        <w:proofErr w:type="spellStart"/>
        <w:r>
          <w:t>Euonymus</w:t>
        </w:r>
        <w:proofErr w:type="spellEnd"/>
        <w:r>
          <w:t xml:space="preserve"> </w:t>
        </w:r>
        <w:proofErr w:type="spellStart"/>
        <w:r>
          <w:t>verrucosa</w:t>
        </w:r>
        <w:proofErr w:type="spellEnd"/>
        <w:r>
          <w:t>) a lýko</w:t>
        </w:r>
        <w:r w:rsidR="003609B2">
          <w:t>vec jedovatý (</w:t>
        </w:r>
        <w:proofErr w:type="spellStart"/>
        <w:r w:rsidR="003609B2">
          <w:t>Daphne</w:t>
        </w:r>
        <w:proofErr w:type="spellEnd"/>
        <w:r w:rsidR="003609B2">
          <w:t xml:space="preserve"> </w:t>
        </w:r>
        <w:proofErr w:type="spellStart"/>
        <w:r w:rsidR="003609B2">
          <w:t>mezereum</w:t>
        </w:r>
        <w:proofErr w:type="spellEnd"/>
        <w:r w:rsidR="003609B2">
          <w:t>).</w:t>
        </w:r>
      </w:ins>
    </w:p>
    <w:p w14:paraId="0B9BE0E7" w14:textId="2274BDC3" w:rsidR="00F25013" w:rsidRDefault="00F25013" w:rsidP="004A7A83">
      <w:pPr>
        <w:pStyle w:val="0CalibriNadpis2"/>
        <w:rPr>
          <w:ins w:id="466" w:author="uzivatel" w:date="2024-01-22T11:02:00Z"/>
        </w:rPr>
      </w:pPr>
      <w:bookmarkStart w:id="467" w:name="_Toc160784259"/>
      <w:ins w:id="468" w:author="uzivatel" w:date="2024-01-22T11:02:00Z">
        <w:r>
          <w:t>ŽIVOTNÍHO PROSTŘEDÍ</w:t>
        </w:r>
        <w:bookmarkEnd w:id="467"/>
      </w:ins>
    </w:p>
    <w:p w14:paraId="73A0B6CE" w14:textId="028B9D29" w:rsidR="003609B2" w:rsidRDefault="00F25013" w:rsidP="00F25013">
      <w:pPr>
        <w:pStyle w:val="0Calibrizakladnitext"/>
        <w:rPr>
          <w:ins w:id="469" w:author="uzivatel" w:date="2024-01-22T14:48:00Z"/>
        </w:rPr>
      </w:pPr>
      <w:ins w:id="470" w:author="uzivatel" w:date="2024-01-22T11:02:00Z">
        <w:r>
          <w:t xml:space="preserve">V řešeném území, ani v jeho bezprostředním okolí se nenachází žádný velký zdroj znečištění ovzduší. Průtah frekventovanější silnice Sedlčany – </w:t>
        </w:r>
        <w:proofErr w:type="spellStart"/>
        <w:r>
          <w:t>Cholín</w:t>
        </w:r>
        <w:proofErr w:type="spellEnd"/>
        <w:r>
          <w:t xml:space="preserve"> je veden mimo zastavěné území a zvýšenou hladinou hluku se dotýká jen okrajově několika stavení na severním okraji Nalžovic. Ostatní komunikace jsou pouze místního významu.</w:t>
        </w:r>
      </w:ins>
    </w:p>
    <w:p w14:paraId="601C893B" w14:textId="4674DDAB" w:rsidR="00996117" w:rsidRPr="00800D58" w:rsidRDefault="00A12D1C" w:rsidP="00996117">
      <w:pPr>
        <w:pStyle w:val="0CalibriNadpis2"/>
        <w:rPr>
          <w:ins w:id="471" w:author="uzivatel" w:date="2024-01-22T14:48:00Z"/>
          <w:lang w:val="cs-CZ"/>
        </w:rPr>
      </w:pPr>
      <w:bookmarkStart w:id="472" w:name="_Toc160784260"/>
      <w:ins w:id="473" w:author="uzivatel" w:date="2024-01-22T15:08:00Z">
        <w:r w:rsidRPr="00800D58">
          <w:rPr>
            <w:lang w:val="cs-CZ"/>
          </w:rPr>
          <w:t>PLOCHY ZMĚN V KRAJINĚ</w:t>
        </w:r>
      </w:ins>
      <w:bookmarkEnd w:id="472"/>
    </w:p>
    <w:p w14:paraId="3C5AF405" w14:textId="0B7411D5" w:rsidR="00996117" w:rsidRPr="00800D58" w:rsidRDefault="00996117" w:rsidP="00996117">
      <w:pPr>
        <w:pStyle w:val="0Calibrizakladnitext"/>
        <w:rPr>
          <w:ins w:id="474" w:author="uzivatel" w:date="2024-01-22T11:54:00Z"/>
          <w:lang w:val="cs-CZ" w:eastAsia="cs-CZ"/>
        </w:rPr>
      </w:pPr>
      <w:ins w:id="475" w:author="uzivatel" w:date="2024-01-22T14:49:00Z">
        <w:r w:rsidRPr="00800D58">
          <w:rPr>
            <w:lang w:val="cs-CZ" w:eastAsia="cs-CZ"/>
          </w:rPr>
          <w:t>Územní plán vymezuje následující plochy změn v krajině K.</w:t>
        </w:r>
      </w:ins>
      <w:ins w:id="476" w:author="uživatel" w:date="2024-03-08T09:11:00Z">
        <w:r w:rsidR="00FA19B3" w:rsidRPr="00800D58">
          <w:rPr>
            <w:lang w:val="cs-CZ" w:eastAsia="cs-CZ"/>
          </w:rPr>
          <w:t xml:space="preserve">1 – </w:t>
        </w:r>
        <w:proofErr w:type="gramStart"/>
        <w:r w:rsidR="00FA19B3" w:rsidRPr="00800D58">
          <w:rPr>
            <w:lang w:val="cs-CZ" w:eastAsia="cs-CZ"/>
          </w:rPr>
          <w:t>K.6.</w:t>
        </w:r>
      </w:ins>
      <w:proofErr w:type="gramEnd"/>
    </w:p>
    <w:p w14:paraId="1FDBE0D3" w14:textId="77777777" w:rsidR="003609B2" w:rsidRPr="00800D58" w:rsidRDefault="003609B2" w:rsidP="003609B2">
      <w:pPr>
        <w:pStyle w:val="0CalibriNadpis2"/>
        <w:numPr>
          <w:ilvl w:val="1"/>
          <w:numId w:val="1"/>
        </w:numPr>
        <w:ind w:left="1134"/>
        <w:rPr>
          <w:ins w:id="477" w:author="uzivatel" w:date="2024-01-22T11:56:00Z"/>
        </w:rPr>
      </w:pPr>
      <w:bookmarkStart w:id="478" w:name="_Toc143674910"/>
      <w:bookmarkStart w:id="479" w:name="_Toc144452936"/>
      <w:bookmarkStart w:id="480" w:name="_Toc160784261"/>
      <w:ins w:id="481" w:author="uzivatel" w:date="2024-01-22T11:56:00Z">
        <w:r w:rsidRPr="00800D58">
          <w:t>VODNÍ REŽIM</w:t>
        </w:r>
        <w:bookmarkEnd w:id="478"/>
        <w:bookmarkEnd w:id="479"/>
        <w:bookmarkEnd w:id="480"/>
      </w:ins>
    </w:p>
    <w:p w14:paraId="514CC695" w14:textId="77777777" w:rsidR="003609B2" w:rsidRPr="00811436" w:rsidRDefault="003609B2" w:rsidP="003609B2">
      <w:pPr>
        <w:pStyle w:val="0Calibrizakladnitext"/>
        <w:rPr>
          <w:ins w:id="482" w:author="uzivatel" w:date="2024-01-22T11:56:00Z"/>
        </w:rPr>
      </w:pPr>
      <w:ins w:id="483" w:author="uzivatel" w:date="2024-01-22T11:56:00Z">
        <w:r w:rsidRPr="00811436">
          <w:t>„Na celém správním území obce je přípustné:</w:t>
        </w:r>
      </w:ins>
    </w:p>
    <w:p w14:paraId="096B2A5C" w14:textId="77777777" w:rsidR="003609B2" w:rsidRPr="00811436" w:rsidRDefault="003609B2" w:rsidP="003609B2">
      <w:pPr>
        <w:pStyle w:val="0Calibrizakladnitext"/>
        <w:rPr>
          <w:ins w:id="484" w:author="uzivatel" w:date="2024-01-22T11:56:00Z"/>
        </w:rPr>
      </w:pPr>
      <w:ins w:id="485" w:author="uzivatel" w:date="2024-01-22T11:56:00Z">
        <w:r w:rsidRPr="00811436">
          <w:t>a) vytvářet územní podmínky pro podporu přirozeného vodního režimu v krajině a zvyšování jejích retenčních a akumulačních vlastností, zejm. vytvářením územních podmínek pro vznik a zachování odolné stabilní vyvážené pestré a členité krajiny, tj. krajiny s vhodným poměrem ploch lesů, mezí, luk, vodních ploch a vodních toků (zejména neregulované vodní toky s doprovodnou zelení), cestní sítě (s doprovodnou zelení), a orné půdy (zejm. velké plochy orné půdy rozčleněné mezemi, cestní sítí, vsakovacími travními pruhy),</w:t>
        </w:r>
      </w:ins>
    </w:p>
    <w:p w14:paraId="6F44B1EF" w14:textId="77777777" w:rsidR="003609B2" w:rsidRPr="00800D58" w:rsidRDefault="003609B2" w:rsidP="003609B2">
      <w:pPr>
        <w:pStyle w:val="0Calibrizakladnitext"/>
        <w:rPr>
          <w:ins w:id="486" w:author="uzivatel" w:date="2024-01-22T11:56:00Z"/>
        </w:rPr>
      </w:pPr>
      <w:ins w:id="487" w:author="uzivatel" w:date="2024-01-22T11:56:00Z">
        <w:r w:rsidRPr="00811436">
          <w:t xml:space="preserve">b) vytvářet </w:t>
        </w:r>
        <w:r w:rsidRPr="00800D58">
          <w:t xml:space="preserve">územní podmínky pro revitalizaci a </w:t>
        </w:r>
        <w:proofErr w:type="spellStart"/>
        <w:r w:rsidRPr="00800D58">
          <w:t>renaturaci</w:t>
        </w:r>
        <w:proofErr w:type="spellEnd"/>
        <w:r w:rsidRPr="00800D58">
          <w:t xml:space="preserve"> vodních toků a niv a pro obnovu ostatních vodních prvků v krajině,</w:t>
        </w:r>
      </w:ins>
    </w:p>
    <w:p w14:paraId="396B059A" w14:textId="77777777" w:rsidR="003609B2" w:rsidRPr="00800D58" w:rsidRDefault="003609B2" w:rsidP="003609B2">
      <w:pPr>
        <w:pStyle w:val="0Calibrizakladnitext"/>
        <w:rPr>
          <w:ins w:id="488" w:author="uzivatel" w:date="2024-01-22T11:56:00Z"/>
        </w:rPr>
      </w:pPr>
      <w:ins w:id="489" w:author="uzivatel" w:date="2024-01-22T11:56:00Z">
        <w:r w:rsidRPr="00800D58">
          <w:t>c) vytvářet územní podmínky pro hospodaření se srážkovými vodami v urbanizovaných územích,</w:t>
        </w:r>
      </w:ins>
    </w:p>
    <w:p w14:paraId="59C2AE73" w14:textId="77777777" w:rsidR="003609B2" w:rsidRPr="00800D58" w:rsidRDefault="003609B2" w:rsidP="003609B2">
      <w:pPr>
        <w:pStyle w:val="0Calibrizakladnitext"/>
        <w:rPr>
          <w:ins w:id="490" w:author="uzivatel" w:date="2024-01-22T11:56:00Z"/>
        </w:rPr>
      </w:pPr>
      <w:ins w:id="491" w:author="uzivatel" w:date="2024-01-22T11:56:00Z">
        <w:r w:rsidRPr="00800D58">
          <w:t>d) vytvářet územní podmínky pro zvyšování odolnosti půdy vůči větrné a vodní erozi, zejm. zatravněním a zakládáním a udržováním dalších protierozních prvků, např. větrolamů, mezí, zasakovacích pásů a příkopů,</w:t>
        </w:r>
      </w:ins>
    </w:p>
    <w:p w14:paraId="1CAB52E3" w14:textId="77777777" w:rsidR="003609B2" w:rsidRDefault="003609B2" w:rsidP="003609B2">
      <w:pPr>
        <w:pStyle w:val="0Calibrizakladnitext"/>
        <w:rPr>
          <w:ins w:id="492" w:author="uzivatel" w:date="2024-01-22T11:56:00Z"/>
        </w:rPr>
      </w:pPr>
      <w:ins w:id="493" w:author="uzivatel" w:date="2024-01-22T11:56:00Z">
        <w:r w:rsidRPr="00800D58">
          <w:t>e) vytvářet územní podmínky pro rozvoj a údržbu vodohospodářské infrastruktury, pro zabezpečení požadavků na dodávky vody v období nepříznivých hydrologických podmínek, zejm. pro infrastrukturu k zajištění dodávek vody z oblastí s příznivější vodohospodářskou situací a s ohledem na místní podmínky pro budování nových zejm. povrchových zdrojů vody.“</w:t>
        </w:r>
      </w:ins>
    </w:p>
    <w:p w14:paraId="7791FC49" w14:textId="77777777" w:rsidR="003609B2" w:rsidRDefault="003609B2" w:rsidP="00F25013">
      <w:pPr>
        <w:pStyle w:val="0Calibrizakladnitext"/>
      </w:pPr>
    </w:p>
    <w:p w14:paraId="645555B6" w14:textId="77777777" w:rsidR="003C0BDB" w:rsidRDefault="003C0BDB">
      <w:pPr>
        <w:spacing w:after="160" w:line="259" w:lineRule="auto"/>
        <w:rPr>
          <w:rFonts w:ascii="Calibri" w:eastAsia="MS Gothic" w:hAnsi="Calibri"/>
          <w:b/>
          <w:bCs/>
          <w:caps/>
          <w:spacing w:val="20"/>
          <w:sz w:val="28"/>
          <w:szCs w:val="32"/>
          <w:lang w:val="x-none"/>
        </w:rPr>
      </w:pPr>
      <w:r>
        <w:br w:type="page"/>
      </w:r>
    </w:p>
    <w:p w14:paraId="6F885284" w14:textId="2CF594AC" w:rsidR="00353245" w:rsidRDefault="009A605C" w:rsidP="004A7A83">
      <w:pPr>
        <w:pStyle w:val="0CalibriNadpis1"/>
        <w:numPr>
          <w:ilvl w:val="0"/>
          <w:numId w:val="1"/>
        </w:numPr>
        <w:spacing w:before="120" w:after="0"/>
      </w:pPr>
      <w:bookmarkStart w:id="494" w:name="_Toc160784262"/>
      <w:del w:id="495" w:author="uzivatel" w:date="2024-01-22T10:05:00Z">
        <w:r w:rsidDel="00EC031B">
          <w:lastRenderedPageBreak/>
          <w:delText>A6</w:delText>
        </w:r>
        <w:r w:rsidDel="00EC031B">
          <w:tab/>
        </w:r>
      </w:del>
      <w:del w:id="496" w:author="uzivatel" w:date="2024-01-22T11:57:00Z">
        <w:r w:rsidDel="00353245">
          <w:delText>PODMÍNKY PRO VYUŽITÍ PLOCH</w:delText>
        </w:r>
      </w:del>
      <w:bookmarkStart w:id="497" w:name="_Toc144452937"/>
      <w:ins w:id="498" w:author="uzivatel" w:date="2024-01-22T11:57:00Z">
        <w:r w:rsidR="00353245">
          <w:t>STANOVENÍ PODMÍNEK PRO VYUŽITÍ PLOCH S ROZDÍLNÝM ZPŮSOBEM VYUŽITÍ</w:t>
        </w:r>
      </w:ins>
      <w:bookmarkEnd w:id="494"/>
      <w:bookmarkEnd w:id="497"/>
    </w:p>
    <w:p w14:paraId="6D98ED44" w14:textId="796F63CC" w:rsidR="00353245" w:rsidRPr="00353245" w:rsidRDefault="00353245" w:rsidP="00353245">
      <w:pPr>
        <w:pStyle w:val="0tunpodnadpis"/>
      </w:pPr>
      <w:ins w:id="499" w:author="uzivatel" w:date="2024-01-22T11:58:00Z">
        <w:r w:rsidRPr="004A7A83">
          <w:rPr>
            <w:rStyle w:val="0tunpodnadpisChar"/>
            <w:b/>
            <w:i/>
          </w:rPr>
          <w:t>Stanovení podmínek pro využití ploch s rozdílným způsobem využití s určením převažujícího účelu využití (hlavní využití,) pokud je možné jej stanovit, přípustného využití, nepřípustného využití (včetně stanovení, ve kterých plochách je vyloučeno umísťování staveb, zařízení a jiných opatření pro účely uvedené v §18, odst.5 stavebního zákona), popřípadě stanovení podmíněně přípustného využití těchto ploch a stanovení podmínek prostorového uspořádání, včetně základních podmínek ochrany krajinného rázu (například výškové regulace zástavby, charakteru a struktury zástavby, stanovení rozmezí výměry pro vymezování stavebních pozemků a intenzity jejich využití)</w:t>
        </w:r>
      </w:ins>
    </w:p>
    <w:p w14:paraId="0BD42771" w14:textId="1ABDFB62" w:rsidR="009A605C" w:rsidDel="008F3A60" w:rsidRDefault="009A605C" w:rsidP="003C0BDB">
      <w:pPr>
        <w:pStyle w:val="0CalibriNadpis2"/>
        <w:numPr>
          <w:ilvl w:val="0"/>
          <w:numId w:val="0"/>
        </w:numPr>
        <w:ind w:left="1134"/>
        <w:rPr>
          <w:del w:id="500" w:author="uzivatel" w:date="2024-01-22T13:14:00Z"/>
        </w:rPr>
      </w:pPr>
      <w:del w:id="501" w:author="uzivatel" w:date="2024-01-22T13:14:00Z">
        <w:r w:rsidDel="008F3A60">
          <w:delText>STANOVENÍ PODMÍNEK PRO VYUŽITÍ PLOCH</w:delText>
        </w:r>
        <w:r w:rsidDel="008F3A60">
          <w:rPr>
            <w:lang w:val="cs-CZ"/>
          </w:rPr>
          <w:delText xml:space="preserve"> </w:delText>
        </w:r>
        <w:r w:rsidDel="008F3A60">
          <w:delText>S ROZDÍLNÝM ZPŮSOBEM VYUŽITÍ</w:delText>
        </w:r>
      </w:del>
    </w:p>
    <w:p w14:paraId="64F9D83D" w14:textId="77777777" w:rsidR="009A605C" w:rsidRDefault="009A605C" w:rsidP="009A605C">
      <w:pPr>
        <w:pStyle w:val="0Calibrizakladnitext"/>
      </w:pPr>
      <w:r>
        <w:t xml:space="preserve">Řešené území Územního plánu Nalžovice je členěno na jednotlivé polyfunkční plochy – stabilizované plochy a plochy změn. Pro jednotlivé plochy jsou stanoveny následující podmínky funkčního využití a prostorového uspořádání. </w:t>
      </w:r>
    </w:p>
    <w:p w14:paraId="1EC1BD3D" w14:textId="010CA47F" w:rsidR="009A605C" w:rsidRDefault="009A605C" w:rsidP="009A605C">
      <w:pPr>
        <w:pStyle w:val="0Calibrizakladnitext"/>
      </w:pPr>
      <w:r>
        <w:t>Pro jednotlivé lokality (plochy zastavitelné) jsou uvedeny případné doplňující podmínky.</w:t>
      </w:r>
    </w:p>
    <w:p w14:paraId="7281BB85" w14:textId="77777777" w:rsidR="005D15FD" w:rsidRDefault="009A605C" w:rsidP="00353245">
      <w:pPr>
        <w:pStyle w:val="0CalibriNadpis2"/>
      </w:pPr>
      <w:bookmarkStart w:id="502" w:name="_Toc160784263"/>
      <w:r>
        <w:t>PLOCHY SMÍŠENÉ OBYTNÉ</w:t>
      </w:r>
      <w:bookmarkEnd w:id="502"/>
      <w:r>
        <w:t xml:space="preserve"> </w:t>
      </w:r>
    </w:p>
    <w:p w14:paraId="622EB8AD" w14:textId="7603D80C" w:rsidR="009A605C" w:rsidRDefault="009A605C" w:rsidP="005D15FD">
      <w:pPr>
        <w:pStyle w:val="0tunpodnadpis"/>
      </w:pPr>
      <w:r>
        <w:t>(§8 Vyhlášky 501 / 2006 Sb., v platném znění)</w:t>
      </w:r>
    </w:p>
    <w:p w14:paraId="356FBE9B" w14:textId="2B7CB5BD" w:rsidR="009A605C" w:rsidRDefault="009A605C" w:rsidP="005B6D93">
      <w:pPr>
        <w:pStyle w:val="0CalibriNadpis3"/>
      </w:pPr>
      <w:del w:id="503" w:author="uzivatel" w:date="2024-01-22T14:20:00Z">
        <w:r w:rsidRPr="0030750D" w:rsidDel="005B6D93">
          <w:rPr>
            <w:rStyle w:val="0CalibriNadpis3Char"/>
          </w:rPr>
          <w:delText>PLOCHY SMÍŠENÉ OBYTNÉ – BYDLENÍ VENKOVSKÉ   (</w:delText>
        </w:r>
        <w:r w:rsidDel="005B6D93">
          <w:delText>OV)</w:delText>
        </w:r>
      </w:del>
      <w:ins w:id="504" w:author="uzivatel" w:date="2024-01-22T14:20:00Z">
        <w:r w:rsidR="005B6D93" w:rsidRPr="005B6D93">
          <w:t>SMÍŠENÉ OBYTNÉ VENKOVSKÉ (SV)</w:t>
        </w:r>
      </w:ins>
    </w:p>
    <w:p w14:paraId="65BFDC26" w14:textId="77777777" w:rsidR="0030750D" w:rsidRDefault="009A605C" w:rsidP="009A605C">
      <w:pPr>
        <w:pStyle w:val="0Calibrizakladnitext"/>
      </w:pPr>
      <w:r w:rsidRPr="0030750D">
        <w:rPr>
          <w:b/>
        </w:rPr>
        <w:t>Hlavní funkční využití:</w:t>
      </w:r>
      <w:r>
        <w:t xml:space="preserve"> </w:t>
      </w:r>
    </w:p>
    <w:p w14:paraId="1AF02085" w14:textId="2D2E56AC" w:rsidR="009A605C" w:rsidRDefault="009A605C" w:rsidP="009A605C">
      <w:pPr>
        <w:pStyle w:val="0Calibrizakladnitext"/>
      </w:pPr>
      <w:r>
        <w:t>stavby pro bydlení – rodinné domy (izolované).</w:t>
      </w:r>
    </w:p>
    <w:p w14:paraId="61906436" w14:textId="77777777" w:rsidR="0030750D" w:rsidRDefault="009A605C" w:rsidP="009A605C">
      <w:pPr>
        <w:pStyle w:val="0Calibrizakladnitext"/>
      </w:pPr>
      <w:r w:rsidRPr="0030750D">
        <w:rPr>
          <w:b/>
        </w:rPr>
        <w:t>Přípustné funkční využití:</w:t>
      </w:r>
      <w:r>
        <w:t xml:space="preserve"> </w:t>
      </w:r>
    </w:p>
    <w:p w14:paraId="091C4A7D" w14:textId="0C6D8B94" w:rsidR="009A605C" w:rsidRDefault="009A605C" w:rsidP="009A605C">
      <w:pPr>
        <w:pStyle w:val="0Calibrizakladnitext"/>
      </w:pPr>
      <w:r>
        <w:t>školská zařízení, zdravotnická a sociální zařízení, obchodní zařízení a zařízení nerušících služeb (vše do kapacity 100 m</w:t>
      </w:r>
      <w:r w:rsidRPr="007421A6">
        <w:rPr>
          <w:vertAlign w:val="superscript"/>
        </w:rPr>
        <w:t>2</w:t>
      </w:r>
      <w:r>
        <w:t xml:space="preserve"> hrubé podlažní plochy); nerušícími službami se rozumí služby, které svým provozováním nenarušují užívání staveb, zařízení a pozemků ve svém okolí a nezhoršují životní prostředí v souvisejícím prostředí – hluk, čistota ovzduší, dopravní zátěž), stavby dopravní a technické infrastruktury a stavby doplňkové, související s hlavním využitím plochy.</w:t>
      </w:r>
    </w:p>
    <w:p w14:paraId="1D624B6B" w14:textId="77777777" w:rsidR="009A605C" w:rsidRPr="0030750D" w:rsidRDefault="009A605C" w:rsidP="009A605C">
      <w:pPr>
        <w:pStyle w:val="0Calibrizakladnitext"/>
        <w:rPr>
          <w:b/>
        </w:rPr>
      </w:pPr>
      <w:r w:rsidRPr="0030750D">
        <w:rPr>
          <w:b/>
        </w:rPr>
        <w:t xml:space="preserve">Podmíněně přípustné funkční využití: </w:t>
      </w:r>
    </w:p>
    <w:p w14:paraId="6013CFC2" w14:textId="77777777" w:rsidR="0030750D" w:rsidRDefault="009A605C" w:rsidP="009A605C">
      <w:pPr>
        <w:pStyle w:val="0Calibrizakladnitext"/>
      </w:pPr>
      <w:r w:rsidRPr="0030750D">
        <w:rPr>
          <w:b/>
        </w:rPr>
        <w:t>Nepřípustné funkční využití:</w:t>
      </w:r>
      <w:r>
        <w:t xml:space="preserve"> </w:t>
      </w:r>
    </w:p>
    <w:p w14:paraId="5EF40F93" w14:textId="7B615556" w:rsidR="009A605C" w:rsidRDefault="009A605C" w:rsidP="009A605C">
      <w:pPr>
        <w:pStyle w:val="0Calibrizakladnitext"/>
      </w:pPr>
      <w:r>
        <w:t xml:space="preserve">veškeré funkční využití, které je neslučitelné, není v souladu, či nesouvisí s hlavním, přípustným a podmíněně přípustným funkčním využitím, </w:t>
      </w:r>
      <w:proofErr w:type="spellStart"/>
      <w:r>
        <w:t>dvojdomy</w:t>
      </w:r>
      <w:proofErr w:type="spellEnd"/>
      <w:r>
        <w:t xml:space="preserve"> a řadové domy.</w:t>
      </w:r>
    </w:p>
    <w:p w14:paraId="33FE299D" w14:textId="77777777" w:rsidR="0030750D" w:rsidRDefault="009A605C" w:rsidP="009A605C">
      <w:pPr>
        <w:pStyle w:val="0Calibrizakladnitext"/>
      </w:pPr>
      <w:r w:rsidRPr="0030750D">
        <w:rPr>
          <w:b/>
        </w:rPr>
        <w:t>Prostorové uspořádání:</w:t>
      </w:r>
      <w:r>
        <w:t xml:space="preserve"> </w:t>
      </w:r>
    </w:p>
    <w:p w14:paraId="54067416" w14:textId="731627B4" w:rsidR="009A605C" w:rsidRDefault="009A605C" w:rsidP="009A605C">
      <w:pPr>
        <w:pStyle w:val="0Calibrizakladnitext"/>
      </w:pPr>
      <w:r>
        <w:t>maximální zastavěnost pozemku nadzemními objekty: 35% (pro pozemky o velikosti do 2.000 m</w:t>
      </w:r>
      <w:r w:rsidRPr="00FC063A">
        <w:rPr>
          <w:vertAlign w:val="superscript"/>
        </w:rPr>
        <w:t>2</w:t>
      </w:r>
      <w:r>
        <w:t>), resp. 20% (pro pozemky o velikosti větší něž 2.000 m</w:t>
      </w:r>
      <w:r w:rsidRPr="00FC063A">
        <w:rPr>
          <w:vertAlign w:val="superscript"/>
        </w:rPr>
        <w:t>2</w:t>
      </w:r>
      <w:r>
        <w:t xml:space="preserve"> až do velikosti 3.000 m</w:t>
      </w:r>
      <w:r w:rsidRPr="00FC063A">
        <w:rPr>
          <w:vertAlign w:val="superscript"/>
        </w:rPr>
        <w:t>2</w:t>
      </w:r>
      <w:r>
        <w:t>), resp. 10% (pro pozemky o velikosti větší než 3.000 m</w:t>
      </w:r>
      <w:r w:rsidRPr="00FC063A">
        <w:rPr>
          <w:vertAlign w:val="superscript"/>
        </w:rPr>
        <w:t>2</w:t>
      </w:r>
      <w:r>
        <w:t>); minimální zastoupení zeleně na pozemku: 40%; max. podlažnost: 2 nadzemní podlaží (včetně využitého podkroví - v případě zastřešení šikmou střechou) - max. výška nadzemních objektů: 10 m - od průměrné hladiny stávajícího terénu v půdorysu objektu k nejvyššímu místu střešní konstrukce (měřeno bez výstupků charakteru komína, antény, nástřešního technologického zařízení vzduchotechniky apod.); min. velikost pozemku pro výstavbu rodinného domu: 800 m</w:t>
      </w:r>
      <w:r w:rsidRPr="00FC063A">
        <w:rPr>
          <w:vertAlign w:val="superscript"/>
        </w:rPr>
        <w:t>2</w:t>
      </w:r>
      <w:r>
        <w:t>; odstav motorových vozidel nutno zajistit na vlastním pozemku. Přístavby stávajících rodinných domů ve vzdálenosti do 50 m od lesa je možné realizovat pouze směrem od lesa, tzn., nebude snižována vzdálenost mezi stavbou a lesem.</w:t>
      </w:r>
    </w:p>
    <w:p w14:paraId="16A0493C" w14:textId="77777777" w:rsidR="009A605C" w:rsidRDefault="009A605C" w:rsidP="009A605C">
      <w:pPr>
        <w:pStyle w:val="0Calibrizakladnitext"/>
      </w:pPr>
    </w:p>
    <w:p w14:paraId="36CE8C17" w14:textId="77777777" w:rsidR="005D15FD" w:rsidRDefault="009A605C" w:rsidP="000C7B17">
      <w:pPr>
        <w:pStyle w:val="0CalibriNadpis2"/>
      </w:pPr>
      <w:bookmarkStart w:id="505" w:name="_Toc160784264"/>
      <w:r>
        <w:lastRenderedPageBreak/>
        <w:t>PLOCHY OBČANSKÉHO VYBAVENÍ</w:t>
      </w:r>
      <w:bookmarkEnd w:id="505"/>
      <w:r>
        <w:t xml:space="preserve"> </w:t>
      </w:r>
    </w:p>
    <w:p w14:paraId="3CE876FD" w14:textId="2CE1287F" w:rsidR="009A605C" w:rsidRDefault="009A605C" w:rsidP="005D15FD">
      <w:pPr>
        <w:pStyle w:val="0tunpodnadpis"/>
      </w:pPr>
      <w:r>
        <w:t>(§6 Vyhlášky 501 / 2006 Sb., v platném znění)</w:t>
      </w:r>
    </w:p>
    <w:p w14:paraId="3D299323" w14:textId="603A235D" w:rsidR="009A605C" w:rsidRDefault="009A605C" w:rsidP="00744094">
      <w:pPr>
        <w:pStyle w:val="0CalibriNadpis3"/>
      </w:pPr>
      <w:del w:id="506" w:author="uzivatel" w:date="2024-01-22T14:22:00Z">
        <w:r w:rsidDel="00744094">
          <w:delText>PLOCHY OBČANSKÉHO VYBAVENÍ – VEŘEJNÉ VYBAVENÍ   (VV)</w:delText>
        </w:r>
      </w:del>
      <w:ins w:id="507" w:author="uzivatel" w:date="2024-01-22T14:22:00Z">
        <w:r w:rsidR="00744094" w:rsidRPr="00744094">
          <w:t>OBČANSKÉ VYBAVENÍ VEŘEJNÉ (OV)</w:t>
        </w:r>
      </w:ins>
    </w:p>
    <w:p w14:paraId="102493F4" w14:textId="77777777" w:rsidR="00402C07" w:rsidRDefault="009A605C" w:rsidP="009A605C">
      <w:pPr>
        <w:pStyle w:val="0Calibrizakladnitext"/>
        <w:rPr>
          <w:b/>
        </w:rPr>
      </w:pPr>
      <w:r w:rsidRPr="00402C07">
        <w:rPr>
          <w:b/>
        </w:rPr>
        <w:t xml:space="preserve">Hlavní funkční využití: </w:t>
      </w:r>
    </w:p>
    <w:p w14:paraId="7EFE8DA3" w14:textId="7820748F" w:rsidR="009A605C" w:rsidRDefault="009A605C" w:rsidP="009A605C">
      <w:pPr>
        <w:pStyle w:val="0Calibrizakladnitext"/>
      </w:pPr>
      <w:r>
        <w:t xml:space="preserve">zařízení veřejné správy, školská zařízení, zdravotnická zařízení, sociální zařízení, kulturní zařízení. </w:t>
      </w:r>
    </w:p>
    <w:p w14:paraId="2727E5BE" w14:textId="77777777" w:rsidR="00402C07" w:rsidRDefault="009A605C" w:rsidP="009A605C">
      <w:pPr>
        <w:pStyle w:val="0Calibrizakladnitext"/>
        <w:rPr>
          <w:b/>
        </w:rPr>
      </w:pPr>
      <w:r w:rsidRPr="00402C07">
        <w:rPr>
          <w:b/>
        </w:rPr>
        <w:t xml:space="preserve">Přípustné funkční využití: </w:t>
      </w:r>
    </w:p>
    <w:p w14:paraId="068CA3F3" w14:textId="664CB0CF" w:rsidR="009A605C" w:rsidRDefault="009A605C" w:rsidP="009A605C">
      <w:pPr>
        <w:pStyle w:val="0Calibrizakladnitext"/>
      </w:pPr>
      <w:r>
        <w:t>ubytovací zařízení (do kapacity 20 lůžek), obchodní zařízení a zařízení služeb (do kapacity 300 m</w:t>
      </w:r>
      <w:r w:rsidRPr="00FC063A">
        <w:rPr>
          <w:vertAlign w:val="superscript"/>
        </w:rPr>
        <w:t>2</w:t>
      </w:r>
      <w:r>
        <w:t xml:space="preserve"> hrubé podlažní plochy).</w:t>
      </w:r>
    </w:p>
    <w:p w14:paraId="5C7A4CF6" w14:textId="77777777" w:rsidR="009A605C" w:rsidRDefault="009A605C" w:rsidP="009A605C">
      <w:pPr>
        <w:pStyle w:val="0Calibrizakladnitext"/>
      </w:pPr>
      <w:r w:rsidRPr="00402C07">
        <w:rPr>
          <w:b/>
        </w:rPr>
        <w:t>Podmíněně přípustné funkční využití:</w:t>
      </w:r>
      <w:r>
        <w:t xml:space="preserve"> -.</w:t>
      </w:r>
    </w:p>
    <w:p w14:paraId="27BDD299" w14:textId="77777777" w:rsidR="00402C07" w:rsidRDefault="009A605C" w:rsidP="009A605C">
      <w:pPr>
        <w:pStyle w:val="0Calibrizakladnitext"/>
        <w:rPr>
          <w:b/>
        </w:rPr>
      </w:pPr>
      <w:r w:rsidRPr="00402C07">
        <w:rPr>
          <w:b/>
        </w:rPr>
        <w:t>Nepřípustné funkční využití:</w:t>
      </w:r>
    </w:p>
    <w:p w14:paraId="5AE74F3C" w14:textId="3845043C" w:rsidR="009A605C" w:rsidRDefault="009A605C" w:rsidP="009A605C">
      <w:pPr>
        <w:pStyle w:val="0Calibrizakladnitext"/>
      </w:pPr>
      <w:r>
        <w:t>veškeré funkční využití, které je neslučitelné, není v souladu, či nesouvisí s hlavním, přípustným a podmíněně přípustným funkčním využitím.</w:t>
      </w:r>
    </w:p>
    <w:p w14:paraId="4D1729EA" w14:textId="77777777" w:rsidR="00402C07" w:rsidRDefault="009A605C" w:rsidP="009A605C">
      <w:pPr>
        <w:pStyle w:val="0Calibrizakladnitext"/>
        <w:rPr>
          <w:b/>
        </w:rPr>
      </w:pPr>
      <w:r w:rsidRPr="00402C07">
        <w:rPr>
          <w:b/>
        </w:rPr>
        <w:t xml:space="preserve">Prostorové uspořádání: </w:t>
      </w:r>
    </w:p>
    <w:p w14:paraId="46DA1648" w14:textId="4AC044AB" w:rsidR="009A605C" w:rsidRDefault="009A605C" w:rsidP="009A605C">
      <w:pPr>
        <w:pStyle w:val="0Calibrizakladnitext"/>
      </w:pPr>
      <w:r>
        <w:t>maximální zastavěnost pozemku nadzemními objekty: 40%, minimální zastoupení zeleně na pozemku: 40%;  max. podlažnost: 2 nadzemní podlaží (včetně využitého podkroví - v případě zastřešení šikmou střechou) - max. výška nadzemních objektů: 10 m - od průměrné hladiny stávajícího terénu v půdorysu objektu k nejvyššímu místu střešní konstrukce (měřeno bez výstupků charakteru komína, antény, nástřešního technologického zařízení vzduchotechniky apod.); odstav motorových vozidel nutno zajistit na vlastním pozemku.</w:t>
      </w:r>
    </w:p>
    <w:p w14:paraId="3795A8E4" w14:textId="049B6B8B" w:rsidR="009A605C" w:rsidRPr="0030750D" w:rsidRDefault="009A605C" w:rsidP="00744094">
      <w:pPr>
        <w:pStyle w:val="0CalibriNadpis3"/>
      </w:pPr>
      <w:del w:id="508" w:author="uzivatel" w:date="2024-01-22T14:22:00Z">
        <w:r w:rsidRPr="0030750D" w:rsidDel="00744094">
          <w:delText>PLOCHY OBČANSKÉHO VYBAVENÍ – SPORT A REKREACE   (SP)</w:delText>
        </w:r>
      </w:del>
      <w:ins w:id="509" w:author="uzivatel" w:date="2024-01-22T14:22:00Z">
        <w:r w:rsidR="00744094" w:rsidRPr="00744094">
          <w:t>OBČANSKÉ VYBAVENÍ – SPORT (OS)</w:t>
        </w:r>
      </w:ins>
    </w:p>
    <w:p w14:paraId="037CF96A" w14:textId="77777777" w:rsidR="009A605C" w:rsidRDefault="009A605C" w:rsidP="009A605C">
      <w:pPr>
        <w:pStyle w:val="0Calibrizakladnitext"/>
      </w:pPr>
      <w:r w:rsidRPr="00402C07">
        <w:rPr>
          <w:b/>
        </w:rPr>
        <w:t>Hlavní funkční využití:</w:t>
      </w:r>
      <w:r>
        <w:t xml:space="preserve"> sportovní zařízení, sportovní plochy.</w:t>
      </w:r>
    </w:p>
    <w:p w14:paraId="6C790F07" w14:textId="77777777" w:rsidR="009A605C" w:rsidRDefault="009A605C" w:rsidP="009A605C">
      <w:pPr>
        <w:pStyle w:val="0Calibrizakladnitext"/>
      </w:pPr>
      <w:r w:rsidRPr="00402C07">
        <w:rPr>
          <w:b/>
        </w:rPr>
        <w:t>Přípustné funkční využití:</w:t>
      </w:r>
      <w:r>
        <w:t xml:space="preserve"> zařízení nezbytně nutná pro provoz plochy.</w:t>
      </w:r>
    </w:p>
    <w:p w14:paraId="7B42703B" w14:textId="77777777" w:rsidR="009A605C" w:rsidRDefault="009A605C" w:rsidP="009A605C">
      <w:pPr>
        <w:pStyle w:val="0Calibrizakladnitext"/>
      </w:pPr>
      <w:r w:rsidRPr="00402C07">
        <w:rPr>
          <w:b/>
        </w:rPr>
        <w:t>Podmíněně přípustné funkční využití</w:t>
      </w:r>
      <w:r>
        <w:t>: -.</w:t>
      </w:r>
    </w:p>
    <w:p w14:paraId="3ED88ED4" w14:textId="77777777" w:rsidR="009A605C" w:rsidRDefault="009A605C" w:rsidP="009A605C">
      <w:pPr>
        <w:pStyle w:val="0Calibrizakladnitext"/>
      </w:pPr>
      <w:r w:rsidRPr="00402C07">
        <w:rPr>
          <w:b/>
        </w:rPr>
        <w:t>Nepřípustné funkční využití:</w:t>
      </w:r>
      <w:r>
        <w:t xml:space="preserve"> veškeré funkční využití, které je neslučitelné, není v souladu, či nesouvisí s hlavním, přípustným a podmíněně přípustným funkčním využitím.</w:t>
      </w:r>
    </w:p>
    <w:p w14:paraId="4601F83B" w14:textId="1508A70C" w:rsidR="009A605C" w:rsidRDefault="009A605C" w:rsidP="009A605C">
      <w:pPr>
        <w:pStyle w:val="0Calibrizakladnitext"/>
      </w:pPr>
      <w:r w:rsidRPr="00402C07">
        <w:rPr>
          <w:b/>
        </w:rPr>
        <w:t>Prostorové uspořádání:</w:t>
      </w:r>
      <w:r>
        <w:t xml:space="preserve"> max. výška nadzemních objektů: 6 m od průměrné hladiny stávajícího terénu v půdorysu objektu k nejvyššímu místu střešní konstrukce (měřeno bez výstupků charakteru komína, antény, nástřešního technologického zařízení vzduchotechniky apod.).</w:t>
      </w:r>
    </w:p>
    <w:p w14:paraId="1B2AB367" w14:textId="0889442A" w:rsidR="009A605C" w:rsidRDefault="009A605C" w:rsidP="000C7B17">
      <w:pPr>
        <w:pStyle w:val="0CalibriNadpis2"/>
      </w:pPr>
      <w:bookmarkStart w:id="510" w:name="_Toc160784265"/>
      <w:r>
        <w:t>PLOCHY REKREACE</w:t>
      </w:r>
      <w:bookmarkEnd w:id="510"/>
      <w:r>
        <w:t xml:space="preserve"> </w:t>
      </w:r>
    </w:p>
    <w:p w14:paraId="59E35319" w14:textId="68165A53" w:rsidR="005D15FD" w:rsidRPr="005D15FD" w:rsidRDefault="005D15FD" w:rsidP="005D15FD">
      <w:pPr>
        <w:pStyle w:val="0tunpodnadpis"/>
      </w:pPr>
      <w:ins w:id="511" w:author="uzivatel" w:date="2024-01-22T14:25:00Z">
        <w:r>
          <w:t>(§5 Vyhlášky 501 / 2006 Sb., v platném znění)</w:t>
        </w:r>
      </w:ins>
    </w:p>
    <w:p w14:paraId="5031294B" w14:textId="216FAB80" w:rsidR="009A605C" w:rsidRDefault="009A605C" w:rsidP="000A7E7D">
      <w:pPr>
        <w:pStyle w:val="0CalibriNadpis3"/>
      </w:pPr>
      <w:del w:id="512" w:author="uzivatel" w:date="2024-01-22T14:29:00Z">
        <w:r w:rsidDel="000A7E7D">
          <w:delText>PLOCHY REKREACE  – INDIVIDUÁLNÍ REKREACE   (IR)</w:delText>
        </w:r>
      </w:del>
      <w:ins w:id="513" w:author="uzivatel" w:date="2024-01-22T14:29:00Z">
        <w:r w:rsidR="000A7E7D" w:rsidRPr="000A7E7D">
          <w:t>REKREACE INDIVIDUÁLNÍ (RI)</w:t>
        </w:r>
      </w:ins>
    </w:p>
    <w:p w14:paraId="4FA5EAED" w14:textId="77777777" w:rsidR="00402C07" w:rsidRDefault="009A605C" w:rsidP="009A605C">
      <w:pPr>
        <w:pStyle w:val="0Calibrizakladnitext"/>
      </w:pPr>
      <w:r w:rsidRPr="00402C07">
        <w:rPr>
          <w:b/>
        </w:rPr>
        <w:t>Hlavní funkční využití:</w:t>
      </w:r>
      <w:r>
        <w:t xml:space="preserve"> </w:t>
      </w:r>
    </w:p>
    <w:p w14:paraId="090A08E7" w14:textId="0CAFCF07" w:rsidR="009A605C" w:rsidRDefault="009A605C" w:rsidP="009A605C">
      <w:pPr>
        <w:pStyle w:val="0Calibrizakladnitext"/>
      </w:pPr>
      <w:r>
        <w:t xml:space="preserve">rekreační zařízení pro individuální, rodinnou rekreaci, stávající areály rekreace hromadné a s tím související další doprovodné stavby pro zajištění odpovídajícího zázemí a obsluhy území. </w:t>
      </w:r>
    </w:p>
    <w:p w14:paraId="4791609C" w14:textId="77777777" w:rsidR="00402C07" w:rsidRDefault="009A605C" w:rsidP="009A605C">
      <w:pPr>
        <w:pStyle w:val="0Calibrizakladnitext"/>
      </w:pPr>
      <w:r w:rsidRPr="00402C07">
        <w:rPr>
          <w:b/>
        </w:rPr>
        <w:t>Přípustné funkční využití:</w:t>
      </w:r>
      <w:r>
        <w:t xml:space="preserve"> </w:t>
      </w:r>
    </w:p>
    <w:p w14:paraId="6104338C" w14:textId="2B326675" w:rsidR="009A605C" w:rsidRDefault="009A605C" w:rsidP="009A605C">
      <w:pPr>
        <w:pStyle w:val="0Calibrizakladnitext"/>
      </w:pPr>
      <w:r>
        <w:t>drobné pěstební plochy pro pěstování ovoce, zeleniny a okrasných rostlin, dopravní a technická infrastruktura.</w:t>
      </w:r>
    </w:p>
    <w:p w14:paraId="7ADBDCED" w14:textId="77777777" w:rsidR="00402C07" w:rsidRDefault="009A605C" w:rsidP="009A605C">
      <w:pPr>
        <w:pStyle w:val="0Calibrizakladnitext"/>
      </w:pPr>
      <w:r w:rsidRPr="00402C07">
        <w:rPr>
          <w:b/>
        </w:rPr>
        <w:t>Podmíněně přípustné funkční využití:</w:t>
      </w:r>
      <w:r>
        <w:t xml:space="preserve"> </w:t>
      </w:r>
    </w:p>
    <w:p w14:paraId="793A7373" w14:textId="2F340CCD" w:rsidR="009A605C" w:rsidRDefault="009A605C" w:rsidP="009A605C">
      <w:pPr>
        <w:pStyle w:val="0Calibrizakladnitext"/>
      </w:pPr>
      <w:r>
        <w:lastRenderedPageBreak/>
        <w:t>drobná sportovní zařízení. Podmínkou je, že nesmí být v rozporu s hlavním funkčním využitím, nesmí nijak narušit stávající charakter území a nesmí nijak snižovat svým provozem stávající obytný standard území.</w:t>
      </w:r>
    </w:p>
    <w:p w14:paraId="1953C334" w14:textId="77777777" w:rsidR="00402C07" w:rsidRDefault="009A605C" w:rsidP="009A605C">
      <w:pPr>
        <w:pStyle w:val="0Calibrizakladnitext"/>
      </w:pPr>
      <w:r w:rsidRPr="00402C07">
        <w:rPr>
          <w:b/>
        </w:rPr>
        <w:t>Nepřípustné funkční využití:</w:t>
      </w:r>
      <w:r>
        <w:t xml:space="preserve"> </w:t>
      </w:r>
    </w:p>
    <w:p w14:paraId="526BEAB4" w14:textId="5FB762BD" w:rsidR="009A605C" w:rsidRDefault="009A605C" w:rsidP="009A605C">
      <w:pPr>
        <w:pStyle w:val="0Calibrizakladnitext"/>
      </w:pPr>
      <w:r>
        <w:t>veškeré způsoby využití, které nejsou uvedeny jako hlavní, přípustné, nebo podmíněně přípustné funkční využití.</w:t>
      </w:r>
    </w:p>
    <w:p w14:paraId="378DB42F" w14:textId="77777777" w:rsidR="00402C07" w:rsidRDefault="009A605C" w:rsidP="009A605C">
      <w:pPr>
        <w:pStyle w:val="0Calibrizakladnitext"/>
      </w:pPr>
      <w:r w:rsidRPr="00402C07">
        <w:rPr>
          <w:b/>
        </w:rPr>
        <w:t>Prostorové uspořádání:</w:t>
      </w:r>
      <w:r>
        <w:t xml:space="preserve"> </w:t>
      </w:r>
    </w:p>
    <w:p w14:paraId="5A000E3E" w14:textId="5246532D" w:rsidR="009A605C" w:rsidRDefault="009A605C" w:rsidP="009A605C">
      <w:pPr>
        <w:pStyle w:val="0Calibrizakladnitext"/>
      </w:pPr>
      <w:r>
        <w:t>max. podlažnost: 2 nadzemní podlaží (včetně využitého podkroví - v případě zastřešení šikmou střechou) - max. výška nadzemních objektů: 8 m - od průměrné hladiny upraveného terénu v půdorysu objektu k nejvyššímu místu střešní konstrukce (měřeno bez výstupků charakteru komína, antény, nástřešního technologického zařízení vzduchotechniky apod.).</w:t>
      </w:r>
    </w:p>
    <w:p w14:paraId="2A232D28" w14:textId="77777777" w:rsidR="00C924FC" w:rsidRDefault="009A605C" w:rsidP="000C7B17">
      <w:pPr>
        <w:pStyle w:val="0CalibriNadpis2"/>
      </w:pPr>
      <w:bookmarkStart w:id="514" w:name="_Toc160784266"/>
      <w:r>
        <w:t>PLOCHY VÝROBY A SKLADOVÁNÍ</w:t>
      </w:r>
      <w:bookmarkEnd w:id="514"/>
      <w:r>
        <w:t xml:space="preserve"> </w:t>
      </w:r>
    </w:p>
    <w:p w14:paraId="64517743" w14:textId="22882F33" w:rsidR="009A605C" w:rsidRDefault="009A605C" w:rsidP="00C924FC">
      <w:pPr>
        <w:pStyle w:val="0tunpodnadpis"/>
      </w:pPr>
      <w:r>
        <w:t>(§11 Vyhlášky 501 / 2006 Sb., v platném znění)</w:t>
      </w:r>
    </w:p>
    <w:p w14:paraId="2459350F" w14:textId="5D57C87B" w:rsidR="009A605C" w:rsidRDefault="009A605C" w:rsidP="00476C12">
      <w:pPr>
        <w:pStyle w:val="0CalibriNadpis3"/>
      </w:pPr>
      <w:del w:id="515" w:author="uzivatel" w:date="2024-01-22T14:30:00Z">
        <w:r w:rsidDel="00476C12">
          <w:delText>PLOCHY VÝROBY A SKLADOVÁNÍ – ZEMĚDĚLSKÉ HOSPODAŘENÍ  (ZH)</w:delText>
        </w:r>
      </w:del>
      <w:ins w:id="516" w:author="uzivatel" w:date="2024-01-22T14:30:00Z">
        <w:r w:rsidR="00476C12" w:rsidRPr="00476C12">
          <w:t>VÝROBA ZEMĚDĚLSKÁ A LESNICKÁ (VZ)</w:t>
        </w:r>
      </w:ins>
    </w:p>
    <w:p w14:paraId="4F1D399F" w14:textId="77777777" w:rsidR="00402C07" w:rsidRDefault="009A605C" w:rsidP="009A605C">
      <w:pPr>
        <w:pStyle w:val="0Calibrizakladnitext"/>
      </w:pPr>
      <w:r w:rsidRPr="00402C07">
        <w:rPr>
          <w:b/>
        </w:rPr>
        <w:t>Hlavní funkční využití:</w:t>
      </w:r>
      <w:r>
        <w:t xml:space="preserve"> </w:t>
      </w:r>
    </w:p>
    <w:p w14:paraId="0D55539F" w14:textId="6EF1D8F6" w:rsidR="009A605C" w:rsidRDefault="009A605C" w:rsidP="009A605C">
      <w:pPr>
        <w:pStyle w:val="0Calibrizakladnitext"/>
      </w:pPr>
      <w:r>
        <w:t>stavby a zařízení pro zemědělské hospodaření, plochy a zařízení pro skladování a prodej plodin prvovýroby, hnojiv a chemických přípravků pro zemědělství, manipulační plochy, stavby a zařízení pro provoz a údržbu, veterinární zařízení.</w:t>
      </w:r>
    </w:p>
    <w:p w14:paraId="2164FD08" w14:textId="77777777" w:rsidR="00402C07" w:rsidRDefault="009A605C" w:rsidP="009A605C">
      <w:pPr>
        <w:pStyle w:val="0Calibrizakladnitext"/>
      </w:pPr>
      <w:r w:rsidRPr="00402C07">
        <w:rPr>
          <w:b/>
        </w:rPr>
        <w:t>Přípustné funkční využití:</w:t>
      </w:r>
      <w:r>
        <w:t xml:space="preserve"> </w:t>
      </w:r>
    </w:p>
    <w:p w14:paraId="1D75C611" w14:textId="2F38641A" w:rsidR="009A605C" w:rsidRDefault="009A605C" w:rsidP="009A605C">
      <w:pPr>
        <w:pStyle w:val="0Calibrizakladnitext"/>
      </w:pPr>
      <w:r>
        <w:t>výroba nerušící, obchod, služby, dopravní a technická infrastruktura.</w:t>
      </w:r>
    </w:p>
    <w:p w14:paraId="4A3C42B5" w14:textId="77777777" w:rsidR="009A605C" w:rsidRDefault="009A605C" w:rsidP="009A605C">
      <w:pPr>
        <w:pStyle w:val="0Calibrizakladnitext"/>
      </w:pPr>
      <w:r w:rsidRPr="00402C07">
        <w:rPr>
          <w:b/>
        </w:rPr>
        <w:t>Podmíněně přípustné funkční využití:</w:t>
      </w:r>
      <w:r>
        <w:t xml:space="preserve"> -.</w:t>
      </w:r>
    </w:p>
    <w:p w14:paraId="0E33BCAB" w14:textId="77777777" w:rsidR="00402C07" w:rsidRDefault="009A605C" w:rsidP="009A605C">
      <w:pPr>
        <w:pStyle w:val="0Calibrizakladnitext"/>
      </w:pPr>
      <w:r w:rsidRPr="00402C07">
        <w:rPr>
          <w:b/>
        </w:rPr>
        <w:t>Nepřípustné funkční využití:</w:t>
      </w:r>
      <w:r>
        <w:t xml:space="preserve"> </w:t>
      </w:r>
    </w:p>
    <w:p w14:paraId="04D7ED01" w14:textId="3A4BEF9A" w:rsidR="009A605C" w:rsidRDefault="009A605C" w:rsidP="009A605C">
      <w:pPr>
        <w:pStyle w:val="0Calibrizakladnitext"/>
      </w:pPr>
      <w:r>
        <w:t>veškeré způsoby využití, které nejsou uvedeny jako hlavní, přípustné, nebo podmíněně přípustné funkční využití.</w:t>
      </w:r>
    </w:p>
    <w:p w14:paraId="43A18FB4" w14:textId="77777777" w:rsidR="00402C07" w:rsidRDefault="009A605C" w:rsidP="0030750D">
      <w:pPr>
        <w:pStyle w:val="0Calibrizakladnitext"/>
      </w:pPr>
      <w:r w:rsidRPr="00402C07">
        <w:rPr>
          <w:b/>
        </w:rPr>
        <w:t>Prostorové uspořádání:</w:t>
      </w:r>
      <w:r>
        <w:t xml:space="preserve"> </w:t>
      </w:r>
    </w:p>
    <w:p w14:paraId="606DA0D6" w14:textId="71D997CD" w:rsidR="009A605C" w:rsidRDefault="009A605C" w:rsidP="0030750D">
      <w:pPr>
        <w:pStyle w:val="0Calibrizakladnitext"/>
      </w:pPr>
      <w:r>
        <w:t>maximální zastavěnost pozemku nadzemními objekty: 50%; minimální zastoupení zeleně na pozemku: 40%; max. výška nadzemních objektů: 10 m - od průměrné hladiny upraveného terénu v půdorysu objektu k nejvyššímu místu střešní konstrukce (měřeno bez výstupků charakteru komína, antény, nástřešního technologického zařízení vzduchotechniky apod.);  minimální šířka uličního prostoru bude 10 m (mezi hranicemi protilehlých pozemků; odstav motorových vozidel nutno zajistit na vlastním pozemku.</w:t>
      </w:r>
    </w:p>
    <w:p w14:paraId="68C02BB9" w14:textId="5855CFD5" w:rsidR="009A605C" w:rsidRDefault="009A605C" w:rsidP="00204193">
      <w:pPr>
        <w:pStyle w:val="0CalibriNadpis3"/>
      </w:pPr>
      <w:del w:id="517" w:author="uzivatel" w:date="2024-01-22T14:31:00Z">
        <w:r w:rsidRPr="0030750D" w:rsidDel="00204193">
          <w:rPr>
            <w:rStyle w:val="0CalibriNadpis3Char"/>
          </w:rPr>
          <w:delText>PLOCHY VÝROBY A SKLADOVÁNÍ – VÝROBA NERUŠÍCÍ, OBCHOD, SLUŽBY (VN</w:delText>
        </w:r>
        <w:r w:rsidDel="00204193">
          <w:delText>)</w:delText>
        </w:r>
      </w:del>
      <w:ins w:id="518" w:author="uzivatel" w:date="2024-01-22T14:31:00Z">
        <w:r w:rsidR="00204193" w:rsidRPr="00204193">
          <w:t>VÝROBA DROBNÁ A SLUŽBY (VD)</w:t>
        </w:r>
      </w:ins>
    </w:p>
    <w:p w14:paraId="743D0C3D" w14:textId="77777777" w:rsidR="00402C07" w:rsidRDefault="009A605C" w:rsidP="009A605C">
      <w:pPr>
        <w:pStyle w:val="0Calibrizakladnitext"/>
      </w:pPr>
      <w:r w:rsidRPr="00402C07">
        <w:rPr>
          <w:b/>
        </w:rPr>
        <w:t>Hlavní funkční využití:</w:t>
      </w:r>
      <w:r>
        <w:t xml:space="preserve"> </w:t>
      </w:r>
    </w:p>
    <w:p w14:paraId="2F5A4D52" w14:textId="2812CC87" w:rsidR="009A605C" w:rsidRDefault="009A605C" w:rsidP="009A605C">
      <w:pPr>
        <w:pStyle w:val="0Calibrizakladnitext"/>
      </w:pPr>
      <w:r>
        <w:t>stavby a zařízení pro výrobu nerušící, obchod a služby, plochy a zařízení pro skladování, stavby pro administrativu; nerušící výrobou se rozumí výroba, která svým provozováním nenarušuje užívání staveb, zařízení a pozemků ve svém okolí a nezhoršuje životní prostředí v souvisejícím prostředí – hluk, čistota ovzduší, dopravní zátěž; míra negativních účinků a vlivů a způsob jejich omezení musí být přiměřeně prokázány v dokumentaci pro územní řízení, popř. v projektové dokumentaci pro stavební povolení, a ověřeny po dokončení stavby měřením před vydáním kolaudačního rozhodnutí.</w:t>
      </w:r>
    </w:p>
    <w:p w14:paraId="051483DD" w14:textId="77777777" w:rsidR="00402C07" w:rsidRDefault="009A605C" w:rsidP="009A605C">
      <w:pPr>
        <w:pStyle w:val="0Calibrizakladnitext"/>
      </w:pPr>
      <w:r w:rsidRPr="00402C07">
        <w:rPr>
          <w:b/>
        </w:rPr>
        <w:t>Přípustné funkční využití:</w:t>
      </w:r>
      <w:r>
        <w:t xml:space="preserve"> </w:t>
      </w:r>
    </w:p>
    <w:p w14:paraId="365518F5" w14:textId="650B7F03" w:rsidR="009A605C" w:rsidRDefault="009A605C" w:rsidP="009A605C">
      <w:pPr>
        <w:pStyle w:val="0Calibrizakladnitext"/>
      </w:pPr>
      <w:r>
        <w:t>zařízení veřejného stravování, čerpací stanice pohonných hmot; obchodní zařízení a zařízení služeb (do kapacity 2.000 m</w:t>
      </w:r>
      <w:r w:rsidRPr="00FC063A">
        <w:rPr>
          <w:vertAlign w:val="superscript"/>
        </w:rPr>
        <w:t>2</w:t>
      </w:r>
      <w:r>
        <w:t xml:space="preserve"> hrubé podlažní plochy jedné provozní jednotky).</w:t>
      </w:r>
    </w:p>
    <w:p w14:paraId="08E6C725" w14:textId="77777777" w:rsidR="00D7273B" w:rsidRDefault="009A605C" w:rsidP="009A605C">
      <w:pPr>
        <w:pStyle w:val="0Calibrizakladnitext"/>
      </w:pPr>
      <w:r w:rsidRPr="00402C07">
        <w:rPr>
          <w:b/>
        </w:rPr>
        <w:t>Podmíněně přípustné funkční využití:</w:t>
      </w:r>
      <w:r>
        <w:t xml:space="preserve"> </w:t>
      </w:r>
    </w:p>
    <w:p w14:paraId="79AB447E" w14:textId="3A19BFFB" w:rsidR="009A605C" w:rsidRDefault="009A605C" w:rsidP="009A605C">
      <w:pPr>
        <w:pStyle w:val="0Calibrizakladnitext"/>
      </w:pPr>
      <w:r>
        <w:lastRenderedPageBreak/>
        <w:t>rodinné domy. Podmínkou je, že v rámci dalších správních řízení bude prokázáno splnění hygienických limitů dle platné legislativy z provozu plochy VN, ve které má být rodinný dům umístěn.</w:t>
      </w:r>
    </w:p>
    <w:p w14:paraId="7D35ED22" w14:textId="77777777" w:rsidR="00D7273B" w:rsidRDefault="009A605C" w:rsidP="009A605C">
      <w:pPr>
        <w:pStyle w:val="0Calibrizakladnitext"/>
      </w:pPr>
      <w:r w:rsidRPr="00402C07">
        <w:rPr>
          <w:b/>
        </w:rPr>
        <w:t>Nepřípustné funkční využití:</w:t>
      </w:r>
      <w:r>
        <w:t xml:space="preserve"> </w:t>
      </w:r>
    </w:p>
    <w:p w14:paraId="3A6F9FA4" w14:textId="18728A72" w:rsidR="009A605C" w:rsidRDefault="009A605C" w:rsidP="009A605C">
      <w:pPr>
        <w:pStyle w:val="0Calibrizakladnitext"/>
      </w:pPr>
      <w:r>
        <w:t>veškeré funkční využití, které je neslučitelné, není v souladu, či nesouvisí s hlavním, přípustným a podmíněně přípustným funkčním využitím.</w:t>
      </w:r>
    </w:p>
    <w:p w14:paraId="13F0B69D" w14:textId="77777777" w:rsidR="00D7273B" w:rsidRDefault="009A605C" w:rsidP="009A605C">
      <w:pPr>
        <w:pStyle w:val="0Calibrizakladnitext"/>
      </w:pPr>
      <w:r w:rsidRPr="00402C07">
        <w:rPr>
          <w:b/>
        </w:rPr>
        <w:t>Prostorové uspořádání:</w:t>
      </w:r>
      <w:r>
        <w:t xml:space="preserve"> </w:t>
      </w:r>
    </w:p>
    <w:p w14:paraId="722C3C0E" w14:textId="7EAEA255" w:rsidR="009A605C" w:rsidRDefault="009A605C" w:rsidP="009A605C">
      <w:pPr>
        <w:pStyle w:val="0Calibrizakladnitext"/>
      </w:pPr>
      <w:r>
        <w:t>maximální zastavěnost pozemku nadzemními objekty: 50%; minimální zastoupení zeleně na stavebním pozemku: 40%; max. výška nadzemních objektů: 10 m - od průměrné hladiny stávajícího terénu v půdorysu objektu k nejvyššímu místu střešní konstrukce (měřeno bez výstupků charakteru komína, antény, nástřešního technologického zařízení vzduchotechniky apod.);  minimální šířka uličního prostoru bude 10 m (mezi protilehlými ploty - hranicemi protilehlých pozemků; odstav motorových vozidel nutno zajistit na vlastním pozemku. Směrem k plochám BV bude vymezen pás izolační zeleně v minimální šíři 10 m.</w:t>
      </w:r>
    </w:p>
    <w:p w14:paraId="58BA9682" w14:textId="77777777" w:rsidR="00C924FC" w:rsidRDefault="009A605C" w:rsidP="000C7B17">
      <w:pPr>
        <w:pStyle w:val="0CalibriNadpis2"/>
      </w:pPr>
      <w:bookmarkStart w:id="519" w:name="_Toc160784267"/>
      <w:r>
        <w:t>PLOCHY TECHNICKÉ INFRASTRUKTURY</w:t>
      </w:r>
      <w:bookmarkEnd w:id="519"/>
      <w:r>
        <w:t xml:space="preserve"> </w:t>
      </w:r>
    </w:p>
    <w:p w14:paraId="2608E3A4" w14:textId="092CF011" w:rsidR="009A605C" w:rsidRDefault="009A605C" w:rsidP="00C924FC">
      <w:pPr>
        <w:pStyle w:val="0tunpodnadpis"/>
      </w:pPr>
      <w:r>
        <w:t>(§10 Vyhlášky 501 / 2006 Sb., v platném znění)</w:t>
      </w:r>
    </w:p>
    <w:p w14:paraId="4E43FC40" w14:textId="37E49142" w:rsidR="009A605C" w:rsidRDefault="00C6210F" w:rsidP="00983F9B">
      <w:pPr>
        <w:pStyle w:val="0CalibriNadpis3"/>
      </w:pPr>
      <w:r w:rsidRPr="000C7B17">
        <w:rPr>
          <w:rStyle w:val="0CalibriNadpis3Char"/>
        </w:rPr>
        <w:t xml:space="preserve"> </w:t>
      </w:r>
      <w:del w:id="520" w:author="uzivatel" w:date="2024-01-22T14:32:00Z">
        <w:r w:rsidR="009A605C" w:rsidRPr="000C7B17" w:rsidDel="008E5ABC">
          <w:rPr>
            <w:rStyle w:val="0CalibriNadpis3Char"/>
          </w:rPr>
          <w:delText>PLOCHY TECHNICKÉ INFRASTRUKTURY   (TI)</w:delText>
        </w:r>
      </w:del>
      <w:ins w:id="521" w:author="uzivatel" w:date="2024-01-22T14:32:00Z">
        <w:r w:rsidR="008E5ABC" w:rsidRPr="008E5ABC">
          <w:rPr>
            <w:rStyle w:val="0CalibriNadpis3Char"/>
          </w:rPr>
          <w:t>TECHNICKÁ INFRASTRUKTURA VŠEOBECNÁ (TU)</w:t>
        </w:r>
      </w:ins>
    </w:p>
    <w:p w14:paraId="00340BEA" w14:textId="77777777" w:rsidR="00D7273B" w:rsidRPr="00D7273B" w:rsidRDefault="009A605C" w:rsidP="009A605C">
      <w:pPr>
        <w:pStyle w:val="0Calibrizakladnitext"/>
        <w:rPr>
          <w:b/>
        </w:rPr>
      </w:pPr>
      <w:r w:rsidRPr="00D7273B">
        <w:rPr>
          <w:b/>
        </w:rPr>
        <w:t xml:space="preserve">Hlavní funkční využití: </w:t>
      </w:r>
    </w:p>
    <w:p w14:paraId="21310B7A" w14:textId="149A5824" w:rsidR="009A605C" w:rsidRDefault="009A605C" w:rsidP="009A605C">
      <w:pPr>
        <w:pStyle w:val="0Calibrizakladnitext"/>
      </w:pPr>
      <w:r>
        <w:t>stavby a zařízení technické infrastruktury (zásobování vodou, odkanalizování a likvidaci odpadních vod, zásobování plynem, zásobování teplem, zásobování elektrickou energií, telekomunikace).</w:t>
      </w:r>
    </w:p>
    <w:p w14:paraId="71921432" w14:textId="77777777" w:rsidR="009A605C" w:rsidRPr="00D7273B" w:rsidRDefault="009A605C" w:rsidP="009A605C">
      <w:pPr>
        <w:pStyle w:val="0Calibrizakladnitext"/>
        <w:rPr>
          <w:b/>
        </w:rPr>
      </w:pPr>
      <w:r w:rsidRPr="00D7273B">
        <w:rPr>
          <w:b/>
        </w:rPr>
        <w:t>Přípustné funkční využití: -.</w:t>
      </w:r>
    </w:p>
    <w:p w14:paraId="0C1DA9F1" w14:textId="77777777" w:rsidR="009A605C" w:rsidRPr="00D7273B" w:rsidRDefault="009A605C" w:rsidP="009A605C">
      <w:pPr>
        <w:pStyle w:val="0Calibrizakladnitext"/>
        <w:rPr>
          <w:b/>
        </w:rPr>
      </w:pPr>
      <w:r w:rsidRPr="00D7273B">
        <w:rPr>
          <w:b/>
        </w:rPr>
        <w:t>Podmíněně přípustné funkční využití: -.</w:t>
      </w:r>
    </w:p>
    <w:p w14:paraId="59D2BD25" w14:textId="77777777" w:rsidR="00D7273B" w:rsidRPr="00D7273B" w:rsidRDefault="009A605C" w:rsidP="009A605C">
      <w:pPr>
        <w:pStyle w:val="0Calibrizakladnitext"/>
        <w:rPr>
          <w:b/>
        </w:rPr>
      </w:pPr>
      <w:r w:rsidRPr="00D7273B">
        <w:rPr>
          <w:b/>
        </w:rPr>
        <w:t xml:space="preserve">Nepřípustné funkční využití: </w:t>
      </w:r>
    </w:p>
    <w:p w14:paraId="690D4C0E" w14:textId="67B9B146" w:rsidR="009A605C" w:rsidRDefault="009A605C" w:rsidP="009A605C">
      <w:pPr>
        <w:pStyle w:val="0Calibrizakladnitext"/>
      </w:pPr>
      <w:r>
        <w:t>veškeré funkční využití, které je neslučitelné, není v souladu, či nesouvisí s hlavním, přípustným a podmíněně přípustným funkčním využitím.</w:t>
      </w:r>
    </w:p>
    <w:p w14:paraId="4D72B2EB" w14:textId="77777777" w:rsidR="00D7273B" w:rsidRPr="00D7273B" w:rsidRDefault="009A605C" w:rsidP="009A605C">
      <w:pPr>
        <w:pStyle w:val="0Calibrizakladnitext"/>
        <w:rPr>
          <w:b/>
        </w:rPr>
      </w:pPr>
      <w:r w:rsidRPr="00D7273B">
        <w:rPr>
          <w:b/>
        </w:rPr>
        <w:t xml:space="preserve">Prostorové uspořádání: </w:t>
      </w:r>
    </w:p>
    <w:p w14:paraId="3E2B9632" w14:textId="04AF2031" w:rsidR="009A605C" w:rsidRDefault="009A605C" w:rsidP="009A605C">
      <w:pPr>
        <w:pStyle w:val="0Calibrizakladnitext"/>
      </w:pPr>
      <w:r>
        <w:t>max. zastavěnost pozemku (nadzemními objekty a zpevněnými plochami): 90%; max. výška nadzemních objektů: 6 m od průměrné hladiny stávajícího terénu v půdorysu objektu k nejvyššímu místu střešní konstrukce (měřeno bez výstupků charakteru komína, antény, nástřešního technologického zařízení vzduchotechniky apod.); výjimku lze připustit v případě technologických zařízení, které nelze realizovat jinak); odstav motorových vozidel nutno zajistit na vlastním pozemku. Případné nové trafostanice budou provedeny pouze jako stožárové, nebo podzemní.</w:t>
      </w:r>
    </w:p>
    <w:p w14:paraId="292DBF3A" w14:textId="77777777" w:rsidR="009A605C" w:rsidRDefault="009A605C" w:rsidP="009A605C">
      <w:pPr>
        <w:pStyle w:val="0Calibrizakladnitext"/>
      </w:pPr>
      <w:r w:rsidRPr="00D7273B">
        <w:rPr>
          <w:b/>
        </w:rPr>
        <w:t>TI1 - doplňující podmínky</w:t>
      </w:r>
      <w:r>
        <w:t xml:space="preserve">: </w:t>
      </w:r>
    </w:p>
    <w:p w14:paraId="3DF191E6" w14:textId="7E849CC1" w:rsidR="009A605C" w:rsidRDefault="009A605C" w:rsidP="00C6210F">
      <w:pPr>
        <w:pStyle w:val="0Calibrizakladnitext"/>
      </w:pPr>
      <w:r>
        <w:t xml:space="preserve">ČOV: Za ČOV bude umístěno kořenové pole. V rámci dalších správních řízení bude prokázáno splnění hygienických limitů dle platné legislativy pro sousední </w:t>
      </w:r>
      <w:ins w:id="522" w:author="uzivatel" w:date="2024-01-22T14:21:00Z">
        <w:r w:rsidR="00E24B30" w:rsidRPr="00120AA8">
          <w:rPr>
            <w:szCs w:val="20"/>
            <w:lang w:val="cs-CZ"/>
          </w:rPr>
          <w:t>smíšené obytné venkovské (SV)</w:t>
        </w:r>
      </w:ins>
      <w:del w:id="523" w:author="uzivatel" w:date="2024-01-22T14:21:00Z">
        <w:r w:rsidDel="00E24B30">
          <w:delText xml:space="preserve">plochy smíšené obytné – bydlení venkovské. </w:delText>
        </w:r>
      </w:del>
    </w:p>
    <w:p w14:paraId="6AC979D3" w14:textId="77777777" w:rsidR="00C924FC" w:rsidRPr="00C924FC" w:rsidRDefault="009A605C" w:rsidP="000C7B17">
      <w:pPr>
        <w:pStyle w:val="0CalibriNadpis2"/>
        <w:rPr>
          <w:rStyle w:val="0CalibriNadpis3Char"/>
          <w:bCs/>
          <w:caps/>
        </w:rPr>
      </w:pPr>
      <w:bookmarkStart w:id="524" w:name="_Toc160784268"/>
      <w:r w:rsidRPr="00C6210F">
        <w:rPr>
          <w:rStyle w:val="0CalibriNadpis3Char"/>
        </w:rPr>
        <w:t>PLOCHY VEŘEJNÝCH PROSTRANSTVÍ</w:t>
      </w:r>
      <w:bookmarkEnd w:id="524"/>
      <w:r w:rsidRPr="00C6210F">
        <w:rPr>
          <w:rStyle w:val="0CalibriNadpis3Char"/>
        </w:rPr>
        <w:t xml:space="preserve"> </w:t>
      </w:r>
    </w:p>
    <w:p w14:paraId="297AAC57" w14:textId="4E53910A" w:rsidR="009A605C" w:rsidRPr="00B53DBE" w:rsidRDefault="009A605C" w:rsidP="00B53DBE">
      <w:pPr>
        <w:pStyle w:val="0tunpodnadpis"/>
      </w:pPr>
      <w:r w:rsidRPr="00B53DBE">
        <w:rPr>
          <w:rStyle w:val="0CalibriNadpis3Char"/>
          <w:bCs w:val="0"/>
          <w:caps w:val="0"/>
          <w:sz w:val="20"/>
          <w:lang w:eastAsia="x-none"/>
        </w:rPr>
        <w:t>(§7 Vyhlášky 501 / 2006 Sb., v platném znění</w:t>
      </w:r>
      <w:r w:rsidRPr="00B53DBE">
        <w:t>)</w:t>
      </w:r>
    </w:p>
    <w:p w14:paraId="62325C72" w14:textId="2D5A0A3F" w:rsidR="009A605C" w:rsidRDefault="009A605C" w:rsidP="008E5ABC">
      <w:pPr>
        <w:pStyle w:val="0CalibriNadpis3"/>
      </w:pPr>
      <w:del w:id="525" w:author="uzivatel" w:date="2024-01-22T14:33:00Z">
        <w:r w:rsidDel="008E5ABC">
          <w:delText>PLOCHY VEŘEJNÝCH PROSTRANSTVÍ  (PVP)</w:delText>
        </w:r>
      </w:del>
      <w:ins w:id="526" w:author="uzivatel" w:date="2024-01-22T14:33:00Z">
        <w:r w:rsidR="008E5ABC" w:rsidRPr="008E5ABC">
          <w:t>VEŘEJNÁ PROSTRANSTVÍ VŠEOBECNÁ (PU)</w:t>
        </w:r>
      </w:ins>
    </w:p>
    <w:p w14:paraId="3F2700AB" w14:textId="77777777" w:rsidR="00D7273B" w:rsidRDefault="009A605C" w:rsidP="009A605C">
      <w:pPr>
        <w:pStyle w:val="0Calibrizakladnitext"/>
      </w:pPr>
      <w:r w:rsidRPr="00D7273B">
        <w:rPr>
          <w:b/>
        </w:rPr>
        <w:t>Hlavní funkční využití</w:t>
      </w:r>
      <w:r>
        <w:t xml:space="preserve">: </w:t>
      </w:r>
    </w:p>
    <w:p w14:paraId="41116F42" w14:textId="6A57A377" w:rsidR="009A605C" w:rsidRDefault="009A605C" w:rsidP="009A605C">
      <w:pPr>
        <w:pStyle w:val="0Calibrizakladnitext"/>
      </w:pPr>
      <w:r>
        <w:lastRenderedPageBreak/>
        <w:t>plochy veřejných prostranství bez omezení přístupu (s možností regulovaného přístupu – například v nočních hodinách); součástí veřejných prostranství je sídelní zeleň.</w:t>
      </w:r>
    </w:p>
    <w:p w14:paraId="104D5232" w14:textId="77777777" w:rsidR="00D7273B" w:rsidRPr="00D7273B" w:rsidRDefault="009A605C" w:rsidP="009A605C">
      <w:pPr>
        <w:pStyle w:val="0Calibrizakladnitext"/>
        <w:rPr>
          <w:b/>
        </w:rPr>
      </w:pPr>
      <w:r w:rsidRPr="00D7273B">
        <w:rPr>
          <w:b/>
        </w:rPr>
        <w:t xml:space="preserve">Přípustné funkční využití: </w:t>
      </w:r>
    </w:p>
    <w:p w14:paraId="54E61BC1" w14:textId="5651844D" w:rsidR="009A605C" w:rsidRDefault="009A605C" w:rsidP="009A605C">
      <w:pPr>
        <w:pStyle w:val="0Calibrizakladnitext"/>
      </w:pPr>
      <w:r>
        <w:t>dopravní a technická infrastruktura, městský mobiliář.</w:t>
      </w:r>
    </w:p>
    <w:p w14:paraId="1AC3A0B8" w14:textId="77777777" w:rsidR="009A605C" w:rsidRPr="00D7273B" w:rsidRDefault="009A605C" w:rsidP="009A605C">
      <w:pPr>
        <w:pStyle w:val="0Calibrizakladnitext"/>
        <w:rPr>
          <w:b/>
        </w:rPr>
      </w:pPr>
      <w:r w:rsidRPr="00D7273B">
        <w:rPr>
          <w:b/>
        </w:rPr>
        <w:t>Podmíněně přípustné funkční využití: -.</w:t>
      </w:r>
    </w:p>
    <w:p w14:paraId="01F20964" w14:textId="77777777" w:rsidR="00D7273B" w:rsidRPr="00D7273B" w:rsidRDefault="009A605C" w:rsidP="009A605C">
      <w:pPr>
        <w:pStyle w:val="0Calibrizakladnitext"/>
        <w:rPr>
          <w:b/>
        </w:rPr>
      </w:pPr>
      <w:r w:rsidRPr="00D7273B">
        <w:rPr>
          <w:b/>
        </w:rPr>
        <w:t xml:space="preserve">Nepřípustné funkční využití: </w:t>
      </w:r>
    </w:p>
    <w:p w14:paraId="5DF97202" w14:textId="015701F0" w:rsidR="009A605C" w:rsidRDefault="009A605C" w:rsidP="009A605C">
      <w:pPr>
        <w:pStyle w:val="0Calibrizakladnitext"/>
      </w:pPr>
      <w:r>
        <w:t>veškeré způsoby využití, které nejsou uvedeny jako hlavní, přípustné, nebo podmíněně přípustné funkční využití.</w:t>
      </w:r>
    </w:p>
    <w:p w14:paraId="6346F433" w14:textId="3D5EF375" w:rsidR="009A605C" w:rsidRPr="00D7273B" w:rsidRDefault="009A605C" w:rsidP="009A605C">
      <w:pPr>
        <w:pStyle w:val="0Calibrizakladnitext"/>
        <w:rPr>
          <w:b/>
        </w:rPr>
      </w:pPr>
      <w:r w:rsidRPr="00D7273B">
        <w:rPr>
          <w:b/>
        </w:rPr>
        <w:t>Prostorové uspořádání: -.</w:t>
      </w:r>
    </w:p>
    <w:p w14:paraId="43452E89" w14:textId="77777777" w:rsidR="00C924FC" w:rsidRDefault="009A605C" w:rsidP="000C7B17">
      <w:pPr>
        <w:pStyle w:val="0CalibriNadpis2"/>
      </w:pPr>
      <w:bookmarkStart w:id="527" w:name="_Toc160784269"/>
      <w:r>
        <w:t>PLOCHY VODNÍ A VODOHOSPODÁŘSKÉ</w:t>
      </w:r>
      <w:bookmarkEnd w:id="527"/>
      <w:r>
        <w:t xml:space="preserve"> </w:t>
      </w:r>
    </w:p>
    <w:p w14:paraId="5E5F1334" w14:textId="50170853" w:rsidR="009A605C" w:rsidRDefault="009A605C" w:rsidP="00C924FC">
      <w:pPr>
        <w:pStyle w:val="0tunpodnadpis"/>
      </w:pPr>
      <w:r>
        <w:t>(§13 Vyhlášky 501 / 2006 Sb., v platném znění)</w:t>
      </w:r>
    </w:p>
    <w:p w14:paraId="0070AC54" w14:textId="230A3E42" w:rsidR="009A605C" w:rsidRDefault="009A605C" w:rsidP="00177A5B">
      <w:pPr>
        <w:pStyle w:val="0CalibriNadpis3"/>
      </w:pPr>
      <w:del w:id="528" w:author="uzivatel" w:date="2024-01-22T14:34:00Z">
        <w:r w:rsidDel="00177A5B">
          <w:delText>PLOCHY VODNÍ A VODOHOSPODÁŘSKÉ   (PV)</w:delText>
        </w:r>
      </w:del>
      <w:ins w:id="529" w:author="uzivatel" w:date="2024-01-22T14:34:00Z">
        <w:r w:rsidR="00177A5B" w:rsidRPr="00177A5B">
          <w:t>VODNÍ A VODNÍCH TOKŮ (WT)</w:t>
        </w:r>
      </w:ins>
    </w:p>
    <w:p w14:paraId="7BBE37DE" w14:textId="77777777" w:rsidR="00D7273B" w:rsidRPr="002E7FC2" w:rsidRDefault="009A605C" w:rsidP="009A605C">
      <w:pPr>
        <w:pStyle w:val="0Calibrizakladnitext"/>
        <w:rPr>
          <w:b/>
        </w:rPr>
      </w:pPr>
      <w:r w:rsidRPr="002E7FC2">
        <w:rPr>
          <w:b/>
        </w:rPr>
        <w:t xml:space="preserve">Hlavní funkční využití: </w:t>
      </w:r>
    </w:p>
    <w:p w14:paraId="7D8FBE58" w14:textId="067CC5D5" w:rsidR="009A605C" w:rsidRDefault="009A605C" w:rsidP="009A605C">
      <w:pPr>
        <w:pStyle w:val="0Calibrizakladnitext"/>
      </w:pPr>
      <w:r>
        <w:t>vodní plochy a vodní toky.</w:t>
      </w:r>
    </w:p>
    <w:p w14:paraId="7A501132" w14:textId="77777777" w:rsidR="00D7273B" w:rsidRPr="002E7FC2" w:rsidRDefault="009A605C" w:rsidP="009A605C">
      <w:pPr>
        <w:pStyle w:val="0Calibrizakladnitext"/>
        <w:rPr>
          <w:b/>
        </w:rPr>
      </w:pPr>
      <w:r w:rsidRPr="002E7FC2">
        <w:rPr>
          <w:b/>
        </w:rPr>
        <w:t xml:space="preserve">Přípustné funkční využití: </w:t>
      </w:r>
    </w:p>
    <w:p w14:paraId="0E864024" w14:textId="4B724864" w:rsidR="009A605C" w:rsidRPr="002E7FC2" w:rsidRDefault="009A605C" w:rsidP="009A605C">
      <w:pPr>
        <w:pStyle w:val="0Calibrizakladnitext"/>
        <w:rPr>
          <w:b/>
        </w:rPr>
      </w:pPr>
      <w:r>
        <w:t xml:space="preserve">plochy ÚSES; stavby pro snižování nebezpečí ekologických a přírodních katastrof a pro odstraňování jejich </w:t>
      </w:r>
      <w:r w:rsidRPr="002E7FC2">
        <w:rPr>
          <w:b/>
        </w:rPr>
        <w:t xml:space="preserve">důsledků. </w:t>
      </w:r>
    </w:p>
    <w:p w14:paraId="503AEBDD" w14:textId="77777777" w:rsidR="00D7273B" w:rsidRPr="002E7FC2" w:rsidRDefault="009A605C" w:rsidP="009A605C">
      <w:pPr>
        <w:pStyle w:val="0Calibrizakladnitext"/>
        <w:rPr>
          <w:b/>
        </w:rPr>
      </w:pPr>
      <w:r w:rsidRPr="002E7FC2">
        <w:rPr>
          <w:b/>
        </w:rPr>
        <w:t xml:space="preserve">Podmíněně přípustné funkční využití: </w:t>
      </w:r>
    </w:p>
    <w:p w14:paraId="4F5761FF" w14:textId="6CB0A871" w:rsidR="009A605C" w:rsidRDefault="009A605C" w:rsidP="009A605C">
      <w:pPr>
        <w:pStyle w:val="0Calibrizakladnitext"/>
      </w:pPr>
      <w:r>
        <w:t>technická infrastruktura, zařízení pro provoz a údržbu vodních ploch. Podmínkou je, že nedojde prokazatelně k poškození, případně ke zničení VKP ze zákona.</w:t>
      </w:r>
    </w:p>
    <w:p w14:paraId="215EAC67" w14:textId="77777777" w:rsidR="00D7273B" w:rsidRPr="002E7FC2" w:rsidRDefault="009A605C" w:rsidP="009A605C">
      <w:pPr>
        <w:pStyle w:val="0Calibrizakladnitext"/>
        <w:rPr>
          <w:b/>
        </w:rPr>
      </w:pPr>
      <w:r w:rsidRPr="002E7FC2">
        <w:rPr>
          <w:b/>
        </w:rPr>
        <w:t xml:space="preserve">Nepřípustné funkční využití: </w:t>
      </w:r>
    </w:p>
    <w:p w14:paraId="665740F6" w14:textId="7F775E04" w:rsidR="009A605C" w:rsidRDefault="009A605C" w:rsidP="009A605C">
      <w:pPr>
        <w:pStyle w:val="0Calibrizakladnitext"/>
      </w:pPr>
      <w:r>
        <w:t>veškeré způsoby využití, které nejsou uvedeny jako hlavní, přípustné, nebo podmíněně přípustné funkční využití.</w:t>
      </w:r>
    </w:p>
    <w:p w14:paraId="0E6581A0" w14:textId="77777777" w:rsidR="00D7273B" w:rsidRPr="002E7FC2" w:rsidRDefault="009A605C" w:rsidP="00C6210F">
      <w:pPr>
        <w:pStyle w:val="0Calibrizakladnitext"/>
        <w:rPr>
          <w:b/>
        </w:rPr>
      </w:pPr>
      <w:r w:rsidRPr="002E7FC2">
        <w:rPr>
          <w:b/>
        </w:rPr>
        <w:t xml:space="preserve">Prostorové uspořádání: </w:t>
      </w:r>
    </w:p>
    <w:p w14:paraId="64AA5FEC" w14:textId="4808A317" w:rsidR="009A605C" w:rsidRDefault="009A605C" w:rsidP="00C6210F">
      <w:pPr>
        <w:pStyle w:val="0Calibrizakladnitext"/>
      </w:pPr>
      <w:r>
        <w:t>vodní plochy a vodní toky, včetně jejich břehových porostů, budou maximálně chráněny; podél koryt vodních toků bude respektován min. 6 metrů široký manipulační pruh; není dovoleno oplocování vodních ploch a vodních toků (s výjimkou ohradníků, nebo dřevěných bradel). Není dovoleno omezení prostupnosti území pro živočichy v okolí vodotečí a vodních ploch v nezastavěném území. V případě oplocení pozemků sousedících s korytem vodních toků bude oplocení respektovat břehový porost vodoteče. Pozemky, na kterých se nacházejí koryta vodních toků, nebudou děleny.</w:t>
      </w:r>
    </w:p>
    <w:p w14:paraId="11D0B827" w14:textId="77777777" w:rsidR="00C924FC" w:rsidRDefault="009A605C" w:rsidP="000C7B17">
      <w:pPr>
        <w:pStyle w:val="0CalibriNadpis2"/>
      </w:pPr>
      <w:bookmarkStart w:id="530" w:name="_Toc160784270"/>
      <w:r>
        <w:t>PLOCHY ZEMĚDĚLSKÉ</w:t>
      </w:r>
      <w:bookmarkEnd w:id="530"/>
      <w:r>
        <w:t xml:space="preserve"> </w:t>
      </w:r>
    </w:p>
    <w:p w14:paraId="571A26AD" w14:textId="0F355B2E" w:rsidR="009A605C" w:rsidRDefault="009A605C" w:rsidP="00C924FC">
      <w:pPr>
        <w:pStyle w:val="0tunpodnadpis"/>
      </w:pPr>
      <w:r>
        <w:t>(§14 Vyhlášky 501 / 2006 Sb., v platném znění)</w:t>
      </w:r>
    </w:p>
    <w:p w14:paraId="214AA194" w14:textId="026AF3FD" w:rsidR="009A605C" w:rsidRDefault="009A605C" w:rsidP="00177A5B">
      <w:pPr>
        <w:pStyle w:val="0CalibriNadpis3"/>
      </w:pPr>
      <w:del w:id="531" w:author="uzivatel" w:date="2024-01-22T14:35:00Z">
        <w:r w:rsidDel="00177A5B">
          <w:delText>PLOCHY ZEMĚDĚLSKÉ   (PZ)</w:delText>
        </w:r>
      </w:del>
      <w:ins w:id="532" w:author="uzivatel" w:date="2024-01-22T14:34:00Z">
        <w:r w:rsidR="00177A5B" w:rsidRPr="00177A5B">
          <w:t>ZEMĚDĚLSKÉ VŠEOBECNÉ (AU)</w:t>
        </w:r>
      </w:ins>
    </w:p>
    <w:p w14:paraId="65EBC96D" w14:textId="77777777" w:rsidR="00D7273B" w:rsidRPr="00D7273B" w:rsidRDefault="009A605C" w:rsidP="009A605C">
      <w:pPr>
        <w:pStyle w:val="0Calibrizakladnitext"/>
        <w:rPr>
          <w:b/>
        </w:rPr>
      </w:pPr>
      <w:r w:rsidRPr="00D7273B">
        <w:rPr>
          <w:b/>
        </w:rPr>
        <w:t xml:space="preserve">Hlavní funkční využití: </w:t>
      </w:r>
    </w:p>
    <w:p w14:paraId="47255F5D" w14:textId="672A898D" w:rsidR="009A605C" w:rsidRDefault="009A605C" w:rsidP="009A605C">
      <w:pPr>
        <w:pStyle w:val="0Calibrizakladnitext"/>
      </w:pPr>
      <w:r>
        <w:t>zemědělský půdní fond, včetně významné nelesní zeleně.</w:t>
      </w:r>
    </w:p>
    <w:p w14:paraId="5D0BDDC5" w14:textId="77777777" w:rsidR="00D7273B" w:rsidRPr="00D7273B" w:rsidRDefault="009A605C" w:rsidP="009A605C">
      <w:pPr>
        <w:pStyle w:val="0Calibrizakladnitext"/>
        <w:rPr>
          <w:b/>
        </w:rPr>
      </w:pPr>
      <w:r w:rsidRPr="00D7273B">
        <w:rPr>
          <w:b/>
        </w:rPr>
        <w:t xml:space="preserve">Přípustné funkční využití: </w:t>
      </w:r>
    </w:p>
    <w:p w14:paraId="7FC86040" w14:textId="219B4752" w:rsidR="009A605C" w:rsidRDefault="009A605C" w:rsidP="009A605C">
      <w:pPr>
        <w:pStyle w:val="0Calibrizakladnitext"/>
      </w:pPr>
      <w:r>
        <w:t>plochy ÚSES; lehké odstranitelné seníky a přístřešky pro letní pastvu dobytka s výškovým omezením do 3 m a s max. zastavěnou plochou do 25 m</w:t>
      </w:r>
      <w:r w:rsidRPr="00FC063A">
        <w:rPr>
          <w:vertAlign w:val="superscript"/>
        </w:rPr>
        <w:t>2</w:t>
      </w:r>
      <w:r>
        <w:t xml:space="preserve"> – bude se jednat pouze o drobné stavby, sloužící pro ustájení zvířat.</w:t>
      </w:r>
    </w:p>
    <w:p w14:paraId="769BB4E2" w14:textId="77777777" w:rsidR="00D7273B" w:rsidRDefault="009A605C" w:rsidP="009A605C">
      <w:pPr>
        <w:pStyle w:val="0Calibrizakladnitext"/>
      </w:pPr>
      <w:r w:rsidRPr="00D7273B">
        <w:rPr>
          <w:b/>
        </w:rPr>
        <w:t>Podmíněně přípustné funkční využití</w:t>
      </w:r>
      <w:r>
        <w:t xml:space="preserve">: </w:t>
      </w:r>
    </w:p>
    <w:p w14:paraId="452185EA" w14:textId="2B47A543" w:rsidR="009A605C" w:rsidRDefault="009A605C" w:rsidP="009A605C">
      <w:pPr>
        <w:pStyle w:val="0Calibrizakladnitext"/>
      </w:pPr>
      <w:r>
        <w:t xml:space="preserve">úprava stávajících vodních toků a vodních ploch, stavby a zařízení pouze pro lesnictví, pro ochranu přírody a krajiny, pro snižování nebezpečí ekologických a přírodních katastrof a pro odstraňování jejich důsledků, a dále </w:t>
      </w:r>
      <w:r>
        <w:lastRenderedPageBreak/>
        <w:t>taková technická opatření a stavby, které zlepší podmínky jeho využití území pro účely rekreace a cestovního ruchu: cyklistické stezky bez živičného povrchu, které jsou cizorodým prvkem v krajině, včetně zařízení do nich umístěných (informační body a odpočívadla), technická a dopravní infrastruktura. Podmínkou je, že nedojde prokazatelně k poškození, případně ke zničení VKP ze zákona.</w:t>
      </w:r>
    </w:p>
    <w:p w14:paraId="4D579D31" w14:textId="77777777" w:rsidR="00D7273B" w:rsidRPr="00D7273B" w:rsidRDefault="009A605C" w:rsidP="009A605C">
      <w:pPr>
        <w:pStyle w:val="0Calibrizakladnitext"/>
        <w:rPr>
          <w:b/>
        </w:rPr>
      </w:pPr>
      <w:r w:rsidRPr="00D7273B">
        <w:rPr>
          <w:b/>
        </w:rPr>
        <w:t xml:space="preserve">Nepřípustné funkční využití: </w:t>
      </w:r>
    </w:p>
    <w:p w14:paraId="321B35DB" w14:textId="4E772F1F" w:rsidR="009A605C" w:rsidRDefault="009A605C" w:rsidP="009A605C">
      <w:pPr>
        <w:pStyle w:val="0Calibrizakladnitext"/>
      </w:pPr>
      <w:r>
        <w:t>veškeré způsoby využití, které nejsou uvedeny jako hlavní, přípustné, nebo podmíněně přípustné funkční využití.</w:t>
      </w:r>
    </w:p>
    <w:p w14:paraId="7A8EAD1A" w14:textId="77777777" w:rsidR="00D7273B" w:rsidRPr="00D7273B" w:rsidRDefault="009A605C" w:rsidP="009A605C">
      <w:pPr>
        <w:pStyle w:val="0Calibrizakladnitext"/>
        <w:rPr>
          <w:b/>
        </w:rPr>
      </w:pPr>
      <w:r w:rsidRPr="00D7273B">
        <w:rPr>
          <w:b/>
        </w:rPr>
        <w:t xml:space="preserve">Prostorové uspořádání: </w:t>
      </w:r>
    </w:p>
    <w:p w14:paraId="364BA800" w14:textId="35362DFA" w:rsidR="009A605C" w:rsidRDefault="009A605C" w:rsidP="009A605C">
      <w:pPr>
        <w:pStyle w:val="0Calibrizakladnitext"/>
      </w:pPr>
      <w:r>
        <w:t>v plochách zemědělských budou maximálně chráněny významné krajinné prvky ze zákona (pozemky určené k plnění funkcí lesa, plochy vodní a vodní toky, údolní nivy, ÚSES, interakční prvky) i další významné prvky stávající zeleně (remízky, meze, skupiny stromů, aleje); v plochách zemědělských není dovoleno oplocování (s výjimkou ohradníků, nebo dřevěných bradel pro chov koní).</w:t>
      </w:r>
    </w:p>
    <w:p w14:paraId="54837F1A" w14:textId="77777777" w:rsidR="00C924FC" w:rsidRDefault="009A605C" w:rsidP="000C7B17">
      <w:pPr>
        <w:pStyle w:val="0CalibriNadpis2"/>
      </w:pPr>
      <w:bookmarkStart w:id="533" w:name="_Toc160784271"/>
      <w:r>
        <w:t>PLOCHY LESNÍ</w:t>
      </w:r>
      <w:bookmarkEnd w:id="533"/>
      <w:r>
        <w:t xml:space="preserve"> </w:t>
      </w:r>
    </w:p>
    <w:p w14:paraId="2B012C57" w14:textId="53AFEB6D" w:rsidR="009A605C" w:rsidRDefault="009A605C" w:rsidP="00C924FC">
      <w:pPr>
        <w:pStyle w:val="0tunpodnadpis"/>
      </w:pPr>
      <w:r>
        <w:t>(§15 Vyhlášky 501 / 2006 Sb., v platném znění)</w:t>
      </w:r>
    </w:p>
    <w:p w14:paraId="670ED062" w14:textId="4523044A" w:rsidR="009A605C" w:rsidRDefault="009A605C" w:rsidP="007C5B15">
      <w:pPr>
        <w:pStyle w:val="0CalibriNadpis3"/>
      </w:pPr>
      <w:del w:id="534" w:author="uzivatel" w:date="2024-01-22T14:35:00Z">
        <w:r w:rsidDel="007C5B15">
          <w:delText>PLOCHY LESNÍ   (PL)</w:delText>
        </w:r>
      </w:del>
      <w:ins w:id="535" w:author="uzivatel" w:date="2024-01-22T14:35:00Z">
        <w:r w:rsidR="007C5B15" w:rsidRPr="007C5B15">
          <w:t>LESNÍ VŠEOBECNÉ (LU)</w:t>
        </w:r>
      </w:ins>
    </w:p>
    <w:p w14:paraId="0983FD3B" w14:textId="77777777" w:rsidR="00D7273B" w:rsidRPr="00D7273B" w:rsidRDefault="009A605C" w:rsidP="009A605C">
      <w:pPr>
        <w:pStyle w:val="0Calibrizakladnitext"/>
        <w:rPr>
          <w:b/>
        </w:rPr>
      </w:pPr>
      <w:r w:rsidRPr="00D7273B">
        <w:rPr>
          <w:b/>
        </w:rPr>
        <w:t xml:space="preserve">Hlavní funkční využití: </w:t>
      </w:r>
    </w:p>
    <w:p w14:paraId="3E5D2415" w14:textId="15D78E8A" w:rsidR="009A605C" w:rsidRDefault="009A605C" w:rsidP="009A605C">
      <w:pPr>
        <w:pStyle w:val="0Calibrizakladnitext"/>
      </w:pPr>
      <w:r>
        <w:t>monofunkční plochy pozemků určených k plnění funkcí lesa.</w:t>
      </w:r>
    </w:p>
    <w:p w14:paraId="54452828" w14:textId="77777777" w:rsidR="00D7273B" w:rsidRDefault="009A605C" w:rsidP="009A605C">
      <w:pPr>
        <w:pStyle w:val="0Calibrizakladnitext"/>
      </w:pPr>
      <w:r w:rsidRPr="00D7273B">
        <w:rPr>
          <w:b/>
        </w:rPr>
        <w:t>Přípustné funkční využití</w:t>
      </w:r>
      <w:r>
        <w:t xml:space="preserve">: </w:t>
      </w:r>
    </w:p>
    <w:p w14:paraId="163E035C" w14:textId="279683A5" w:rsidR="009A605C" w:rsidRDefault="009A605C" w:rsidP="009A605C">
      <w:pPr>
        <w:pStyle w:val="0Calibrizakladnitext"/>
      </w:pPr>
      <w:r>
        <w:t>plochy ÚSES.</w:t>
      </w:r>
    </w:p>
    <w:p w14:paraId="560B01CE" w14:textId="77777777" w:rsidR="00D7273B" w:rsidRPr="00D7273B" w:rsidRDefault="009A605C" w:rsidP="009A605C">
      <w:pPr>
        <w:pStyle w:val="0Calibrizakladnitext"/>
        <w:rPr>
          <w:b/>
        </w:rPr>
      </w:pPr>
      <w:r w:rsidRPr="00D7273B">
        <w:rPr>
          <w:b/>
        </w:rPr>
        <w:t>Podmíněně přípustné funkční využití:</w:t>
      </w:r>
    </w:p>
    <w:p w14:paraId="6413B012" w14:textId="51ED723E" w:rsidR="009A605C" w:rsidRDefault="009A605C" w:rsidP="009A605C">
      <w:pPr>
        <w:pStyle w:val="0Calibrizakladnitext"/>
      </w:pPr>
      <w:r>
        <w:t xml:space="preserve"> liniové stavby dopravní a technické infrastruktury (cyklostezky). Podmínkou je, že budou využity stávající lesní cesty, bez jakéhokoliv rozšiřování na úkor lesa, a že nedojde prokazatelně k poškození, případně ke zničení VKP ze zákona.</w:t>
      </w:r>
    </w:p>
    <w:p w14:paraId="505051BB" w14:textId="77777777" w:rsidR="00D7273B" w:rsidRPr="00D7273B" w:rsidRDefault="009A605C" w:rsidP="009A605C">
      <w:pPr>
        <w:pStyle w:val="0Calibrizakladnitext"/>
        <w:rPr>
          <w:b/>
        </w:rPr>
      </w:pPr>
      <w:r w:rsidRPr="00D7273B">
        <w:rPr>
          <w:b/>
        </w:rPr>
        <w:t xml:space="preserve">Nepřípustné funkční využití: </w:t>
      </w:r>
    </w:p>
    <w:p w14:paraId="62567F99" w14:textId="7C2270DA" w:rsidR="009A605C" w:rsidRDefault="009A605C" w:rsidP="009A605C">
      <w:pPr>
        <w:pStyle w:val="0Calibrizakladnitext"/>
      </w:pPr>
      <w:r>
        <w:t>veškeré způsoby využití, které nejsou uvedeny jako hlavní, přípustné, nebo podmíněně přípustné funkční využití.</w:t>
      </w:r>
    </w:p>
    <w:p w14:paraId="1CC29B56" w14:textId="56D8F99E" w:rsidR="009A605C" w:rsidRPr="00FC063A" w:rsidRDefault="00FC063A" w:rsidP="009A605C">
      <w:pPr>
        <w:pStyle w:val="0Calibrizakladnitext"/>
        <w:rPr>
          <w:b/>
        </w:rPr>
      </w:pPr>
      <w:r>
        <w:rPr>
          <w:b/>
        </w:rPr>
        <w:t>Prostorové uspořádání: -.</w:t>
      </w:r>
    </w:p>
    <w:p w14:paraId="2A815361" w14:textId="77777777" w:rsidR="00C924FC" w:rsidRDefault="009A605C" w:rsidP="000C7B17">
      <w:pPr>
        <w:pStyle w:val="0CalibriNadpis2"/>
      </w:pPr>
      <w:bookmarkStart w:id="536" w:name="_Toc160784272"/>
      <w:r>
        <w:t>PLOCHY PŘÍRODNÍ</w:t>
      </w:r>
      <w:bookmarkEnd w:id="536"/>
      <w:r>
        <w:t xml:space="preserve"> </w:t>
      </w:r>
    </w:p>
    <w:p w14:paraId="269F0DC2" w14:textId="3E6873D3" w:rsidR="009A605C" w:rsidRDefault="009A605C" w:rsidP="00C924FC">
      <w:pPr>
        <w:pStyle w:val="0tunpodnadpis"/>
      </w:pPr>
      <w:r>
        <w:t>(§16 Vyhlášky 501 / 2006 Sb., v platném znění)</w:t>
      </w:r>
    </w:p>
    <w:p w14:paraId="3EDF93EF" w14:textId="564EE9A8" w:rsidR="009A605C" w:rsidRDefault="009A605C" w:rsidP="007C5B15">
      <w:pPr>
        <w:pStyle w:val="0CalibriNadpis3"/>
      </w:pPr>
      <w:del w:id="537" w:author="uzivatel" w:date="2024-01-22T14:35:00Z">
        <w:r w:rsidDel="007C5B15">
          <w:delText>PLOCHY PŘÍRODNÍ (PP)</w:delText>
        </w:r>
      </w:del>
      <w:ins w:id="538" w:author="uzivatel" w:date="2024-01-22T14:35:00Z">
        <w:r w:rsidR="007C5B15" w:rsidRPr="007C5B15">
          <w:t>PŘÍRODNÍ VŠEOBECNÉ (NU)</w:t>
        </w:r>
      </w:ins>
    </w:p>
    <w:p w14:paraId="68FF8400" w14:textId="77777777" w:rsidR="00D7273B" w:rsidRPr="00D7273B" w:rsidRDefault="009A605C" w:rsidP="009A605C">
      <w:pPr>
        <w:pStyle w:val="0Calibrizakladnitext"/>
        <w:rPr>
          <w:b/>
        </w:rPr>
      </w:pPr>
      <w:r w:rsidRPr="00D7273B">
        <w:rPr>
          <w:b/>
        </w:rPr>
        <w:t xml:space="preserve">Hlavní funkční využití: </w:t>
      </w:r>
    </w:p>
    <w:p w14:paraId="223B041A" w14:textId="1D448719" w:rsidR="009A605C" w:rsidRDefault="009A605C" w:rsidP="009A605C">
      <w:pPr>
        <w:pStyle w:val="0Calibrizakladnitext"/>
      </w:pPr>
      <w:r>
        <w:t>plochy přírodní, zajišťující podmínky pro ochranu přírody a krajiny, včetně významné nelesní zeleně.</w:t>
      </w:r>
    </w:p>
    <w:p w14:paraId="6A7947BF" w14:textId="77777777" w:rsidR="00D7273B" w:rsidRPr="00D7273B" w:rsidRDefault="009A605C" w:rsidP="009A605C">
      <w:pPr>
        <w:pStyle w:val="0Calibrizakladnitext"/>
        <w:rPr>
          <w:b/>
        </w:rPr>
      </w:pPr>
      <w:r w:rsidRPr="00D7273B">
        <w:rPr>
          <w:b/>
        </w:rPr>
        <w:t xml:space="preserve">Přípustné funkční využití: </w:t>
      </w:r>
    </w:p>
    <w:p w14:paraId="4D192FD6" w14:textId="2D77DD80" w:rsidR="009A605C" w:rsidRDefault="009A605C" w:rsidP="009A605C">
      <w:pPr>
        <w:pStyle w:val="0Calibrizakladnitext"/>
      </w:pPr>
      <w:r>
        <w:t>plochy ÚSES; ochrana přírody a krajiny.</w:t>
      </w:r>
    </w:p>
    <w:p w14:paraId="3FD6B32E" w14:textId="77777777" w:rsidR="00D7273B" w:rsidRPr="00D7273B" w:rsidRDefault="009A605C" w:rsidP="009A605C">
      <w:pPr>
        <w:pStyle w:val="0Calibrizakladnitext"/>
        <w:rPr>
          <w:b/>
        </w:rPr>
      </w:pPr>
      <w:r w:rsidRPr="00D7273B">
        <w:rPr>
          <w:b/>
        </w:rPr>
        <w:t xml:space="preserve">Podmíněně přípustné funkční využití: </w:t>
      </w:r>
    </w:p>
    <w:p w14:paraId="5A4D0F24" w14:textId="49C258D5" w:rsidR="009A605C" w:rsidRDefault="009A605C" w:rsidP="009A605C">
      <w:pPr>
        <w:pStyle w:val="0Calibrizakladnitext"/>
      </w:pPr>
      <w:r>
        <w:t xml:space="preserve">Lesní plochy. Podmínkou je, že se jedná o lesní biocentra nebo lesní biokoridory a lesy s přirozenou skladbou dřevin. Úprava stávajících vodních toků a vodních ploch, stavby, zařízení a jiná opatření pouze pro zemědělství, lesnictví, pro ochranu přírody a krajiny, pro snižování nebezpečí ekologických a přírodních katastrof a pro odstraňování jejich důsledků, a dále taková technická opatření a stavby, které zlepší podmínky jeho využití území pro účely rekreace a cestovního ruchu: cyklistické stezky bez živičného povrchu, které jsou cizorodým prvkem v krajině, včetně zařízení do nich umístěných (informační body a odpočívadla), technická a dopravní infrastruktura. Podmínkou je, že nedojde prokazatelně k poškození, případně ke zničení VKP ze zákona. </w:t>
      </w:r>
    </w:p>
    <w:p w14:paraId="0B0E087F" w14:textId="77777777" w:rsidR="00D7273B" w:rsidRPr="00D7273B" w:rsidRDefault="009A605C" w:rsidP="009A605C">
      <w:pPr>
        <w:pStyle w:val="0Calibrizakladnitext"/>
        <w:rPr>
          <w:b/>
        </w:rPr>
      </w:pPr>
      <w:r w:rsidRPr="00D7273B">
        <w:rPr>
          <w:b/>
        </w:rPr>
        <w:lastRenderedPageBreak/>
        <w:t xml:space="preserve">Nepřípustné funkční využití: </w:t>
      </w:r>
    </w:p>
    <w:p w14:paraId="594AAF38" w14:textId="2AA4B059" w:rsidR="009A605C" w:rsidRDefault="009A605C" w:rsidP="009A605C">
      <w:pPr>
        <w:pStyle w:val="0Calibrizakladnitext"/>
      </w:pPr>
      <w:r>
        <w:t>veškeré způsoby využití, které nejsou uvedeny jako hlavní, přípustné, nebo podmíněně přípustné funkční využití.</w:t>
      </w:r>
    </w:p>
    <w:p w14:paraId="2F9595F9" w14:textId="77777777" w:rsidR="00D7273B" w:rsidRPr="00D7273B" w:rsidRDefault="009A605C" w:rsidP="009A605C">
      <w:pPr>
        <w:pStyle w:val="0Calibrizakladnitext"/>
        <w:rPr>
          <w:b/>
        </w:rPr>
      </w:pPr>
      <w:r w:rsidRPr="00D7273B">
        <w:rPr>
          <w:b/>
        </w:rPr>
        <w:t xml:space="preserve">Prostorové uspořádání: </w:t>
      </w:r>
    </w:p>
    <w:p w14:paraId="05805001" w14:textId="12259F59" w:rsidR="00FC063A" w:rsidRPr="00C924FC" w:rsidRDefault="009A605C" w:rsidP="00C924FC">
      <w:pPr>
        <w:pStyle w:val="0Calibrizakladnitext"/>
      </w:pPr>
      <w:r>
        <w:t>v plochách přírodních budou maximálně chráněny významné krajinné prvky ze zákona (pozemky určené k plnění funkcí lesa, plochy vodní a vodní toky, údolní nivy, ÚSES, interakční prvky) i další významné prvky stávající zeleně (remízky, meze, skupiny stromů, aleje); v plochách přírodních není dovoleno oplocování (s výjimkou ohradníků, nebo d</w:t>
      </w:r>
      <w:r w:rsidR="00FC063A">
        <w:t>řevěných bradel pro chov koní).</w:t>
      </w:r>
    </w:p>
    <w:p w14:paraId="4C83D6EE" w14:textId="3BBFBD51" w:rsidR="009A605C" w:rsidRDefault="009A605C" w:rsidP="009A605C">
      <w:pPr>
        <w:pStyle w:val="0CalibriNadpis2"/>
      </w:pPr>
      <w:bookmarkStart w:id="539" w:name="_Toc160784273"/>
      <w:r>
        <w:t>PODMÍNKY VYUŽITÍ ROZVOJOVÝCH LOKALIT</w:t>
      </w:r>
      <w:bookmarkEnd w:id="539"/>
    </w:p>
    <w:p w14:paraId="78D952A2" w14:textId="77777777" w:rsidR="009A605C" w:rsidRDefault="009A605C" w:rsidP="009A605C">
      <w:pPr>
        <w:pStyle w:val="0Calibrizakladnitext"/>
      </w:pPr>
      <w:r>
        <w:t>V následujících pasportech jsou popsány jednotlivé rozvojové lokality, jež jsou součástí návrhu územního plánu obce. Pasporty jsou uspořádány dle následujícího vzoru:</w:t>
      </w:r>
    </w:p>
    <w:p w14:paraId="4443F974" w14:textId="77777777" w:rsidR="009A605C" w:rsidRDefault="009A605C" w:rsidP="009A605C">
      <w:pPr>
        <w:pStyle w:val="0Calibrizakladnitext"/>
      </w:pPr>
    </w:p>
    <w:p w14:paraId="43F7E4C2" w14:textId="67527E64" w:rsidR="00402C07" w:rsidRDefault="00540544" w:rsidP="00402C07">
      <w:pPr>
        <w:pStyle w:val="Titulek"/>
        <w:keepNext/>
        <w:ind w:left="0"/>
      </w:pPr>
      <w:bookmarkStart w:id="540" w:name="_Toc156809577"/>
      <w:bookmarkStart w:id="541" w:name="_Toc156828489"/>
      <w:ins w:id="542" w:author="uzivatel" w:date="2024-01-22T09:48:00Z">
        <w:r>
          <w:t xml:space="preserve">Tabulka </w:t>
        </w:r>
        <w:r>
          <w:fldChar w:fldCharType="begin"/>
        </w:r>
        <w:r>
          <w:instrText xml:space="preserve"> SEQ Tabulka \* ARABIC </w:instrText>
        </w:r>
        <w:r>
          <w:fldChar w:fldCharType="separate"/>
        </w:r>
      </w:ins>
      <w:r w:rsidR="00AC40C7">
        <w:rPr>
          <w:noProof/>
        </w:rPr>
        <w:t>2</w:t>
      </w:r>
      <w:ins w:id="543" w:author="uzivatel" w:date="2024-01-22T09:48:00Z">
        <w:r>
          <w:fldChar w:fldCharType="end"/>
        </w:r>
        <w:r>
          <w:rPr>
            <w:lang w:val="cs-CZ"/>
          </w:rPr>
          <w:t xml:space="preserve">:  </w:t>
        </w:r>
        <w:r w:rsidRPr="00402C07">
          <w:rPr>
            <w:b w:val="0"/>
            <w:lang w:val="cs-CZ"/>
          </w:rPr>
          <w:t>Uspořádání pasportů jednotlivých lokalit</w:t>
        </w:r>
      </w:ins>
      <w:bookmarkEnd w:id="540"/>
      <w:bookmarkEnd w:id="541"/>
    </w:p>
    <w:tbl>
      <w:tblPr>
        <w:tblW w:w="9212" w:type="dxa"/>
        <w:tblLayout w:type="fixed"/>
        <w:tblCellMar>
          <w:left w:w="70" w:type="dxa"/>
          <w:right w:w="70" w:type="dxa"/>
        </w:tblCellMar>
        <w:tblLook w:val="0000" w:firstRow="0" w:lastRow="0" w:firstColumn="0" w:lastColumn="0" w:noHBand="0" w:noVBand="0"/>
      </w:tblPr>
      <w:tblGrid>
        <w:gridCol w:w="9212"/>
      </w:tblGrid>
      <w:tr w:rsidR="00C6210F" w:rsidRPr="00C6210F" w14:paraId="06407D53" w14:textId="77777777" w:rsidTr="00C6210F">
        <w:trPr>
          <w:cantSplit/>
        </w:trPr>
        <w:tc>
          <w:tcPr>
            <w:tcW w:w="9212" w:type="dxa"/>
            <w:tcBorders>
              <w:top w:val="single" w:sz="6" w:space="0" w:color="auto"/>
              <w:left w:val="single" w:sz="6" w:space="0" w:color="auto"/>
              <w:bottom w:val="single" w:sz="6" w:space="0" w:color="auto"/>
              <w:right w:val="single" w:sz="6" w:space="0" w:color="auto"/>
            </w:tcBorders>
          </w:tcPr>
          <w:p w14:paraId="5FE8EFB3" w14:textId="77777777" w:rsidR="00C6210F" w:rsidRPr="00C6210F" w:rsidRDefault="00C6210F" w:rsidP="00C6210F">
            <w:pPr>
              <w:tabs>
                <w:tab w:val="left" w:pos="567"/>
                <w:tab w:val="left" w:pos="8505"/>
                <w:tab w:val="left" w:pos="9072"/>
              </w:tabs>
              <w:jc w:val="both"/>
              <w:rPr>
                <w:rFonts w:ascii="Calibri" w:hAnsi="Calibri" w:cs="Calibri"/>
                <w:sz w:val="20"/>
                <w:szCs w:val="20"/>
              </w:rPr>
            </w:pPr>
            <w:r w:rsidRPr="00C6210F">
              <w:rPr>
                <w:rFonts w:ascii="Calibri" w:hAnsi="Calibri" w:cs="Calibri"/>
                <w:b/>
                <w:caps/>
                <w:sz w:val="20"/>
                <w:szCs w:val="20"/>
              </w:rPr>
              <w:t>místo</w:t>
            </w:r>
            <w:r w:rsidRPr="00C6210F">
              <w:rPr>
                <w:rFonts w:ascii="Calibri" w:hAnsi="Calibri" w:cs="Calibri"/>
                <w:caps/>
                <w:sz w:val="20"/>
                <w:szCs w:val="20"/>
              </w:rPr>
              <w:t xml:space="preserve"> - charakter </w:t>
            </w:r>
            <w:proofErr w:type="gramStart"/>
            <w:r w:rsidRPr="00C6210F">
              <w:rPr>
                <w:rFonts w:ascii="Calibri" w:hAnsi="Calibri" w:cs="Calibri"/>
                <w:caps/>
                <w:sz w:val="20"/>
                <w:szCs w:val="20"/>
              </w:rPr>
              <w:t xml:space="preserve">lokality </w:t>
            </w:r>
            <w:r w:rsidRPr="00C6210F">
              <w:rPr>
                <w:rFonts w:ascii="Calibri" w:hAnsi="Calibri" w:cs="Calibri"/>
                <w:i/>
                <w:sz w:val="20"/>
                <w:szCs w:val="20"/>
              </w:rPr>
              <w:t xml:space="preserve"> rozvojová</w:t>
            </w:r>
            <w:proofErr w:type="gramEnd"/>
            <w:r w:rsidRPr="00C6210F">
              <w:rPr>
                <w:rFonts w:ascii="Calibri" w:hAnsi="Calibri" w:cs="Calibri"/>
                <w:i/>
                <w:sz w:val="20"/>
                <w:szCs w:val="20"/>
              </w:rPr>
              <w:t xml:space="preserve"> lokalita</w:t>
            </w:r>
          </w:p>
        </w:tc>
      </w:tr>
      <w:tr w:rsidR="00C6210F" w:rsidRPr="00C6210F" w14:paraId="7427C7E5" w14:textId="77777777" w:rsidTr="00C6210F">
        <w:trPr>
          <w:cantSplit/>
        </w:trPr>
        <w:tc>
          <w:tcPr>
            <w:tcW w:w="9212" w:type="dxa"/>
            <w:tcBorders>
              <w:top w:val="single" w:sz="6" w:space="0" w:color="auto"/>
              <w:left w:val="single" w:sz="6" w:space="0" w:color="auto"/>
              <w:bottom w:val="single" w:sz="6" w:space="0" w:color="auto"/>
              <w:right w:val="single" w:sz="6" w:space="0" w:color="auto"/>
            </w:tcBorders>
          </w:tcPr>
          <w:p w14:paraId="73147DB7" w14:textId="77777777" w:rsidR="00C6210F" w:rsidRPr="00C6210F" w:rsidRDefault="00C6210F" w:rsidP="00C6210F">
            <w:pPr>
              <w:tabs>
                <w:tab w:val="left" w:pos="567"/>
                <w:tab w:val="left" w:pos="8505"/>
                <w:tab w:val="left" w:pos="9072"/>
              </w:tabs>
              <w:jc w:val="both"/>
              <w:rPr>
                <w:rFonts w:ascii="Calibri" w:hAnsi="Calibri" w:cs="Calibri"/>
                <w:sz w:val="20"/>
                <w:szCs w:val="20"/>
              </w:rPr>
            </w:pPr>
            <w:r w:rsidRPr="00C6210F">
              <w:rPr>
                <w:rFonts w:ascii="Calibri" w:hAnsi="Calibri" w:cs="Calibri"/>
                <w:b/>
                <w:caps/>
                <w:sz w:val="20"/>
                <w:szCs w:val="20"/>
              </w:rPr>
              <w:t>index lokality</w:t>
            </w:r>
          </w:p>
        </w:tc>
      </w:tr>
      <w:tr w:rsidR="00C6210F" w:rsidRPr="00C6210F" w14:paraId="1C91C479" w14:textId="77777777" w:rsidTr="00C6210F">
        <w:trPr>
          <w:cantSplit/>
        </w:trPr>
        <w:tc>
          <w:tcPr>
            <w:tcW w:w="9212" w:type="dxa"/>
            <w:tcBorders>
              <w:top w:val="single" w:sz="6" w:space="0" w:color="auto"/>
              <w:left w:val="single" w:sz="6" w:space="0" w:color="auto"/>
              <w:bottom w:val="single" w:sz="6" w:space="0" w:color="auto"/>
              <w:right w:val="single" w:sz="6" w:space="0" w:color="auto"/>
            </w:tcBorders>
          </w:tcPr>
          <w:p w14:paraId="352C841E" w14:textId="77777777" w:rsidR="00C6210F" w:rsidRPr="00C6210F" w:rsidRDefault="00C6210F" w:rsidP="00C6210F">
            <w:pPr>
              <w:tabs>
                <w:tab w:val="left" w:pos="567"/>
                <w:tab w:val="left" w:pos="8505"/>
                <w:tab w:val="left" w:pos="9072"/>
              </w:tabs>
              <w:jc w:val="both"/>
              <w:rPr>
                <w:rFonts w:ascii="Calibri" w:hAnsi="Calibri" w:cs="Calibri"/>
                <w:b/>
                <w:caps/>
                <w:sz w:val="20"/>
                <w:szCs w:val="20"/>
              </w:rPr>
            </w:pPr>
          </w:p>
          <w:p w14:paraId="07D54A58" w14:textId="77777777" w:rsidR="00C6210F" w:rsidRPr="00C6210F" w:rsidRDefault="00C6210F" w:rsidP="00C6210F">
            <w:pPr>
              <w:tabs>
                <w:tab w:val="left" w:pos="567"/>
                <w:tab w:val="left" w:pos="8505"/>
                <w:tab w:val="left" w:pos="9072"/>
              </w:tabs>
              <w:jc w:val="both"/>
              <w:rPr>
                <w:rFonts w:ascii="Calibri" w:hAnsi="Calibri" w:cs="Calibri"/>
                <w:sz w:val="20"/>
                <w:szCs w:val="20"/>
              </w:rPr>
            </w:pPr>
            <w:r w:rsidRPr="00C6210F">
              <w:rPr>
                <w:rFonts w:ascii="Calibri" w:hAnsi="Calibri" w:cs="Calibri"/>
                <w:b/>
                <w:caps/>
                <w:sz w:val="20"/>
                <w:szCs w:val="20"/>
              </w:rPr>
              <w:t xml:space="preserve">Funkční </w:t>
            </w:r>
            <w:proofErr w:type="gramStart"/>
            <w:r w:rsidRPr="00C6210F">
              <w:rPr>
                <w:rFonts w:ascii="Calibri" w:hAnsi="Calibri" w:cs="Calibri"/>
                <w:b/>
                <w:caps/>
                <w:sz w:val="20"/>
                <w:szCs w:val="20"/>
              </w:rPr>
              <w:t>regulace:</w:t>
            </w:r>
            <w:r w:rsidRPr="00C6210F">
              <w:rPr>
                <w:rFonts w:ascii="Calibri" w:hAnsi="Calibri" w:cs="Calibri"/>
                <w:sz w:val="20"/>
                <w:szCs w:val="20"/>
              </w:rPr>
              <w:t xml:space="preserve">   </w:t>
            </w:r>
            <w:r w:rsidRPr="00C6210F">
              <w:rPr>
                <w:rFonts w:ascii="Calibri" w:hAnsi="Calibri" w:cs="Calibri"/>
                <w:i/>
                <w:sz w:val="20"/>
                <w:szCs w:val="20"/>
              </w:rPr>
              <w:t>dle</w:t>
            </w:r>
            <w:proofErr w:type="gramEnd"/>
            <w:r w:rsidRPr="00C6210F">
              <w:rPr>
                <w:rFonts w:ascii="Calibri" w:hAnsi="Calibri" w:cs="Calibri"/>
                <w:i/>
                <w:sz w:val="20"/>
                <w:szCs w:val="20"/>
              </w:rPr>
              <w:t xml:space="preserve"> legendy Hlavního plánu</w:t>
            </w:r>
          </w:p>
        </w:tc>
      </w:tr>
      <w:tr w:rsidR="00C6210F" w:rsidRPr="00C6210F" w14:paraId="315D1431" w14:textId="77777777" w:rsidTr="00C6210F">
        <w:trPr>
          <w:cantSplit/>
        </w:trPr>
        <w:tc>
          <w:tcPr>
            <w:tcW w:w="9212" w:type="dxa"/>
            <w:tcBorders>
              <w:top w:val="single" w:sz="6" w:space="0" w:color="auto"/>
              <w:left w:val="single" w:sz="6" w:space="0" w:color="auto"/>
              <w:bottom w:val="single" w:sz="6" w:space="0" w:color="auto"/>
              <w:right w:val="single" w:sz="6" w:space="0" w:color="auto"/>
            </w:tcBorders>
          </w:tcPr>
          <w:p w14:paraId="1F2B19C5" w14:textId="77777777" w:rsidR="00C6210F" w:rsidRPr="00C6210F" w:rsidRDefault="00C6210F" w:rsidP="00C6210F">
            <w:pPr>
              <w:tabs>
                <w:tab w:val="left" w:pos="567"/>
                <w:tab w:val="left" w:pos="8505"/>
                <w:tab w:val="left" w:pos="9072"/>
              </w:tabs>
              <w:jc w:val="both"/>
              <w:rPr>
                <w:rFonts w:ascii="Calibri" w:hAnsi="Calibri" w:cs="Calibri"/>
                <w:b/>
                <w:caps/>
                <w:sz w:val="20"/>
                <w:szCs w:val="20"/>
              </w:rPr>
            </w:pPr>
          </w:p>
          <w:p w14:paraId="53885CCD" w14:textId="77777777" w:rsidR="00C6210F" w:rsidRPr="00C6210F" w:rsidRDefault="00C6210F" w:rsidP="00C6210F">
            <w:pPr>
              <w:tabs>
                <w:tab w:val="left" w:pos="567"/>
                <w:tab w:val="left" w:pos="8505"/>
                <w:tab w:val="left" w:pos="9072"/>
              </w:tabs>
              <w:jc w:val="both"/>
              <w:rPr>
                <w:rFonts w:ascii="Calibri" w:hAnsi="Calibri" w:cs="Calibri"/>
                <w:sz w:val="20"/>
                <w:szCs w:val="20"/>
              </w:rPr>
            </w:pPr>
            <w:r w:rsidRPr="00C6210F">
              <w:rPr>
                <w:rFonts w:ascii="Calibri" w:hAnsi="Calibri" w:cs="Calibri"/>
                <w:b/>
                <w:caps/>
                <w:sz w:val="20"/>
                <w:szCs w:val="20"/>
              </w:rPr>
              <w:t xml:space="preserve">dnešní stav </w:t>
            </w:r>
            <w:proofErr w:type="gramStart"/>
            <w:r w:rsidRPr="00C6210F">
              <w:rPr>
                <w:rFonts w:ascii="Calibri" w:hAnsi="Calibri" w:cs="Calibri"/>
                <w:b/>
                <w:caps/>
                <w:sz w:val="20"/>
                <w:szCs w:val="20"/>
              </w:rPr>
              <w:t>lokality</w:t>
            </w:r>
            <w:r w:rsidRPr="00C6210F">
              <w:rPr>
                <w:rFonts w:ascii="Calibri" w:hAnsi="Calibri" w:cs="Calibri"/>
                <w:b/>
                <w:sz w:val="20"/>
                <w:szCs w:val="20"/>
              </w:rPr>
              <w:t xml:space="preserve">:   </w:t>
            </w:r>
            <w:r w:rsidRPr="00C6210F">
              <w:rPr>
                <w:rFonts w:ascii="Calibri" w:hAnsi="Calibri" w:cs="Calibri"/>
                <w:i/>
                <w:sz w:val="20"/>
                <w:szCs w:val="20"/>
              </w:rPr>
              <w:t>charakteristika</w:t>
            </w:r>
            <w:proofErr w:type="gramEnd"/>
            <w:r w:rsidRPr="00C6210F">
              <w:rPr>
                <w:rFonts w:ascii="Calibri" w:hAnsi="Calibri" w:cs="Calibri"/>
                <w:i/>
                <w:sz w:val="20"/>
                <w:szCs w:val="20"/>
              </w:rPr>
              <w:t xml:space="preserve"> dnešního stavu lokality</w:t>
            </w:r>
          </w:p>
        </w:tc>
      </w:tr>
      <w:tr w:rsidR="00C6210F" w:rsidRPr="00C6210F" w14:paraId="12A82E60" w14:textId="77777777" w:rsidTr="00C6210F">
        <w:trPr>
          <w:cantSplit/>
        </w:trPr>
        <w:tc>
          <w:tcPr>
            <w:tcW w:w="9212" w:type="dxa"/>
            <w:tcBorders>
              <w:top w:val="single" w:sz="6" w:space="0" w:color="auto"/>
              <w:left w:val="single" w:sz="6" w:space="0" w:color="auto"/>
              <w:bottom w:val="single" w:sz="6" w:space="0" w:color="auto"/>
              <w:right w:val="single" w:sz="6" w:space="0" w:color="auto"/>
            </w:tcBorders>
          </w:tcPr>
          <w:p w14:paraId="5ADC6EF8" w14:textId="77777777" w:rsidR="00C6210F" w:rsidRPr="00C6210F" w:rsidRDefault="00C6210F" w:rsidP="00C6210F">
            <w:pPr>
              <w:tabs>
                <w:tab w:val="left" w:pos="567"/>
                <w:tab w:val="left" w:pos="8505"/>
                <w:tab w:val="left" w:pos="9072"/>
              </w:tabs>
              <w:jc w:val="both"/>
              <w:rPr>
                <w:rFonts w:ascii="Calibri" w:hAnsi="Calibri" w:cs="Calibri"/>
                <w:b/>
                <w:caps/>
                <w:sz w:val="20"/>
                <w:szCs w:val="20"/>
              </w:rPr>
            </w:pPr>
          </w:p>
          <w:p w14:paraId="559A11C2" w14:textId="77777777" w:rsidR="00C6210F" w:rsidRPr="00C6210F" w:rsidRDefault="00C6210F" w:rsidP="00C6210F">
            <w:pPr>
              <w:tabs>
                <w:tab w:val="left" w:pos="567"/>
                <w:tab w:val="left" w:pos="8505"/>
                <w:tab w:val="left" w:pos="9072"/>
              </w:tabs>
              <w:jc w:val="both"/>
              <w:rPr>
                <w:rFonts w:ascii="Calibri" w:hAnsi="Calibri" w:cs="Calibri"/>
                <w:sz w:val="20"/>
                <w:szCs w:val="20"/>
              </w:rPr>
            </w:pPr>
            <w:r w:rsidRPr="00C6210F">
              <w:rPr>
                <w:rFonts w:ascii="Calibri" w:hAnsi="Calibri" w:cs="Calibri"/>
                <w:b/>
                <w:caps/>
                <w:sz w:val="20"/>
                <w:szCs w:val="20"/>
              </w:rPr>
              <w:t xml:space="preserve">plocha </w:t>
            </w:r>
            <w:proofErr w:type="gramStart"/>
            <w:r w:rsidRPr="00C6210F">
              <w:rPr>
                <w:rFonts w:ascii="Calibri" w:hAnsi="Calibri" w:cs="Calibri"/>
                <w:b/>
                <w:caps/>
                <w:sz w:val="20"/>
                <w:szCs w:val="20"/>
              </w:rPr>
              <w:t>lokality</w:t>
            </w:r>
            <w:r w:rsidRPr="00C6210F">
              <w:rPr>
                <w:rFonts w:ascii="Calibri" w:hAnsi="Calibri" w:cs="Calibri"/>
                <w:b/>
                <w:sz w:val="20"/>
                <w:szCs w:val="20"/>
              </w:rPr>
              <w:t xml:space="preserve">:   </w:t>
            </w:r>
            <w:r w:rsidRPr="00C6210F">
              <w:rPr>
                <w:rFonts w:ascii="Calibri" w:hAnsi="Calibri" w:cs="Calibri"/>
                <w:i/>
                <w:sz w:val="20"/>
                <w:szCs w:val="20"/>
              </w:rPr>
              <w:t>výměra</w:t>
            </w:r>
            <w:proofErr w:type="gramEnd"/>
            <w:r w:rsidRPr="00C6210F">
              <w:rPr>
                <w:rFonts w:ascii="Calibri" w:hAnsi="Calibri" w:cs="Calibri"/>
                <w:i/>
                <w:sz w:val="20"/>
                <w:szCs w:val="20"/>
              </w:rPr>
              <w:t xml:space="preserve"> lokality v ha</w:t>
            </w:r>
          </w:p>
        </w:tc>
      </w:tr>
      <w:tr w:rsidR="00C6210F" w:rsidRPr="00C6210F" w14:paraId="4FC40B29" w14:textId="77777777" w:rsidTr="00C6210F">
        <w:trPr>
          <w:cantSplit/>
        </w:trPr>
        <w:tc>
          <w:tcPr>
            <w:tcW w:w="9212" w:type="dxa"/>
            <w:tcBorders>
              <w:top w:val="single" w:sz="6" w:space="0" w:color="auto"/>
              <w:left w:val="single" w:sz="6" w:space="0" w:color="auto"/>
              <w:bottom w:val="single" w:sz="6" w:space="0" w:color="auto"/>
              <w:right w:val="single" w:sz="6" w:space="0" w:color="auto"/>
            </w:tcBorders>
          </w:tcPr>
          <w:p w14:paraId="5907C5C1" w14:textId="77777777" w:rsidR="00C6210F" w:rsidRPr="00C6210F" w:rsidRDefault="00C6210F" w:rsidP="00C6210F">
            <w:pPr>
              <w:tabs>
                <w:tab w:val="left" w:pos="567"/>
                <w:tab w:val="left" w:pos="8505"/>
                <w:tab w:val="left" w:pos="9072"/>
              </w:tabs>
              <w:jc w:val="both"/>
              <w:rPr>
                <w:rFonts w:ascii="Calibri" w:hAnsi="Calibri" w:cs="Calibri"/>
                <w:b/>
                <w:caps/>
                <w:sz w:val="20"/>
                <w:szCs w:val="20"/>
              </w:rPr>
            </w:pPr>
          </w:p>
          <w:p w14:paraId="1A3A75C0" w14:textId="77777777" w:rsidR="00C6210F" w:rsidRPr="00C6210F" w:rsidRDefault="00C6210F" w:rsidP="00C6210F">
            <w:pPr>
              <w:tabs>
                <w:tab w:val="left" w:pos="567"/>
                <w:tab w:val="left" w:pos="8505"/>
                <w:tab w:val="left" w:pos="9072"/>
              </w:tabs>
              <w:jc w:val="both"/>
              <w:rPr>
                <w:rFonts w:ascii="Calibri" w:hAnsi="Calibri" w:cs="Calibri"/>
                <w:sz w:val="20"/>
                <w:szCs w:val="20"/>
              </w:rPr>
            </w:pPr>
            <w:r w:rsidRPr="00C6210F">
              <w:rPr>
                <w:rFonts w:ascii="Calibri" w:hAnsi="Calibri" w:cs="Calibri"/>
                <w:b/>
                <w:caps/>
                <w:sz w:val="20"/>
                <w:szCs w:val="20"/>
              </w:rPr>
              <w:t xml:space="preserve">popis </w:t>
            </w:r>
            <w:proofErr w:type="gramStart"/>
            <w:r w:rsidRPr="00C6210F">
              <w:rPr>
                <w:rFonts w:ascii="Calibri" w:hAnsi="Calibri" w:cs="Calibri"/>
                <w:b/>
                <w:caps/>
                <w:sz w:val="20"/>
                <w:szCs w:val="20"/>
              </w:rPr>
              <w:t>lokality</w:t>
            </w:r>
            <w:r w:rsidRPr="00C6210F">
              <w:rPr>
                <w:rFonts w:ascii="Calibri" w:hAnsi="Calibri" w:cs="Calibri"/>
                <w:b/>
                <w:sz w:val="20"/>
                <w:szCs w:val="20"/>
              </w:rPr>
              <w:t xml:space="preserve">:   </w:t>
            </w:r>
            <w:r w:rsidRPr="00C6210F">
              <w:rPr>
                <w:rFonts w:ascii="Calibri" w:hAnsi="Calibri" w:cs="Calibri"/>
                <w:i/>
                <w:sz w:val="20"/>
                <w:szCs w:val="20"/>
              </w:rPr>
              <w:t>základní</w:t>
            </w:r>
            <w:proofErr w:type="gramEnd"/>
            <w:r w:rsidRPr="00C6210F">
              <w:rPr>
                <w:rFonts w:ascii="Calibri" w:hAnsi="Calibri" w:cs="Calibri"/>
                <w:i/>
                <w:sz w:val="20"/>
                <w:szCs w:val="20"/>
              </w:rPr>
              <w:t xml:space="preserve"> charakteristika lokality</w:t>
            </w:r>
          </w:p>
        </w:tc>
      </w:tr>
      <w:tr w:rsidR="00C6210F" w:rsidRPr="00C6210F" w14:paraId="5FAB3C8E" w14:textId="77777777" w:rsidTr="00C6210F">
        <w:trPr>
          <w:cantSplit/>
        </w:trPr>
        <w:tc>
          <w:tcPr>
            <w:tcW w:w="9212" w:type="dxa"/>
            <w:tcBorders>
              <w:top w:val="single" w:sz="6" w:space="0" w:color="auto"/>
              <w:left w:val="single" w:sz="6" w:space="0" w:color="auto"/>
              <w:bottom w:val="single" w:sz="6" w:space="0" w:color="auto"/>
              <w:right w:val="single" w:sz="6" w:space="0" w:color="auto"/>
            </w:tcBorders>
          </w:tcPr>
          <w:p w14:paraId="2EECF784" w14:textId="77777777" w:rsidR="00C6210F" w:rsidRPr="00C6210F" w:rsidRDefault="00C6210F" w:rsidP="00C6210F">
            <w:pPr>
              <w:tabs>
                <w:tab w:val="left" w:pos="567"/>
                <w:tab w:val="left" w:pos="8505"/>
                <w:tab w:val="left" w:pos="9072"/>
              </w:tabs>
              <w:jc w:val="both"/>
              <w:rPr>
                <w:rFonts w:ascii="Calibri" w:hAnsi="Calibri" w:cs="Calibri"/>
                <w:b/>
                <w:caps/>
                <w:sz w:val="20"/>
                <w:szCs w:val="20"/>
              </w:rPr>
            </w:pPr>
          </w:p>
          <w:p w14:paraId="53E051B4" w14:textId="77777777" w:rsidR="00C6210F" w:rsidRPr="00C6210F" w:rsidRDefault="00C6210F" w:rsidP="00C6210F">
            <w:pPr>
              <w:tabs>
                <w:tab w:val="left" w:pos="567"/>
                <w:tab w:val="left" w:pos="8505"/>
                <w:tab w:val="left" w:pos="9072"/>
              </w:tabs>
              <w:jc w:val="both"/>
              <w:rPr>
                <w:rFonts w:ascii="Calibri" w:hAnsi="Calibri" w:cs="Calibri"/>
                <w:sz w:val="20"/>
                <w:szCs w:val="20"/>
              </w:rPr>
            </w:pPr>
            <w:r w:rsidRPr="00C6210F">
              <w:rPr>
                <w:rFonts w:ascii="Calibri" w:hAnsi="Calibri" w:cs="Calibri"/>
                <w:b/>
                <w:caps/>
                <w:sz w:val="20"/>
                <w:szCs w:val="20"/>
              </w:rPr>
              <w:t xml:space="preserve">Návrh - </w:t>
            </w:r>
            <w:proofErr w:type="gramStart"/>
            <w:r w:rsidRPr="00C6210F">
              <w:rPr>
                <w:rFonts w:ascii="Calibri" w:hAnsi="Calibri" w:cs="Calibri"/>
                <w:b/>
                <w:caps/>
                <w:sz w:val="20"/>
                <w:szCs w:val="20"/>
              </w:rPr>
              <w:t>regulativy</w:t>
            </w:r>
            <w:r w:rsidRPr="00C6210F">
              <w:rPr>
                <w:rFonts w:ascii="Calibri" w:hAnsi="Calibri" w:cs="Calibri"/>
                <w:sz w:val="20"/>
                <w:szCs w:val="20"/>
              </w:rPr>
              <w:t xml:space="preserve">:   </w:t>
            </w:r>
            <w:r w:rsidRPr="00C6210F">
              <w:rPr>
                <w:rFonts w:ascii="Calibri" w:hAnsi="Calibri" w:cs="Calibri"/>
                <w:i/>
                <w:sz w:val="20"/>
                <w:szCs w:val="20"/>
              </w:rPr>
              <w:t>výčet</w:t>
            </w:r>
            <w:proofErr w:type="gramEnd"/>
            <w:r w:rsidRPr="00C6210F">
              <w:rPr>
                <w:rFonts w:ascii="Calibri" w:hAnsi="Calibri" w:cs="Calibri"/>
                <w:i/>
                <w:sz w:val="20"/>
                <w:szCs w:val="20"/>
              </w:rPr>
              <w:t xml:space="preserve"> prohlubujících regulativů</w:t>
            </w:r>
          </w:p>
        </w:tc>
      </w:tr>
      <w:tr w:rsidR="00C6210F" w:rsidRPr="00C6210F" w14:paraId="11B93AD2" w14:textId="77777777" w:rsidTr="00C6210F">
        <w:trPr>
          <w:cantSplit/>
        </w:trPr>
        <w:tc>
          <w:tcPr>
            <w:tcW w:w="9212" w:type="dxa"/>
            <w:tcBorders>
              <w:top w:val="single" w:sz="6" w:space="0" w:color="auto"/>
              <w:left w:val="single" w:sz="6" w:space="0" w:color="auto"/>
              <w:bottom w:val="single" w:sz="6" w:space="0" w:color="auto"/>
              <w:right w:val="single" w:sz="6" w:space="0" w:color="auto"/>
            </w:tcBorders>
          </w:tcPr>
          <w:p w14:paraId="473F0F71" w14:textId="77777777" w:rsidR="00C6210F" w:rsidRPr="00C6210F" w:rsidRDefault="00C6210F" w:rsidP="00C6210F">
            <w:pPr>
              <w:tabs>
                <w:tab w:val="left" w:pos="567"/>
                <w:tab w:val="left" w:pos="8505"/>
                <w:tab w:val="left" w:pos="9072"/>
              </w:tabs>
              <w:jc w:val="both"/>
              <w:rPr>
                <w:rFonts w:ascii="Calibri" w:hAnsi="Calibri" w:cs="Calibri"/>
                <w:b/>
                <w:caps/>
                <w:sz w:val="20"/>
                <w:szCs w:val="20"/>
              </w:rPr>
            </w:pPr>
          </w:p>
          <w:p w14:paraId="5940458E" w14:textId="77777777" w:rsidR="00C6210F" w:rsidRPr="00C6210F" w:rsidRDefault="00C6210F" w:rsidP="00C6210F">
            <w:pPr>
              <w:tabs>
                <w:tab w:val="left" w:pos="567"/>
                <w:tab w:val="left" w:pos="8505"/>
                <w:tab w:val="left" w:pos="9072"/>
              </w:tabs>
              <w:jc w:val="both"/>
              <w:rPr>
                <w:rFonts w:ascii="Calibri" w:hAnsi="Calibri" w:cs="Calibri"/>
                <w:sz w:val="20"/>
                <w:szCs w:val="20"/>
              </w:rPr>
            </w:pPr>
            <w:proofErr w:type="gramStart"/>
            <w:r w:rsidRPr="00C6210F">
              <w:rPr>
                <w:rFonts w:ascii="Calibri" w:hAnsi="Calibri" w:cs="Calibri"/>
                <w:b/>
                <w:caps/>
                <w:sz w:val="20"/>
                <w:szCs w:val="20"/>
              </w:rPr>
              <w:t xml:space="preserve">Poznámka:   </w:t>
            </w:r>
            <w:r w:rsidRPr="00C6210F">
              <w:rPr>
                <w:rFonts w:ascii="Calibri" w:hAnsi="Calibri" w:cs="Calibri"/>
                <w:i/>
                <w:sz w:val="20"/>
                <w:szCs w:val="20"/>
              </w:rPr>
              <w:t>doplňující</w:t>
            </w:r>
            <w:proofErr w:type="gramEnd"/>
            <w:r w:rsidRPr="00C6210F">
              <w:rPr>
                <w:rFonts w:ascii="Calibri" w:hAnsi="Calibri" w:cs="Calibri"/>
                <w:i/>
                <w:sz w:val="20"/>
                <w:szCs w:val="20"/>
              </w:rPr>
              <w:t xml:space="preserve"> informace</w:t>
            </w:r>
          </w:p>
        </w:tc>
      </w:tr>
    </w:tbl>
    <w:p w14:paraId="2F7559FE" w14:textId="77777777" w:rsidR="00540544" w:rsidRPr="002F47A0" w:rsidRDefault="00540544" w:rsidP="00540544">
      <w:pPr>
        <w:tabs>
          <w:tab w:val="left" w:pos="567"/>
          <w:tab w:val="left" w:pos="8505"/>
          <w:tab w:val="left" w:pos="9072"/>
        </w:tabs>
        <w:rPr>
          <w:rFonts w:asciiTheme="minorHAnsi" w:hAnsiTheme="minorHAnsi" w:cstheme="minorHAnsi"/>
          <w:i/>
          <w:caps/>
        </w:rPr>
      </w:pPr>
      <w:r w:rsidRPr="002F47A0">
        <w:rPr>
          <w:rFonts w:asciiTheme="minorHAnsi" w:hAnsiTheme="minorHAnsi" w:cstheme="minorHAnsi"/>
          <w:i/>
          <w:caps/>
        </w:rPr>
        <w:t>Poznámky:</w:t>
      </w:r>
    </w:p>
    <w:p w14:paraId="29956DCB" w14:textId="1FBA5D53" w:rsidR="00C6210F" w:rsidRDefault="00C6210F">
      <w:pPr>
        <w:spacing w:after="160" w:line="259" w:lineRule="auto"/>
        <w:rPr>
          <w:rFonts w:ascii="Calibri" w:hAnsi="Calibri"/>
          <w:sz w:val="20"/>
          <w:lang w:val="x-none" w:eastAsia="x-none"/>
        </w:rPr>
      </w:pPr>
      <w:r>
        <w:br w:type="page"/>
      </w:r>
    </w:p>
    <w:p w14:paraId="189D7EDF" w14:textId="4D562BB8" w:rsidR="009805D9" w:rsidRDefault="00540544" w:rsidP="009805D9">
      <w:pPr>
        <w:pStyle w:val="Titulek"/>
        <w:keepNext/>
        <w:ind w:left="0"/>
      </w:pPr>
      <w:bookmarkStart w:id="544" w:name="_Toc156809578"/>
      <w:bookmarkStart w:id="545" w:name="_Toc156828490"/>
      <w:ins w:id="546" w:author="uzivatel" w:date="2024-01-22T09:48:00Z">
        <w:r>
          <w:lastRenderedPageBreak/>
          <w:t xml:space="preserve">Tabulka </w:t>
        </w:r>
        <w:r>
          <w:fldChar w:fldCharType="begin"/>
        </w:r>
        <w:r>
          <w:instrText xml:space="preserve"> SEQ Tabulka \* ARABIC </w:instrText>
        </w:r>
        <w:r>
          <w:fldChar w:fldCharType="separate"/>
        </w:r>
      </w:ins>
      <w:r w:rsidR="00AC40C7">
        <w:rPr>
          <w:noProof/>
        </w:rPr>
        <w:t>3</w:t>
      </w:r>
      <w:ins w:id="547" w:author="uzivatel" w:date="2024-01-22T09:48:00Z">
        <w:r>
          <w:fldChar w:fldCharType="end"/>
        </w:r>
        <w:r>
          <w:rPr>
            <w:lang w:val="cs-CZ"/>
          </w:rPr>
          <w:t xml:space="preserve">: </w:t>
        </w:r>
      </w:ins>
      <w:ins w:id="548" w:author="uzivatel" w:date="2024-01-22T14:02:00Z">
        <w:r w:rsidR="007D7385">
          <w:rPr>
            <w:b w:val="0"/>
            <w:lang w:val="cs-CZ"/>
          </w:rPr>
          <w:t>Z.1</w:t>
        </w:r>
      </w:ins>
      <w:ins w:id="549" w:author="uzivatel" w:date="2024-01-22T09:48:00Z">
        <w:r w:rsidRPr="009805D9">
          <w:rPr>
            <w:b w:val="0"/>
            <w:lang w:val="cs-CZ"/>
          </w:rPr>
          <w:t xml:space="preserve"> - </w:t>
        </w:r>
      </w:ins>
      <w:ins w:id="550" w:author="uzivatel" w:date="2024-01-31T12:59:00Z">
        <w:r w:rsidR="00802C66">
          <w:rPr>
            <w:b w:val="0"/>
            <w:lang w:val="cs-CZ"/>
          </w:rPr>
          <w:t>r</w:t>
        </w:r>
      </w:ins>
      <w:ins w:id="551" w:author="uzivatel" w:date="2024-01-22T09:48:00Z">
        <w:r w:rsidRPr="009805D9">
          <w:rPr>
            <w:b w:val="0"/>
            <w:lang w:val="cs-CZ"/>
          </w:rPr>
          <w:t>ozvojová lokalita Nalžovice</w:t>
        </w:r>
      </w:ins>
      <w:bookmarkEnd w:id="544"/>
      <w:bookmarkEnd w:id="545"/>
    </w:p>
    <w:tbl>
      <w:tblPr>
        <w:tblW w:w="9212" w:type="dxa"/>
        <w:tblLayout w:type="fixed"/>
        <w:tblCellMar>
          <w:left w:w="70" w:type="dxa"/>
          <w:right w:w="70" w:type="dxa"/>
        </w:tblCellMar>
        <w:tblLook w:val="0000" w:firstRow="0" w:lastRow="0" w:firstColumn="0" w:lastColumn="0" w:noHBand="0" w:noVBand="0"/>
      </w:tblPr>
      <w:tblGrid>
        <w:gridCol w:w="9212"/>
      </w:tblGrid>
      <w:tr w:rsidR="00C6210F" w:rsidRPr="009805D9" w14:paraId="022F0F1E" w14:textId="77777777" w:rsidTr="009805D9">
        <w:trPr>
          <w:cantSplit/>
        </w:trPr>
        <w:tc>
          <w:tcPr>
            <w:tcW w:w="9212" w:type="dxa"/>
            <w:tcBorders>
              <w:top w:val="single" w:sz="6" w:space="0" w:color="auto"/>
              <w:left w:val="single" w:sz="6" w:space="0" w:color="auto"/>
              <w:bottom w:val="single" w:sz="6" w:space="0" w:color="auto"/>
              <w:right w:val="single" w:sz="6" w:space="0" w:color="auto"/>
            </w:tcBorders>
          </w:tcPr>
          <w:p w14:paraId="064E3AB6" w14:textId="77777777" w:rsidR="00C6210F" w:rsidRPr="009805D9" w:rsidRDefault="00C6210F" w:rsidP="0025197F">
            <w:pPr>
              <w:tabs>
                <w:tab w:val="left" w:pos="567"/>
                <w:tab w:val="left" w:pos="8505"/>
                <w:tab w:val="left" w:pos="9072"/>
              </w:tabs>
              <w:jc w:val="both"/>
              <w:rPr>
                <w:rFonts w:ascii="Calibri" w:hAnsi="Calibri" w:cs="Calibri"/>
                <w:sz w:val="20"/>
                <w:szCs w:val="20"/>
              </w:rPr>
            </w:pPr>
            <w:r w:rsidRPr="009805D9">
              <w:rPr>
                <w:rFonts w:ascii="Calibri" w:hAnsi="Calibri" w:cs="Calibri"/>
                <w:caps/>
                <w:sz w:val="20"/>
                <w:szCs w:val="20"/>
              </w:rPr>
              <w:t xml:space="preserve">Rozvojová lokalita - </w:t>
            </w:r>
            <w:r w:rsidRPr="009805D9">
              <w:rPr>
                <w:rFonts w:ascii="Calibri" w:hAnsi="Calibri" w:cs="Calibri"/>
                <w:b/>
                <w:caps/>
                <w:sz w:val="20"/>
                <w:szCs w:val="20"/>
              </w:rPr>
              <w:t>Nalžovice</w:t>
            </w:r>
          </w:p>
        </w:tc>
      </w:tr>
      <w:tr w:rsidR="00C6210F" w:rsidRPr="009805D9" w14:paraId="25A95015" w14:textId="77777777" w:rsidTr="009805D9">
        <w:trPr>
          <w:cantSplit/>
        </w:trPr>
        <w:tc>
          <w:tcPr>
            <w:tcW w:w="9212" w:type="dxa"/>
            <w:tcBorders>
              <w:top w:val="single" w:sz="6" w:space="0" w:color="auto"/>
              <w:left w:val="single" w:sz="6" w:space="0" w:color="auto"/>
              <w:bottom w:val="single" w:sz="6" w:space="0" w:color="auto"/>
              <w:right w:val="single" w:sz="6" w:space="0" w:color="auto"/>
            </w:tcBorders>
          </w:tcPr>
          <w:p w14:paraId="6263B1CF" w14:textId="2054FA9B" w:rsidR="00C6210F" w:rsidRPr="009805D9" w:rsidRDefault="00C6210F" w:rsidP="0025197F">
            <w:pPr>
              <w:tabs>
                <w:tab w:val="left" w:pos="567"/>
                <w:tab w:val="left" w:pos="8505"/>
                <w:tab w:val="left" w:pos="9072"/>
              </w:tabs>
              <w:jc w:val="both"/>
              <w:rPr>
                <w:rFonts w:ascii="Calibri" w:hAnsi="Calibri" w:cs="Calibri"/>
                <w:sz w:val="40"/>
                <w:szCs w:val="40"/>
              </w:rPr>
            </w:pPr>
            <w:del w:id="552" w:author="uzivatel" w:date="2024-01-22T14:02:00Z">
              <w:r w:rsidRPr="009805D9" w:rsidDel="007D7385">
                <w:rPr>
                  <w:rFonts w:ascii="Calibri" w:hAnsi="Calibri" w:cs="Calibri"/>
                  <w:b/>
                  <w:caps/>
                  <w:sz w:val="40"/>
                  <w:szCs w:val="40"/>
                </w:rPr>
                <w:delText>OV1</w:delText>
              </w:r>
            </w:del>
            <w:proofErr w:type="gramStart"/>
            <w:ins w:id="553" w:author="uzivatel" w:date="2024-01-22T14:02:00Z">
              <w:r w:rsidR="007D7385">
                <w:rPr>
                  <w:rFonts w:ascii="Calibri" w:hAnsi="Calibri" w:cs="Calibri"/>
                  <w:b/>
                  <w:caps/>
                  <w:sz w:val="40"/>
                  <w:szCs w:val="40"/>
                </w:rPr>
                <w:t>Z.1</w:t>
              </w:r>
            </w:ins>
            <w:proofErr w:type="gramEnd"/>
            <w:r w:rsidRPr="009805D9">
              <w:rPr>
                <w:rFonts w:ascii="Calibri" w:hAnsi="Calibri" w:cs="Calibri"/>
                <w:b/>
                <w:caps/>
                <w:sz w:val="40"/>
                <w:szCs w:val="40"/>
              </w:rPr>
              <w:t xml:space="preserve"> </w:t>
            </w:r>
          </w:p>
        </w:tc>
      </w:tr>
      <w:tr w:rsidR="00C6210F" w:rsidRPr="009805D9" w14:paraId="71F495D5" w14:textId="77777777" w:rsidTr="009805D9">
        <w:trPr>
          <w:cantSplit/>
        </w:trPr>
        <w:tc>
          <w:tcPr>
            <w:tcW w:w="9212" w:type="dxa"/>
            <w:tcBorders>
              <w:top w:val="single" w:sz="6" w:space="0" w:color="auto"/>
              <w:left w:val="single" w:sz="6" w:space="0" w:color="auto"/>
              <w:bottom w:val="single" w:sz="6" w:space="0" w:color="auto"/>
              <w:right w:val="single" w:sz="6" w:space="0" w:color="auto"/>
            </w:tcBorders>
          </w:tcPr>
          <w:p w14:paraId="6B720619" w14:textId="77777777" w:rsidR="00C6210F" w:rsidRPr="009805D9" w:rsidRDefault="00C6210F" w:rsidP="0025197F">
            <w:pPr>
              <w:tabs>
                <w:tab w:val="left" w:pos="567"/>
                <w:tab w:val="left" w:pos="8505"/>
                <w:tab w:val="left" w:pos="9072"/>
              </w:tabs>
              <w:jc w:val="both"/>
              <w:rPr>
                <w:rFonts w:ascii="Calibri" w:hAnsi="Calibri" w:cs="Calibri"/>
                <w:b/>
                <w:caps/>
                <w:sz w:val="20"/>
                <w:szCs w:val="20"/>
              </w:rPr>
            </w:pPr>
          </w:p>
          <w:p w14:paraId="1060F06F" w14:textId="16940245" w:rsidR="00C6210F" w:rsidRPr="009805D9" w:rsidRDefault="00C6210F" w:rsidP="0025197F">
            <w:pPr>
              <w:tabs>
                <w:tab w:val="left" w:pos="567"/>
                <w:tab w:val="left" w:pos="8505"/>
                <w:tab w:val="left" w:pos="9072"/>
              </w:tabs>
              <w:jc w:val="both"/>
              <w:rPr>
                <w:rFonts w:ascii="Calibri" w:hAnsi="Calibri" w:cs="Calibri"/>
                <w:sz w:val="20"/>
                <w:szCs w:val="20"/>
              </w:rPr>
            </w:pPr>
            <w:r w:rsidRPr="009805D9">
              <w:rPr>
                <w:rFonts w:ascii="Calibri" w:hAnsi="Calibri" w:cs="Calibri"/>
                <w:b/>
                <w:caps/>
                <w:sz w:val="20"/>
                <w:szCs w:val="20"/>
              </w:rPr>
              <w:t xml:space="preserve">Funkční </w:t>
            </w:r>
            <w:proofErr w:type="gramStart"/>
            <w:r w:rsidRPr="009805D9">
              <w:rPr>
                <w:rFonts w:ascii="Calibri" w:hAnsi="Calibri" w:cs="Calibri"/>
                <w:b/>
                <w:caps/>
                <w:sz w:val="20"/>
                <w:szCs w:val="20"/>
              </w:rPr>
              <w:t>regulace</w:t>
            </w:r>
            <w:r w:rsidRPr="009805D9">
              <w:rPr>
                <w:rFonts w:ascii="Calibri" w:hAnsi="Calibri" w:cs="Calibri"/>
                <w:b/>
                <w:sz w:val="20"/>
                <w:szCs w:val="20"/>
              </w:rPr>
              <w:t xml:space="preserve"> :</w:t>
            </w:r>
            <w:r w:rsidRPr="009805D9">
              <w:rPr>
                <w:rFonts w:ascii="Calibri" w:hAnsi="Calibri" w:cs="Calibri"/>
                <w:sz w:val="20"/>
                <w:szCs w:val="20"/>
              </w:rPr>
              <w:t xml:space="preserve"> </w:t>
            </w:r>
            <w:ins w:id="554" w:author="uzivatel" w:date="2024-01-22T14:18:00Z">
              <w:r w:rsidR="00D17246">
                <w:rPr>
                  <w:rFonts w:asciiTheme="minorHAnsi" w:hAnsiTheme="minorHAnsi" w:cstheme="minorHAnsi"/>
                  <w:sz w:val="20"/>
                  <w:szCs w:val="20"/>
                </w:rPr>
                <w:t>smíšené</w:t>
              </w:r>
              <w:proofErr w:type="gramEnd"/>
              <w:r w:rsidR="00D17246">
                <w:rPr>
                  <w:rFonts w:asciiTheme="minorHAnsi" w:hAnsiTheme="minorHAnsi" w:cstheme="minorHAnsi"/>
                  <w:sz w:val="20"/>
                  <w:szCs w:val="20"/>
                </w:rPr>
                <w:t xml:space="preserve"> obytné venkovské (SV)</w:t>
              </w:r>
            </w:ins>
            <w:del w:id="555" w:author="uzivatel" w:date="2024-01-22T14:18:00Z">
              <w:r w:rsidRPr="009805D9" w:rsidDel="00D17246">
                <w:rPr>
                  <w:rFonts w:ascii="Calibri" w:hAnsi="Calibri" w:cs="Calibri"/>
                  <w:sz w:val="20"/>
                  <w:szCs w:val="20"/>
                </w:rPr>
                <w:delText>plochy bydlení</w:delText>
              </w:r>
            </w:del>
          </w:p>
        </w:tc>
      </w:tr>
      <w:tr w:rsidR="00C6210F" w:rsidRPr="009805D9" w14:paraId="3E3E0BFF" w14:textId="77777777" w:rsidTr="009805D9">
        <w:trPr>
          <w:cantSplit/>
        </w:trPr>
        <w:tc>
          <w:tcPr>
            <w:tcW w:w="9212" w:type="dxa"/>
            <w:tcBorders>
              <w:top w:val="single" w:sz="6" w:space="0" w:color="auto"/>
              <w:left w:val="single" w:sz="6" w:space="0" w:color="auto"/>
              <w:bottom w:val="single" w:sz="6" w:space="0" w:color="auto"/>
              <w:right w:val="single" w:sz="6" w:space="0" w:color="auto"/>
            </w:tcBorders>
          </w:tcPr>
          <w:p w14:paraId="4F24FF78" w14:textId="77777777" w:rsidR="00C6210F" w:rsidRPr="009805D9" w:rsidRDefault="00C6210F" w:rsidP="0025197F">
            <w:pPr>
              <w:tabs>
                <w:tab w:val="left" w:pos="567"/>
                <w:tab w:val="left" w:pos="8505"/>
                <w:tab w:val="left" w:pos="9072"/>
              </w:tabs>
              <w:jc w:val="both"/>
              <w:rPr>
                <w:rFonts w:ascii="Calibri" w:hAnsi="Calibri" w:cs="Calibri"/>
                <w:b/>
                <w:caps/>
                <w:sz w:val="20"/>
                <w:szCs w:val="20"/>
              </w:rPr>
            </w:pPr>
          </w:p>
          <w:p w14:paraId="5969786E" w14:textId="77777777" w:rsidR="00C6210F" w:rsidRPr="009805D9" w:rsidRDefault="00C6210F" w:rsidP="0025197F">
            <w:pPr>
              <w:tabs>
                <w:tab w:val="left" w:pos="567"/>
                <w:tab w:val="left" w:pos="8505"/>
                <w:tab w:val="left" w:pos="9072"/>
              </w:tabs>
              <w:jc w:val="both"/>
              <w:rPr>
                <w:rFonts w:ascii="Calibri" w:hAnsi="Calibri" w:cs="Calibri"/>
                <w:sz w:val="20"/>
                <w:szCs w:val="20"/>
              </w:rPr>
            </w:pPr>
            <w:r w:rsidRPr="009805D9">
              <w:rPr>
                <w:rFonts w:ascii="Calibri" w:hAnsi="Calibri" w:cs="Calibri"/>
                <w:b/>
                <w:caps/>
                <w:sz w:val="20"/>
                <w:szCs w:val="20"/>
              </w:rPr>
              <w:t>dnešní stav lokality</w:t>
            </w:r>
            <w:r w:rsidRPr="009805D9">
              <w:rPr>
                <w:rFonts w:ascii="Calibri" w:hAnsi="Calibri" w:cs="Calibri"/>
                <w:b/>
                <w:sz w:val="20"/>
                <w:szCs w:val="20"/>
              </w:rPr>
              <w:t xml:space="preserve">: </w:t>
            </w:r>
            <w:r w:rsidRPr="009805D9">
              <w:rPr>
                <w:rFonts w:ascii="Calibri" w:hAnsi="Calibri" w:cs="Calibri"/>
                <w:sz w:val="20"/>
                <w:szCs w:val="20"/>
              </w:rPr>
              <w:t xml:space="preserve">nezastavěné území v centrální části Nalžovic </w:t>
            </w:r>
          </w:p>
        </w:tc>
      </w:tr>
      <w:tr w:rsidR="00C6210F" w:rsidRPr="009805D9" w14:paraId="3C444A52" w14:textId="77777777" w:rsidTr="009805D9">
        <w:trPr>
          <w:cantSplit/>
        </w:trPr>
        <w:tc>
          <w:tcPr>
            <w:tcW w:w="9212" w:type="dxa"/>
            <w:tcBorders>
              <w:top w:val="single" w:sz="6" w:space="0" w:color="auto"/>
              <w:left w:val="single" w:sz="6" w:space="0" w:color="auto"/>
              <w:bottom w:val="single" w:sz="6" w:space="0" w:color="auto"/>
              <w:right w:val="single" w:sz="6" w:space="0" w:color="auto"/>
            </w:tcBorders>
          </w:tcPr>
          <w:p w14:paraId="6D5F0F06" w14:textId="77777777" w:rsidR="00C6210F" w:rsidRPr="009805D9" w:rsidRDefault="00C6210F" w:rsidP="0025197F">
            <w:pPr>
              <w:tabs>
                <w:tab w:val="left" w:pos="567"/>
                <w:tab w:val="left" w:pos="8505"/>
                <w:tab w:val="left" w:pos="9072"/>
              </w:tabs>
              <w:jc w:val="both"/>
              <w:rPr>
                <w:rFonts w:ascii="Calibri" w:hAnsi="Calibri" w:cs="Calibri"/>
                <w:b/>
                <w:caps/>
                <w:sz w:val="20"/>
                <w:szCs w:val="20"/>
              </w:rPr>
            </w:pPr>
          </w:p>
          <w:p w14:paraId="72D04DC4" w14:textId="77777777" w:rsidR="00C6210F" w:rsidRPr="009805D9" w:rsidRDefault="00C6210F" w:rsidP="0025197F">
            <w:pPr>
              <w:tabs>
                <w:tab w:val="left" w:pos="567"/>
                <w:tab w:val="left" w:pos="8505"/>
                <w:tab w:val="left" w:pos="9072"/>
              </w:tabs>
              <w:jc w:val="both"/>
              <w:rPr>
                <w:rFonts w:ascii="Calibri" w:hAnsi="Calibri" w:cs="Calibri"/>
                <w:sz w:val="20"/>
                <w:szCs w:val="20"/>
              </w:rPr>
            </w:pPr>
            <w:r w:rsidRPr="009805D9">
              <w:rPr>
                <w:rFonts w:ascii="Calibri" w:hAnsi="Calibri" w:cs="Calibri"/>
                <w:b/>
                <w:caps/>
                <w:sz w:val="20"/>
                <w:szCs w:val="20"/>
              </w:rPr>
              <w:t>plocha lokality</w:t>
            </w:r>
            <w:r w:rsidRPr="009805D9">
              <w:rPr>
                <w:rFonts w:ascii="Calibri" w:hAnsi="Calibri" w:cs="Calibri"/>
                <w:b/>
                <w:sz w:val="20"/>
                <w:szCs w:val="20"/>
              </w:rPr>
              <w:t xml:space="preserve">: </w:t>
            </w:r>
            <w:r w:rsidRPr="009805D9">
              <w:rPr>
                <w:rFonts w:ascii="Calibri" w:hAnsi="Calibri" w:cs="Calibri"/>
                <w:sz w:val="20"/>
                <w:szCs w:val="20"/>
              </w:rPr>
              <w:t>0,58 ha</w:t>
            </w:r>
          </w:p>
        </w:tc>
      </w:tr>
      <w:tr w:rsidR="00C6210F" w:rsidRPr="009805D9" w14:paraId="2887B967" w14:textId="77777777" w:rsidTr="009805D9">
        <w:trPr>
          <w:cantSplit/>
        </w:trPr>
        <w:tc>
          <w:tcPr>
            <w:tcW w:w="9212" w:type="dxa"/>
            <w:tcBorders>
              <w:top w:val="single" w:sz="6" w:space="0" w:color="auto"/>
              <w:left w:val="single" w:sz="6" w:space="0" w:color="auto"/>
              <w:bottom w:val="single" w:sz="6" w:space="0" w:color="auto"/>
              <w:right w:val="single" w:sz="6" w:space="0" w:color="auto"/>
            </w:tcBorders>
          </w:tcPr>
          <w:p w14:paraId="22E3F7D8" w14:textId="77777777" w:rsidR="00C6210F" w:rsidRPr="009805D9" w:rsidRDefault="00C6210F" w:rsidP="0025197F">
            <w:pPr>
              <w:tabs>
                <w:tab w:val="left" w:pos="567"/>
                <w:tab w:val="left" w:pos="8505"/>
                <w:tab w:val="left" w:pos="9072"/>
              </w:tabs>
              <w:jc w:val="both"/>
              <w:rPr>
                <w:rFonts w:ascii="Calibri" w:hAnsi="Calibri" w:cs="Calibri"/>
                <w:b/>
                <w:caps/>
                <w:sz w:val="20"/>
                <w:szCs w:val="20"/>
              </w:rPr>
            </w:pPr>
          </w:p>
          <w:p w14:paraId="27AB0211" w14:textId="77777777" w:rsidR="009805D9" w:rsidRDefault="00C6210F" w:rsidP="0025197F">
            <w:pPr>
              <w:tabs>
                <w:tab w:val="left" w:pos="567"/>
                <w:tab w:val="left" w:pos="8505"/>
                <w:tab w:val="left" w:pos="9072"/>
              </w:tabs>
              <w:jc w:val="both"/>
              <w:rPr>
                <w:rFonts w:ascii="Calibri" w:hAnsi="Calibri" w:cs="Calibri"/>
                <w:sz w:val="20"/>
                <w:szCs w:val="20"/>
              </w:rPr>
            </w:pPr>
            <w:r w:rsidRPr="009805D9">
              <w:rPr>
                <w:rFonts w:ascii="Calibri" w:hAnsi="Calibri" w:cs="Calibri"/>
                <w:b/>
                <w:caps/>
                <w:sz w:val="20"/>
                <w:szCs w:val="20"/>
              </w:rPr>
              <w:t>popis lokality</w:t>
            </w:r>
            <w:r w:rsidRPr="009805D9">
              <w:rPr>
                <w:rFonts w:ascii="Calibri" w:hAnsi="Calibri" w:cs="Calibri"/>
                <w:b/>
                <w:sz w:val="20"/>
                <w:szCs w:val="20"/>
              </w:rPr>
              <w:t>:</w:t>
            </w:r>
            <w:r w:rsidRPr="009805D9">
              <w:rPr>
                <w:rFonts w:ascii="Calibri" w:hAnsi="Calibri" w:cs="Calibri"/>
                <w:sz w:val="20"/>
                <w:szCs w:val="20"/>
              </w:rPr>
              <w:t xml:space="preserve"> </w:t>
            </w:r>
          </w:p>
          <w:p w14:paraId="1EA7DAF5" w14:textId="415CFEE2" w:rsidR="00C6210F" w:rsidRPr="009805D9" w:rsidRDefault="00C6210F" w:rsidP="0025197F">
            <w:pPr>
              <w:tabs>
                <w:tab w:val="left" w:pos="567"/>
                <w:tab w:val="left" w:pos="8505"/>
                <w:tab w:val="left" w:pos="9072"/>
              </w:tabs>
              <w:jc w:val="both"/>
              <w:rPr>
                <w:rFonts w:ascii="Calibri" w:hAnsi="Calibri" w:cs="Calibri"/>
                <w:sz w:val="20"/>
                <w:szCs w:val="20"/>
              </w:rPr>
            </w:pPr>
            <w:r w:rsidRPr="009805D9">
              <w:rPr>
                <w:rFonts w:ascii="Calibri" w:hAnsi="Calibri" w:cs="Calibri"/>
                <w:sz w:val="20"/>
                <w:szCs w:val="20"/>
              </w:rPr>
              <w:t>rozvojová lokalita pro výstavbu rodinných domů, doplňující stávající strukturu v centrální části obce</w:t>
            </w:r>
          </w:p>
        </w:tc>
      </w:tr>
      <w:tr w:rsidR="00C6210F" w:rsidRPr="009805D9" w14:paraId="5FE1E464" w14:textId="77777777" w:rsidTr="009805D9">
        <w:trPr>
          <w:cantSplit/>
        </w:trPr>
        <w:tc>
          <w:tcPr>
            <w:tcW w:w="9212" w:type="dxa"/>
            <w:tcBorders>
              <w:top w:val="single" w:sz="6" w:space="0" w:color="auto"/>
              <w:left w:val="single" w:sz="6" w:space="0" w:color="auto"/>
              <w:bottom w:val="single" w:sz="6" w:space="0" w:color="auto"/>
              <w:right w:val="single" w:sz="6" w:space="0" w:color="auto"/>
            </w:tcBorders>
          </w:tcPr>
          <w:p w14:paraId="79E07A6F" w14:textId="77777777" w:rsidR="00C6210F" w:rsidRPr="009805D9" w:rsidRDefault="00C6210F" w:rsidP="0025197F">
            <w:pPr>
              <w:tabs>
                <w:tab w:val="left" w:pos="567"/>
                <w:tab w:val="left" w:pos="8505"/>
                <w:tab w:val="left" w:pos="9072"/>
              </w:tabs>
              <w:jc w:val="both"/>
              <w:rPr>
                <w:rFonts w:ascii="Calibri" w:hAnsi="Calibri" w:cs="Calibri"/>
                <w:b/>
                <w:caps/>
                <w:sz w:val="20"/>
                <w:szCs w:val="20"/>
              </w:rPr>
            </w:pPr>
          </w:p>
          <w:p w14:paraId="33C5E23F" w14:textId="77777777" w:rsidR="00C6210F" w:rsidRPr="009805D9" w:rsidRDefault="00C6210F" w:rsidP="0025197F">
            <w:pPr>
              <w:tabs>
                <w:tab w:val="left" w:pos="567"/>
                <w:tab w:val="left" w:pos="8505"/>
                <w:tab w:val="left" w:pos="9072"/>
              </w:tabs>
              <w:jc w:val="both"/>
              <w:rPr>
                <w:rFonts w:ascii="Calibri" w:hAnsi="Calibri" w:cs="Calibri"/>
                <w:sz w:val="20"/>
                <w:szCs w:val="20"/>
              </w:rPr>
            </w:pPr>
            <w:r w:rsidRPr="009805D9">
              <w:rPr>
                <w:rFonts w:ascii="Calibri" w:hAnsi="Calibri" w:cs="Calibri"/>
                <w:b/>
                <w:caps/>
                <w:sz w:val="20"/>
                <w:szCs w:val="20"/>
              </w:rPr>
              <w:t>Návrh - regulativy</w:t>
            </w:r>
            <w:r w:rsidRPr="009805D9">
              <w:rPr>
                <w:rFonts w:ascii="Calibri" w:hAnsi="Calibri" w:cs="Calibri"/>
                <w:sz w:val="20"/>
                <w:szCs w:val="20"/>
              </w:rPr>
              <w:t>:</w:t>
            </w:r>
          </w:p>
          <w:p w14:paraId="49855058" w14:textId="77777777" w:rsidR="00C6210F" w:rsidRPr="009805D9" w:rsidRDefault="00C6210F" w:rsidP="0025197F">
            <w:pPr>
              <w:jc w:val="both"/>
              <w:rPr>
                <w:rFonts w:ascii="Calibri" w:hAnsi="Calibri" w:cs="Calibri"/>
                <w:sz w:val="20"/>
                <w:szCs w:val="20"/>
              </w:rPr>
            </w:pPr>
            <w:r w:rsidRPr="009805D9">
              <w:rPr>
                <w:rFonts w:ascii="Calibri" w:hAnsi="Calibri" w:cs="Calibri"/>
                <w:sz w:val="20"/>
                <w:szCs w:val="20"/>
              </w:rPr>
              <w:t xml:space="preserve">- lokalita je určena pro výstavbu rodinných domů – izolovaných, případně </w:t>
            </w:r>
            <w:proofErr w:type="spellStart"/>
            <w:r w:rsidRPr="009805D9">
              <w:rPr>
                <w:rFonts w:ascii="Calibri" w:hAnsi="Calibri" w:cs="Calibri"/>
                <w:sz w:val="20"/>
                <w:szCs w:val="20"/>
              </w:rPr>
              <w:t>dvojdomů</w:t>
            </w:r>
            <w:proofErr w:type="spellEnd"/>
            <w:r w:rsidRPr="009805D9">
              <w:rPr>
                <w:rFonts w:ascii="Calibri" w:hAnsi="Calibri" w:cs="Calibri"/>
                <w:sz w:val="20"/>
                <w:szCs w:val="20"/>
              </w:rPr>
              <w:t xml:space="preserve"> </w:t>
            </w:r>
          </w:p>
          <w:p w14:paraId="1A68286C" w14:textId="77777777" w:rsidR="00C6210F" w:rsidRPr="009805D9" w:rsidRDefault="00C6210F" w:rsidP="0025197F">
            <w:pPr>
              <w:jc w:val="both"/>
              <w:rPr>
                <w:rFonts w:ascii="Calibri" w:hAnsi="Calibri" w:cs="Calibri"/>
                <w:sz w:val="20"/>
                <w:szCs w:val="20"/>
              </w:rPr>
            </w:pPr>
            <w:r w:rsidRPr="009805D9">
              <w:rPr>
                <w:rFonts w:ascii="Calibri" w:hAnsi="Calibri" w:cs="Calibri"/>
                <w:sz w:val="20"/>
                <w:szCs w:val="20"/>
              </w:rPr>
              <w:t>- podlažnost: max. 2 nadzemní podlaží (včetně využitého podkroví)</w:t>
            </w:r>
          </w:p>
          <w:p w14:paraId="28E372A7" w14:textId="77777777" w:rsidR="00C6210F" w:rsidRPr="009805D9" w:rsidRDefault="00C6210F" w:rsidP="0025197F">
            <w:pPr>
              <w:tabs>
                <w:tab w:val="left" w:pos="567"/>
                <w:tab w:val="left" w:pos="8505"/>
                <w:tab w:val="left" w:pos="9072"/>
              </w:tabs>
              <w:jc w:val="both"/>
              <w:rPr>
                <w:rFonts w:ascii="Calibri" w:hAnsi="Calibri" w:cs="Calibri"/>
                <w:sz w:val="20"/>
                <w:szCs w:val="20"/>
              </w:rPr>
            </w:pPr>
            <w:r w:rsidRPr="009805D9">
              <w:rPr>
                <w:rFonts w:ascii="Calibri" w:hAnsi="Calibri" w:cs="Calibri"/>
                <w:sz w:val="20"/>
                <w:szCs w:val="20"/>
              </w:rPr>
              <w:t>- objekty nové zástavby budou umisťovány na jednotnou zastavovací čáru vycházející z kontextu lokality</w:t>
            </w:r>
          </w:p>
          <w:p w14:paraId="38B24C15" w14:textId="77777777" w:rsidR="00C6210F" w:rsidRPr="009805D9" w:rsidRDefault="00C6210F" w:rsidP="0025197F">
            <w:pPr>
              <w:tabs>
                <w:tab w:val="left" w:pos="567"/>
                <w:tab w:val="left" w:pos="8505"/>
                <w:tab w:val="left" w:pos="9072"/>
              </w:tabs>
              <w:jc w:val="both"/>
              <w:rPr>
                <w:rFonts w:ascii="Calibri" w:hAnsi="Calibri" w:cs="Calibri"/>
                <w:sz w:val="20"/>
                <w:szCs w:val="20"/>
                <w:vertAlign w:val="superscript"/>
              </w:rPr>
            </w:pPr>
            <w:r w:rsidRPr="009805D9">
              <w:rPr>
                <w:rFonts w:ascii="Calibri" w:hAnsi="Calibri" w:cs="Calibri"/>
                <w:sz w:val="20"/>
                <w:szCs w:val="20"/>
              </w:rPr>
              <w:t>- minimální velikost parcely: 1.000 m</w:t>
            </w:r>
            <w:r w:rsidRPr="009805D9">
              <w:rPr>
                <w:rFonts w:ascii="Calibri" w:hAnsi="Calibri" w:cs="Calibri"/>
                <w:sz w:val="20"/>
                <w:szCs w:val="20"/>
                <w:vertAlign w:val="superscript"/>
              </w:rPr>
              <w:t>2</w:t>
            </w:r>
          </w:p>
          <w:p w14:paraId="2B1D8C2F" w14:textId="77777777" w:rsidR="00C6210F" w:rsidRPr="009805D9" w:rsidRDefault="00C6210F" w:rsidP="0025197F">
            <w:pPr>
              <w:tabs>
                <w:tab w:val="left" w:pos="567"/>
                <w:tab w:val="left" w:pos="8505"/>
                <w:tab w:val="left" w:pos="9072"/>
              </w:tabs>
              <w:jc w:val="both"/>
              <w:rPr>
                <w:rFonts w:ascii="Calibri" w:hAnsi="Calibri" w:cs="Calibri"/>
                <w:sz w:val="20"/>
                <w:szCs w:val="20"/>
              </w:rPr>
            </w:pPr>
            <w:r w:rsidRPr="009805D9">
              <w:rPr>
                <w:rFonts w:ascii="Calibri" w:hAnsi="Calibri" w:cs="Calibri"/>
                <w:sz w:val="20"/>
                <w:szCs w:val="20"/>
              </w:rPr>
              <w:t>- maximální kapacita: 4 rodinné domy</w:t>
            </w:r>
          </w:p>
          <w:p w14:paraId="2797B6A6" w14:textId="77777777" w:rsidR="00C6210F" w:rsidRPr="009805D9" w:rsidRDefault="00C6210F" w:rsidP="0025197F">
            <w:pPr>
              <w:tabs>
                <w:tab w:val="left" w:pos="567"/>
                <w:tab w:val="left" w:pos="8505"/>
                <w:tab w:val="left" w:pos="9072"/>
              </w:tabs>
              <w:jc w:val="both"/>
              <w:rPr>
                <w:rFonts w:ascii="Calibri" w:hAnsi="Calibri" w:cs="Calibri"/>
                <w:sz w:val="20"/>
                <w:szCs w:val="20"/>
              </w:rPr>
            </w:pPr>
            <w:r w:rsidRPr="009805D9">
              <w:rPr>
                <w:rFonts w:ascii="Calibri" w:hAnsi="Calibri" w:cs="Calibri"/>
                <w:sz w:val="20"/>
                <w:szCs w:val="20"/>
              </w:rPr>
              <w:t>- minimální šíře nových místních komunikací, budovaných v souvislosti s rozvojem lokality: 10 m mezi hranicemi stavebních parcel</w:t>
            </w:r>
          </w:p>
          <w:p w14:paraId="0246D467" w14:textId="77777777" w:rsidR="00C6210F" w:rsidRPr="009805D9" w:rsidRDefault="00C6210F" w:rsidP="0025197F">
            <w:pPr>
              <w:tabs>
                <w:tab w:val="left" w:pos="567"/>
                <w:tab w:val="left" w:pos="8505"/>
                <w:tab w:val="left" w:pos="9072"/>
              </w:tabs>
              <w:jc w:val="both"/>
              <w:rPr>
                <w:rFonts w:ascii="Calibri" w:hAnsi="Calibri" w:cs="Calibri"/>
                <w:sz w:val="20"/>
                <w:szCs w:val="20"/>
              </w:rPr>
            </w:pPr>
            <w:r w:rsidRPr="009805D9">
              <w:rPr>
                <w:rFonts w:ascii="Calibri" w:hAnsi="Calibri" w:cs="Calibri"/>
                <w:sz w:val="20"/>
                <w:szCs w:val="20"/>
              </w:rPr>
              <w:t>- minimální podíl zeleně na stavebním pozemku určeném k výstavbě 1 RD: 50%</w:t>
            </w:r>
          </w:p>
          <w:p w14:paraId="724F1B94" w14:textId="77777777" w:rsidR="00C6210F" w:rsidRPr="009805D9" w:rsidRDefault="00C6210F" w:rsidP="0025197F">
            <w:pPr>
              <w:tabs>
                <w:tab w:val="left" w:pos="567"/>
                <w:tab w:val="left" w:pos="8505"/>
                <w:tab w:val="left" w:pos="9072"/>
              </w:tabs>
              <w:jc w:val="both"/>
              <w:rPr>
                <w:rFonts w:ascii="Calibri" w:hAnsi="Calibri" w:cs="Calibri"/>
                <w:sz w:val="20"/>
                <w:szCs w:val="20"/>
              </w:rPr>
            </w:pPr>
            <w:r w:rsidRPr="009805D9">
              <w:rPr>
                <w:rFonts w:ascii="Calibri" w:hAnsi="Calibri" w:cs="Calibri"/>
                <w:sz w:val="20"/>
                <w:szCs w:val="20"/>
              </w:rPr>
              <w:t xml:space="preserve">- lokalita zasahuje do nivy potoka </w:t>
            </w:r>
            <w:proofErr w:type="spellStart"/>
            <w:r w:rsidRPr="009805D9">
              <w:rPr>
                <w:rFonts w:ascii="Calibri" w:hAnsi="Calibri" w:cs="Calibri"/>
                <w:sz w:val="20"/>
                <w:szCs w:val="20"/>
              </w:rPr>
              <w:t>Musík</w:t>
            </w:r>
            <w:proofErr w:type="spellEnd"/>
            <w:r w:rsidRPr="009805D9">
              <w:rPr>
                <w:rFonts w:ascii="Calibri" w:hAnsi="Calibri" w:cs="Calibri"/>
                <w:sz w:val="20"/>
                <w:szCs w:val="20"/>
              </w:rPr>
              <w:t>, jehož břehovými porosty je veden lokální biokoridor - jeho funkce nesmí být využitím lokality omezena; pruh území, vymezený ve vzdálenosti 6 metrů od obou břehových hran potoka, bude ponechán bez zásahu a nebude ani oplocen</w:t>
            </w:r>
          </w:p>
        </w:tc>
      </w:tr>
      <w:tr w:rsidR="00C6210F" w:rsidRPr="009805D9" w14:paraId="260BDA63" w14:textId="77777777" w:rsidTr="009805D9">
        <w:trPr>
          <w:cantSplit/>
        </w:trPr>
        <w:tc>
          <w:tcPr>
            <w:tcW w:w="9212" w:type="dxa"/>
            <w:tcBorders>
              <w:top w:val="single" w:sz="6" w:space="0" w:color="auto"/>
              <w:left w:val="single" w:sz="6" w:space="0" w:color="auto"/>
              <w:bottom w:val="single" w:sz="6" w:space="0" w:color="auto"/>
              <w:right w:val="single" w:sz="6" w:space="0" w:color="auto"/>
            </w:tcBorders>
          </w:tcPr>
          <w:p w14:paraId="7803C92F" w14:textId="77777777" w:rsidR="00C6210F" w:rsidRPr="009805D9" w:rsidRDefault="00C6210F" w:rsidP="0025197F">
            <w:pPr>
              <w:tabs>
                <w:tab w:val="left" w:pos="567"/>
                <w:tab w:val="left" w:pos="8505"/>
                <w:tab w:val="left" w:pos="9072"/>
              </w:tabs>
              <w:jc w:val="both"/>
              <w:rPr>
                <w:rFonts w:ascii="Calibri" w:hAnsi="Calibri" w:cs="Calibri"/>
                <w:b/>
                <w:caps/>
                <w:sz w:val="20"/>
                <w:szCs w:val="20"/>
              </w:rPr>
            </w:pPr>
          </w:p>
          <w:p w14:paraId="684B265E" w14:textId="2AD56037" w:rsidR="00C6210F" w:rsidRPr="00FC063A" w:rsidRDefault="00C6210F" w:rsidP="0025197F">
            <w:pPr>
              <w:tabs>
                <w:tab w:val="left" w:pos="567"/>
                <w:tab w:val="left" w:pos="8505"/>
                <w:tab w:val="left" w:pos="9072"/>
              </w:tabs>
              <w:jc w:val="both"/>
              <w:rPr>
                <w:rFonts w:ascii="Calibri" w:hAnsi="Calibri" w:cs="Calibri"/>
                <w:b/>
                <w:caps/>
                <w:sz w:val="20"/>
                <w:szCs w:val="20"/>
              </w:rPr>
            </w:pPr>
            <w:r w:rsidRPr="009805D9">
              <w:rPr>
                <w:rFonts w:ascii="Calibri" w:hAnsi="Calibri" w:cs="Calibri"/>
                <w:b/>
                <w:caps/>
                <w:sz w:val="20"/>
                <w:szCs w:val="20"/>
              </w:rPr>
              <w:t>Poznám</w:t>
            </w:r>
            <w:r w:rsidR="00FC063A">
              <w:rPr>
                <w:rFonts w:ascii="Calibri" w:hAnsi="Calibri" w:cs="Calibri"/>
                <w:b/>
                <w:caps/>
                <w:sz w:val="20"/>
                <w:szCs w:val="20"/>
              </w:rPr>
              <w:t>ka:</w:t>
            </w:r>
          </w:p>
        </w:tc>
      </w:tr>
    </w:tbl>
    <w:p w14:paraId="37AEF32E" w14:textId="64E2E6DE" w:rsidR="00FC063A" w:rsidRPr="002F47A0" w:rsidRDefault="00540544" w:rsidP="00540544">
      <w:pPr>
        <w:tabs>
          <w:tab w:val="left" w:pos="567"/>
          <w:tab w:val="left" w:pos="8505"/>
          <w:tab w:val="left" w:pos="9072"/>
        </w:tabs>
        <w:rPr>
          <w:rFonts w:asciiTheme="minorHAnsi" w:hAnsiTheme="minorHAnsi" w:cstheme="minorHAnsi"/>
          <w:i/>
          <w:caps/>
        </w:rPr>
      </w:pPr>
      <w:r w:rsidRPr="002F47A0">
        <w:rPr>
          <w:rFonts w:asciiTheme="minorHAnsi" w:hAnsiTheme="minorHAnsi" w:cstheme="minorHAnsi"/>
          <w:i/>
          <w:caps/>
        </w:rPr>
        <w:t>Poznámky:</w:t>
      </w:r>
    </w:p>
    <w:p w14:paraId="3FED6397" w14:textId="77777777" w:rsidR="00FC063A" w:rsidRDefault="00FC063A" w:rsidP="00064D72">
      <w:pPr>
        <w:pStyle w:val="Titulek"/>
        <w:keepNext/>
        <w:ind w:left="0"/>
      </w:pPr>
      <w:bookmarkStart w:id="556" w:name="_Toc156809579"/>
    </w:p>
    <w:p w14:paraId="0337832D" w14:textId="1032CFB3" w:rsidR="00064D72" w:rsidRDefault="00540544" w:rsidP="00064D72">
      <w:pPr>
        <w:pStyle w:val="Titulek"/>
        <w:keepNext/>
        <w:ind w:left="0"/>
      </w:pPr>
      <w:bookmarkStart w:id="557" w:name="_Toc156828491"/>
      <w:ins w:id="558" w:author="uzivatel" w:date="2024-01-22T09:48:00Z">
        <w:r>
          <w:t xml:space="preserve">Tabulka </w:t>
        </w:r>
        <w:r>
          <w:fldChar w:fldCharType="begin"/>
        </w:r>
        <w:r>
          <w:instrText xml:space="preserve"> SEQ Tabulka \* ARABIC </w:instrText>
        </w:r>
        <w:r>
          <w:fldChar w:fldCharType="separate"/>
        </w:r>
      </w:ins>
      <w:r w:rsidR="00AC40C7">
        <w:rPr>
          <w:noProof/>
        </w:rPr>
        <w:t>4</w:t>
      </w:r>
      <w:ins w:id="559" w:author="uzivatel" w:date="2024-01-22T09:48:00Z">
        <w:r>
          <w:fldChar w:fldCharType="end"/>
        </w:r>
        <w:r>
          <w:rPr>
            <w:lang w:val="cs-CZ"/>
          </w:rPr>
          <w:t xml:space="preserve">: </w:t>
        </w:r>
      </w:ins>
      <w:ins w:id="560" w:author="uzivatel" w:date="2024-01-22T14:04:00Z">
        <w:r w:rsidR="000D1ABD">
          <w:rPr>
            <w:b w:val="0"/>
            <w:lang w:val="cs-CZ"/>
          </w:rPr>
          <w:t>Z.2</w:t>
        </w:r>
      </w:ins>
      <w:ins w:id="561" w:author="uzivatel" w:date="2024-01-22T09:48:00Z">
        <w:r w:rsidRPr="00064D72">
          <w:rPr>
            <w:b w:val="0"/>
            <w:lang w:val="cs-CZ"/>
          </w:rPr>
          <w:t xml:space="preserve"> - rozvojová lokalita Nalžovice</w:t>
        </w:r>
      </w:ins>
      <w:bookmarkEnd w:id="556"/>
      <w:bookmarkEnd w:id="557"/>
    </w:p>
    <w:tbl>
      <w:tblPr>
        <w:tblW w:w="9212" w:type="dxa"/>
        <w:tblLayout w:type="fixed"/>
        <w:tblCellMar>
          <w:left w:w="70" w:type="dxa"/>
          <w:right w:w="70" w:type="dxa"/>
        </w:tblCellMar>
        <w:tblLook w:val="0000" w:firstRow="0" w:lastRow="0" w:firstColumn="0" w:lastColumn="0" w:noHBand="0" w:noVBand="0"/>
      </w:tblPr>
      <w:tblGrid>
        <w:gridCol w:w="9212"/>
      </w:tblGrid>
      <w:tr w:rsidR="00064D72" w:rsidRPr="00064D72" w14:paraId="2DC27EE9" w14:textId="77777777" w:rsidTr="00064D72">
        <w:trPr>
          <w:cantSplit/>
        </w:trPr>
        <w:tc>
          <w:tcPr>
            <w:tcW w:w="9212" w:type="dxa"/>
            <w:tcBorders>
              <w:top w:val="single" w:sz="6" w:space="0" w:color="auto"/>
              <w:left w:val="single" w:sz="6" w:space="0" w:color="auto"/>
              <w:bottom w:val="single" w:sz="6" w:space="0" w:color="auto"/>
              <w:right w:val="single" w:sz="6" w:space="0" w:color="auto"/>
            </w:tcBorders>
          </w:tcPr>
          <w:p w14:paraId="32F9A1D7" w14:textId="77777777" w:rsidR="00064D72" w:rsidRPr="00064D72" w:rsidRDefault="00064D72" w:rsidP="00064D72">
            <w:pPr>
              <w:tabs>
                <w:tab w:val="left" w:pos="567"/>
                <w:tab w:val="left" w:pos="8505"/>
                <w:tab w:val="left" w:pos="9072"/>
              </w:tabs>
              <w:jc w:val="both"/>
              <w:rPr>
                <w:rFonts w:ascii="Calibri" w:hAnsi="Calibri" w:cs="Calibri"/>
                <w:sz w:val="20"/>
                <w:szCs w:val="20"/>
              </w:rPr>
            </w:pPr>
            <w:r w:rsidRPr="00064D72">
              <w:rPr>
                <w:rFonts w:ascii="Calibri" w:hAnsi="Calibri" w:cs="Calibri"/>
                <w:caps/>
                <w:sz w:val="20"/>
                <w:szCs w:val="20"/>
              </w:rPr>
              <w:t xml:space="preserve">Rozvojová lokalita - </w:t>
            </w:r>
            <w:r w:rsidRPr="00064D72">
              <w:rPr>
                <w:rFonts w:ascii="Calibri" w:hAnsi="Calibri" w:cs="Calibri"/>
                <w:b/>
                <w:caps/>
                <w:sz w:val="20"/>
                <w:szCs w:val="20"/>
              </w:rPr>
              <w:t>Nalžovice</w:t>
            </w:r>
          </w:p>
        </w:tc>
      </w:tr>
      <w:tr w:rsidR="00064D72" w:rsidRPr="00064D72" w14:paraId="18D0EE48" w14:textId="77777777" w:rsidTr="00064D72">
        <w:trPr>
          <w:cantSplit/>
        </w:trPr>
        <w:tc>
          <w:tcPr>
            <w:tcW w:w="9212" w:type="dxa"/>
            <w:tcBorders>
              <w:top w:val="single" w:sz="6" w:space="0" w:color="auto"/>
              <w:left w:val="single" w:sz="6" w:space="0" w:color="auto"/>
              <w:bottom w:val="single" w:sz="6" w:space="0" w:color="auto"/>
              <w:right w:val="single" w:sz="6" w:space="0" w:color="auto"/>
            </w:tcBorders>
          </w:tcPr>
          <w:p w14:paraId="198B8744" w14:textId="5FFA4C8A" w:rsidR="00064D72" w:rsidRPr="00064D72" w:rsidRDefault="00064D72" w:rsidP="00064D72">
            <w:pPr>
              <w:tabs>
                <w:tab w:val="left" w:pos="567"/>
                <w:tab w:val="left" w:pos="8505"/>
                <w:tab w:val="left" w:pos="9072"/>
              </w:tabs>
              <w:jc w:val="both"/>
              <w:rPr>
                <w:rFonts w:ascii="Calibri" w:hAnsi="Calibri" w:cs="Calibri"/>
                <w:sz w:val="40"/>
                <w:szCs w:val="40"/>
              </w:rPr>
            </w:pPr>
            <w:del w:id="562" w:author="uzivatel" w:date="2024-01-22T14:04:00Z">
              <w:r w:rsidRPr="00064D72" w:rsidDel="000D1ABD">
                <w:rPr>
                  <w:rFonts w:ascii="Calibri" w:hAnsi="Calibri" w:cs="Calibri"/>
                  <w:b/>
                  <w:caps/>
                  <w:sz w:val="40"/>
                  <w:szCs w:val="40"/>
                </w:rPr>
                <w:delText>OV2</w:delText>
              </w:r>
            </w:del>
            <w:proofErr w:type="gramStart"/>
            <w:ins w:id="563" w:author="uzivatel" w:date="2024-01-22T14:04:00Z">
              <w:r w:rsidR="000D1ABD">
                <w:rPr>
                  <w:rFonts w:ascii="Calibri" w:hAnsi="Calibri" w:cs="Calibri"/>
                  <w:b/>
                  <w:caps/>
                  <w:sz w:val="40"/>
                  <w:szCs w:val="40"/>
                </w:rPr>
                <w:t>Z.2</w:t>
              </w:r>
            </w:ins>
            <w:proofErr w:type="gramEnd"/>
          </w:p>
        </w:tc>
      </w:tr>
      <w:tr w:rsidR="00064D72" w:rsidRPr="00064D72" w14:paraId="30741511" w14:textId="77777777" w:rsidTr="00064D72">
        <w:trPr>
          <w:cantSplit/>
        </w:trPr>
        <w:tc>
          <w:tcPr>
            <w:tcW w:w="9212" w:type="dxa"/>
            <w:tcBorders>
              <w:top w:val="single" w:sz="6" w:space="0" w:color="auto"/>
              <w:left w:val="single" w:sz="6" w:space="0" w:color="auto"/>
              <w:bottom w:val="single" w:sz="6" w:space="0" w:color="auto"/>
              <w:right w:val="single" w:sz="6" w:space="0" w:color="auto"/>
            </w:tcBorders>
          </w:tcPr>
          <w:p w14:paraId="407A574E" w14:textId="21FDA2E5" w:rsidR="00064D72" w:rsidRPr="00064D72" w:rsidRDefault="00064D72" w:rsidP="00D17246">
            <w:pPr>
              <w:tabs>
                <w:tab w:val="left" w:pos="567"/>
                <w:tab w:val="left" w:pos="8505"/>
                <w:tab w:val="left" w:pos="9072"/>
              </w:tabs>
              <w:jc w:val="both"/>
              <w:rPr>
                <w:rFonts w:ascii="Calibri" w:hAnsi="Calibri" w:cs="Calibri"/>
                <w:sz w:val="20"/>
                <w:szCs w:val="20"/>
              </w:rPr>
            </w:pPr>
            <w:r w:rsidRPr="00064D72">
              <w:rPr>
                <w:rFonts w:ascii="Calibri" w:hAnsi="Calibri" w:cs="Calibri"/>
                <w:b/>
                <w:caps/>
                <w:sz w:val="20"/>
                <w:szCs w:val="20"/>
              </w:rPr>
              <w:t xml:space="preserve">Funkční </w:t>
            </w:r>
            <w:proofErr w:type="gramStart"/>
            <w:r w:rsidRPr="00064D72">
              <w:rPr>
                <w:rFonts w:ascii="Calibri" w:hAnsi="Calibri" w:cs="Calibri"/>
                <w:b/>
                <w:caps/>
                <w:sz w:val="20"/>
                <w:szCs w:val="20"/>
              </w:rPr>
              <w:t>regulace</w:t>
            </w:r>
            <w:r w:rsidRPr="00064D72">
              <w:rPr>
                <w:rFonts w:ascii="Calibri" w:hAnsi="Calibri" w:cs="Calibri"/>
                <w:b/>
                <w:sz w:val="20"/>
                <w:szCs w:val="20"/>
              </w:rPr>
              <w:t xml:space="preserve"> :</w:t>
            </w:r>
            <w:r w:rsidRPr="00064D72">
              <w:rPr>
                <w:rFonts w:ascii="Calibri" w:hAnsi="Calibri" w:cs="Calibri"/>
                <w:sz w:val="20"/>
                <w:szCs w:val="20"/>
              </w:rPr>
              <w:t xml:space="preserve"> </w:t>
            </w:r>
            <w:ins w:id="564" w:author="uzivatel" w:date="2024-01-22T14:18:00Z">
              <w:r w:rsidR="00D17246">
                <w:rPr>
                  <w:rFonts w:asciiTheme="minorHAnsi" w:hAnsiTheme="minorHAnsi" w:cstheme="minorHAnsi"/>
                  <w:sz w:val="20"/>
                  <w:szCs w:val="20"/>
                </w:rPr>
                <w:t>smíšené</w:t>
              </w:r>
              <w:proofErr w:type="gramEnd"/>
              <w:r w:rsidR="00D17246">
                <w:rPr>
                  <w:rFonts w:asciiTheme="minorHAnsi" w:hAnsiTheme="minorHAnsi" w:cstheme="minorHAnsi"/>
                  <w:sz w:val="20"/>
                  <w:szCs w:val="20"/>
                </w:rPr>
                <w:t xml:space="preserve"> obytné venkovské (SV)</w:t>
              </w:r>
            </w:ins>
            <w:del w:id="565" w:author="uzivatel" w:date="2024-01-22T14:18:00Z">
              <w:r w:rsidRPr="00064D72" w:rsidDel="00D17246">
                <w:rPr>
                  <w:rFonts w:ascii="Calibri" w:hAnsi="Calibri" w:cs="Calibri"/>
                  <w:sz w:val="20"/>
                  <w:szCs w:val="20"/>
                </w:rPr>
                <w:delText>plochy bydlení</w:delText>
              </w:r>
            </w:del>
          </w:p>
        </w:tc>
      </w:tr>
      <w:tr w:rsidR="00064D72" w:rsidRPr="00064D72" w14:paraId="007CC20A" w14:textId="77777777" w:rsidTr="00064D72">
        <w:trPr>
          <w:cantSplit/>
        </w:trPr>
        <w:tc>
          <w:tcPr>
            <w:tcW w:w="9212" w:type="dxa"/>
            <w:tcBorders>
              <w:top w:val="single" w:sz="6" w:space="0" w:color="auto"/>
              <w:left w:val="single" w:sz="6" w:space="0" w:color="auto"/>
              <w:bottom w:val="single" w:sz="6" w:space="0" w:color="auto"/>
              <w:right w:val="single" w:sz="6" w:space="0" w:color="auto"/>
            </w:tcBorders>
          </w:tcPr>
          <w:p w14:paraId="7058FCD2" w14:textId="77777777" w:rsidR="00064D72" w:rsidRPr="00064D72" w:rsidRDefault="00064D72" w:rsidP="00064D72">
            <w:pPr>
              <w:tabs>
                <w:tab w:val="left" w:pos="567"/>
                <w:tab w:val="left" w:pos="8505"/>
                <w:tab w:val="left" w:pos="9072"/>
              </w:tabs>
              <w:jc w:val="both"/>
              <w:rPr>
                <w:rFonts w:ascii="Calibri" w:hAnsi="Calibri" w:cs="Calibri"/>
                <w:b/>
                <w:caps/>
                <w:sz w:val="20"/>
                <w:szCs w:val="20"/>
              </w:rPr>
            </w:pPr>
          </w:p>
          <w:p w14:paraId="20E807B7" w14:textId="77777777" w:rsidR="00064D72" w:rsidRPr="00064D72" w:rsidRDefault="00064D72" w:rsidP="00064D72">
            <w:pPr>
              <w:tabs>
                <w:tab w:val="left" w:pos="567"/>
                <w:tab w:val="left" w:pos="8505"/>
                <w:tab w:val="left" w:pos="9072"/>
              </w:tabs>
              <w:jc w:val="both"/>
              <w:rPr>
                <w:rFonts w:ascii="Calibri" w:hAnsi="Calibri" w:cs="Calibri"/>
                <w:sz w:val="20"/>
                <w:szCs w:val="20"/>
              </w:rPr>
            </w:pPr>
            <w:r w:rsidRPr="00064D72">
              <w:rPr>
                <w:rFonts w:ascii="Calibri" w:hAnsi="Calibri" w:cs="Calibri"/>
                <w:b/>
                <w:caps/>
                <w:sz w:val="20"/>
                <w:szCs w:val="20"/>
              </w:rPr>
              <w:t>dnešní stav lokality</w:t>
            </w:r>
            <w:r w:rsidRPr="00064D72">
              <w:rPr>
                <w:rFonts w:ascii="Calibri" w:hAnsi="Calibri" w:cs="Calibri"/>
                <w:b/>
                <w:sz w:val="20"/>
                <w:szCs w:val="20"/>
              </w:rPr>
              <w:t xml:space="preserve">: </w:t>
            </w:r>
            <w:r w:rsidRPr="00064D72">
              <w:rPr>
                <w:rFonts w:ascii="Calibri" w:hAnsi="Calibri" w:cs="Calibri"/>
                <w:sz w:val="20"/>
                <w:szCs w:val="20"/>
              </w:rPr>
              <w:t xml:space="preserve">nezastavěné území v centrální části Nalžovic </w:t>
            </w:r>
          </w:p>
        </w:tc>
      </w:tr>
      <w:tr w:rsidR="00064D72" w:rsidRPr="00064D72" w14:paraId="19EB844E" w14:textId="77777777" w:rsidTr="00064D72">
        <w:trPr>
          <w:cantSplit/>
        </w:trPr>
        <w:tc>
          <w:tcPr>
            <w:tcW w:w="9212" w:type="dxa"/>
            <w:tcBorders>
              <w:top w:val="single" w:sz="6" w:space="0" w:color="auto"/>
              <w:left w:val="single" w:sz="6" w:space="0" w:color="auto"/>
              <w:bottom w:val="single" w:sz="6" w:space="0" w:color="auto"/>
              <w:right w:val="single" w:sz="6" w:space="0" w:color="auto"/>
            </w:tcBorders>
          </w:tcPr>
          <w:p w14:paraId="4D2CA2D8" w14:textId="77777777" w:rsidR="00064D72" w:rsidRPr="00064D72" w:rsidRDefault="00064D72" w:rsidP="00064D72">
            <w:pPr>
              <w:tabs>
                <w:tab w:val="left" w:pos="567"/>
                <w:tab w:val="left" w:pos="8505"/>
                <w:tab w:val="left" w:pos="9072"/>
              </w:tabs>
              <w:jc w:val="both"/>
              <w:rPr>
                <w:rFonts w:ascii="Calibri" w:hAnsi="Calibri" w:cs="Calibri"/>
                <w:b/>
                <w:caps/>
                <w:sz w:val="20"/>
                <w:szCs w:val="20"/>
              </w:rPr>
            </w:pPr>
          </w:p>
          <w:p w14:paraId="44700E90" w14:textId="77777777" w:rsidR="00064D72" w:rsidRPr="00064D72" w:rsidRDefault="00064D72" w:rsidP="00064D72">
            <w:pPr>
              <w:tabs>
                <w:tab w:val="left" w:pos="567"/>
                <w:tab w:val="left" w:pos="8505"/>
                <w:tab w:val="left" w:pos="9072"/>
              </w:tabs>
              <w:jc w:val="both"/>
              <w:rPr>
                <w:rFonts w:ascii="Calibri" w:hAnsi="Calibri" w:cs="Calibri"/>
                <w:sz w:val="20"/>
                <w:szCs w:val="20"/>
              </w:rPr>
            </w:pPr>
            <w:r w:rsidRPr="00064D72">
              <w:rPr>
                <w:rFonts w:ascii="Calibri" w:hAnsi="Calibri" w:cs="Calibri"/>
                <w:b/>
                <w:caps/>
                <w:sz w:val="20"/>
                <w:szCs w:val="20"/>
              </w:rPr>
              <w:t>plocha lokality</w:t>
            </w:r>
            <w:r w:rsidRPr="00064D72">
              <w:rPr>
                <w:rFonts w:ascii="Calibri" w:hAnsi="Calibri" w:cs="Calibri"/>
                <w:b/>
                <w:sz w:val="20"/>
                <w:szCs w:val="20"/>
              </w:rPr>
              <w:t xml:space="preserve">: </w:t>
            </w:r>
            <w:r w:rsidRPr="00064D72">
              <w:rPr>
                <w:rFonts w:ascii="Calibri" w:hAnsi="Calibri" w:cs="Calibri"/>
                <w:sz w:val="20"/>
                <w:szCs w:val="20"/>
              </w:rPr>
              <w:t>1,44 ha</w:t>
            </w:r>
          </w:p>
        </w:tc>
      </w:tr>
      <w:tr w:rsidR="00064D72" w:rsidRPr="00064D72" w14:paraId="1DC2E8D8" w14:textId="77777777" w:rsidTr="00064D72">
        <w:trPr>
          <w:cantSplit/>
        </w:trPr>
        <w:tc>
          <w:tcPr>
            <w:tcW w:w="9212" w:type="dxa"/>
            <w:tcBorders>
              <w:top w:val="single" w:sz="6" w:space="0" w:color="auto"/>
              <w:left w:val="single" w:sz="6" w:space="0" w:color="auto"/>
              <w:bottom w:val="single" w:sz="6" w:space="0" w:color="auto"/>
              <w:right w:val="single" w:sz="6" w:space="0" w:color="auto"/>
            </w:tcBorders>
          </w:tcPr>
          <w:p w14:paraId="7B3F5D94" w14:textId="77777777" w:rsidR="00064D72" w:rsidRPr="00064D72" w:rsidRDefault="00064D72" w:rsidP="00064D72">
            <w:pPr>
              <w:tabs>
                <w:tab w:val="left" w:pos="567"/>
                <w:tab w:val="left" w:pos="8505"/>
                <w:tab w:val="left" w:pos="9072"/>
              </w:tabs>
              <w:jc w:val="both"/>
              <w:rPr>
                <w:rFonts w:ascii="Calibri" w:hAnsi="Calibri" w:cs="Calibri"/>
                <w:b/>
                <w:caps/>
                <w:sz w:val="20"/>
                <w:szCs w:val="20"/>
              </w:rPr>
            </w:pPr>
          </w:p>
          <w:p w14:paraId="48F5EE47" w14:textId="77777777" w:rsidR="00064D72" w:rsidRPr="00064D72" w:rsidRDefault="00064D72" w:rsidP="00064D72">
            <w:pPr>
              <w:tabs>
                <w:tab w:val="left" w:pos="567"/>
                <w:tab w:val="left" w:pos="8505"/>
                <w:tab w:val="left" w:pos="9072"/>
              </w:tabs>
              <w:jc w:val="both"/>
              <w:rPr>
                <w:rFonts w:ascii="Calibri" w:hAnsi="Calibri" w:cs="Calibri"/>
                <w:sz w:val="20"/>
                <w:szCs w:val="20"/>
              </w:rPr>
            </w:pPr>
            <w:r w:rsidRPr="00064D72">
              <w:rPr>
                <w:rFonts w:ascii="Calibri" w:hAnsi="Calibri" w:cs="Calibri"/>
                <w:b/>
                <w:caps/>
                <w:sz w:val="20"/>
                <w:szCs w:val="20"/>
              </w:rPr>
              <w:t>popis lokality</w:t>
            </w:r>
            <w:r w:rsidRPr="00064D72">
              <w:rPr>
                <w:rFonts w:ascii="Calibri" w:hAnsi="Calibri" w:cs="Calibri"/>
                <w:b/>
                <w:sz w:val="20"/>
                <w:szCs w:val="20"/>
              </w:rPr>
              <w:t>:</w:t>
            </w:r>
            <w:r w:rsidRPr="00064D72">
              <w:rPr>
                <w:rFonts w:ascii="Calibri" w:hAnsi="Calibri" w:cs="Calibri"/>
                <w:sz w:val="20"/>
                <w:szCs w:val="20"/>
              </w:rPr>
              <w:t xml:space="preserve"> rozvojová lokalita pro výstavbu rodinných domů, doplňující stávající strukturu v centrální části obce při silnici II / 119</w:t>
            </w:r>
          </w:p>
        </w:tc>
      </w:tr>
      <w:tr w:rsidR="00064D72" w:rsidRPr="00064D72" w14:paraId="082CCD46" w14:textId="77777777" w:rsidTr="00064D72">
        <w:trPr>
          <w:cantSplit/>
        </w:trPr>
        <w:tc>
          <w:tcPr>
            <w:tcW w:w="9212" w:type="dxa"/>
            <w:tcBorders>
              <w:top w:val="single" w:sz="6" w:space="0" w:color="auto"/>
              <w:left w:val="single" w:sz="6" w:space="0" w:color="auto"/>
              <w:bottom w:val="single" w:sz="6" w:space="0" w:color="auto"/>
              <w:right w:val="single" w:sz="6" w:space="0" w:color="auto"/>
            </w:tcBorders>
          </w:tcPr>
          <w:p w14:paraId="596B7225" w14:textId="77777777" w:rsidR="00064D72" w:rsidRPr="00064D72" w:rsidRDefault="00064D72" w:rsidP="00064D72">
            <w:pPr>
              <w:tabs>
                <w:tab w:val="left" w:pos="567"/>
                <w:tab w:val="left" w:pos="8505"/>
                <w:tab w:val="left" w:pos="9072"/>
              </w:tabs>
              <w:jc w:val="both"/>
              <w:rPr>
                <w:rFonts w:ascii="Calibri" w:hAnsi="Calibri" w:cs="Calibri"/>
                <w:b/>
                <w:caps/>
                <w:sz w:val="20"/>
                <w:szCs w:val="20"/>
              </w:rPr>
            </w:pPr>
          </w:p>
          <w:p w14:paraId="0A06E0D1" w14:textId="77777777" w:rsidR="00064D72" w:rsidRPr="00064D72" w:rsidRDefault="00064D72" w:rsidP="00064D72">
            <w:pPr>
              <w:tabs>
                <w:tab w:val="left" w:pos="567"/>
                <w:tab w:val="left" w:pos="8505"/>
                <w:tab w:val="left" w:pos="9072"/>
              </w:tabs>
              <w:jc w:val="both"/>
              <w:rPr>
                <w:rFonts w:ascii="Calibri" w:hAnsi="Calibri" w:cs="Calibri"/>
                <w:sz w:val="20"/>
                <w:szCs w:val="20"/>
              </w:rPr>
            </w:pPr>
            <w:r w:rsidRPr="00064D72">
              <w:rPr>
                <w:rFonts w:ascii="Calibri" w:hAnsi="Calibri" w:cs="Calibri"/>
                <w:b/>
                <w:caps/>
                <w:sz w:val="20"/>
                <w:szCs w:val="20"/>
              </w:rPr>
              <w:t>Návrh - regulativy</w:t>
            </w:r>
            <w:r w:rsidRPr="00064D72">
              <w:rPr>
                <w:rFonts w:ascii="Calibri" w:hAnsi="Calibri" w:cs="Calibri"/>
                <w:sz w:val="20"/>
                <w:szCs w:val="20"/>
              </w:rPr>
              <w:t>:</w:t>
            </w:r>
          </w:p>
          <w:p w14:paraId="44EB7091" w14:textId="77777777" w:rsidR="00064D72" w:rsidRPr="00064D72" w:rsidRDefault="00064D72" w:rsidP="00064D72">
            <w:pPr>
              <w:jc w:val="both"/>
              <w:rPr>
                <w:rFonts w:ascii="Calibri" w:hAnsi="Calibri" w:cs="Calibri"/>
                <w:sz w:val="20"/>
                <w:szCs w:val="20"/>
              </w:rPr>
            </w:pPr>
            <w:r w:rsidRPr="00064D72">
              <w:rPr>
                <w:rFonts w:ascii="Calibri" w:hAnsi="Calibri" w:cs="Calibri"/>
                <w:sz w:val="20"/>
                <w:szCs w:val="20"/>
              </w:rPr>
              <w:t xml:space="preserve">- lokalita je určena pro výstavbu rodinných domů – izolovaných, případně </w:t>
            </w:r>
            <w:proofErr w:type="spellStart"/>
            <w:r w:rsidRPr="00064D72">
              <w:rPr>
                <w:rFonts w:ascii="Calibri" w:hAnsi="Calibri" w:cs="Calibri"/>
                <w:sz w:val="20"/>
                <w:szCs w:val="20"/>
              </w:rPr>
              <w:t>dvojdomů</w:t>
            </w:r>
            <w:proofErr w:type="spellEnd"/>
            <w:r w:rsidRPr="00064D72">
              <w:rPr>
                <w:rFonts w:ascii="Calibri" w:hAnsi="Calibri" w:cs="Calibri"/>
                <w:sz w:val="20"/>
                <w:szCs w:val="20"/>
              </w:rPr>
              <w:t xml:space="preserve"> </w:t>
            </w:r>
          </w:p>
          <w:p w14:paraId="174A3ED3" w14:textId="77777777" w:rsidR="00064D72" w:rsidRPr="00064D72" w:rsidRDefault="00064D72" w:rsidP="00064D72">
            <w:pPr>
              <w:jc w:val="both"/>
              <w:rPr>
                <w:rFonts w:ascii="Calibri" w:hAnsi="Calibri" w:cs="Calibri"/>
                <w:sz w:val="20"/>
                <w:szCs w:val="20"/>
              </w:rPr>
            </w:pPr>
            <w:r w:rsidRPr="00064D72">
              <w:rPr>
                <w:rFonts w:ascii="Calibri" w:hAnsi="Calibri" w:cs="Calibri"/>
                <w:sz w:val="20"/>
                <w:szCs w:val="20"/>
              </w:rPr>
              <w:t>- podlažnost: max. 2 nadzemní podlaží (včetně využitého podkroví)</w:t>
            </w:r>
          </w:p>
          <w:p w14:paraId="1658D775" w14:textId="77777777" w:rsidR="00064D72" w:rsidRPr="00064D72" w:rsidRDefault="00064D72" w:rsidP="00064D72">
            <w:pPr>
              <w:tabs>
                <w:tab w:val="left" w:pos="567"/>
                <w:tab w:val="left" w:pos="8505"/>
                <w:tab w:val="left" w:pos="9072"/>
              </w:tabs>
              <w:jc w:val="both"/>
              <w:rPr>
                <w:rFonts w:ascii="Calibri" w:hAnsi="Calibri" w:cs="Calibri"/>
                <w:sz w:val="20"/>
                <w:szCs w:val="20"/>
              </w:rPr>
            </w:pPr>
            <w:r w:rsidRPr="00064D72">
              <w:rPr>
                <w:rFonts w:ascii="Calibri" w:hAnsi="Calibri" w:cs="Calibri"/>
                <w:sz w:val="20"/>
                <w:szCs w:val="20"/>
              </w:rPr>
              <w:t>- objekty nové zástavby budou umisťovány na jednotnou zastavovací čáru vycházející z kontextu lokality</w:t>
            </w:r>
          </w:p>
          <w:p w14:paraId="694E5CD2" w14:textId="77777777" w:rsidR="00064D72" w:rsidRPr="00064D72" w:rsidRDefault="00064D72" w:rsidP="00064D72">
            <w:pPr>
              <w:tabs>
                <w:tab w:val="left" w:pos="567"/>
                <w:tab w:val="left" w:pos="8505"/>
                <w:tab w:val="left" w:pos="9072"/>
              </w:tabs>
              <w:jc w:val="both"/>
              <w:rPr>
                <w:rFonts w:ascii="Calibri" w:hAnsi="Calibri" w:cs="Calibri"/>
                <w:sz w:val="20"/>
                <w:szCs w:val="20"/>
              </w:rPr>
            </w:pPr>
            <w:r w:rsidRPr="00064D72">
              <w:rPr>
                <w:rFonts w:ascii="Calibri" w:hAnsi="Calibri" w:cs="Calibri"/>
                <w:sz w:val="20"/>
                <w:szCs w:val="20"/>
              </w:rPr>
              <w:t>- minimální velikost parcely:  800 m</w:t>
            </w:r>
            <w:r w:rsidRPr="00064D72">
              <w:rPr>
                <w:rFonts w:ascii="Calibri" w:hAnsi="Calibri" w:cs="Calibri"/>
                <w:sz w:val="20"/>
                <w:szCs w:val="20"/>
                <w:vertAlign w:val="superscript"/>
              </w:rPr>
              <w:t>2</w:t>
            </w:r>
            <w:r w:rsidRPr="00064D72">
              <w:rPr>
                <w:rFonts w:ascii="Calibri" w:hAnsi="Calibri" w:cs="Calibri"/>
                <w:sz w:val="20"/>
                <w:szCs w:val="20"/>
              </w:rPr>
              <w:t xml:space="preserve"> (s výjimkou již odděleného pozemku p. č. 446/1)</w:t>
            </w:r>
          </w:p>
          <w:p w14:paraId="7E4BE2C4" w14:textId="77777777" w:rsidR="00064D72" w:rsidRPr="00064D72" w:rsidRDefault="00064D72" w:rsidP="00064D72">
            <w:pPr>
              <w:tabs>
                <w:tab w:val="left" w:pos="567"/>
                <w:tab w:val="left" w:pos="8505"/>
                <w:tab w:val="left" w:pos="9072"/>
              </w:tabs>
              <w:jc w:val="both"/>
              <w:rPr>
                <w:rFonts w:ascii="Calibri" w:hAnsi="Calibri" w:cs="Calibri"/>
                <w:sz w:val="20"/>
                <w:szCs w:val="20"/>
              </w:rPr>
            </w:pPr>
            <w:r w:rsidRPr="00064D72">
              <w:rPr>
                <w:rFonts w:ascii="Calibri" w:hAnsi="Calibri" w:cs="Calibri"/>
                <w:sz w:val="20"/>
                <w:szCs w:val="20"/>
              </w:rPr>
              <w:t>- maximální kapacita: 10 rodinných domů</w:t>
            </w:r>
          </w:p>
          <w:p w14:paraId="40476A6C" w14:textId="77777777" w:rsidR="00064D72" w:rsidRPr="00064D72" w:rsidRDefault="00064D72" w:rsidP="00064D72">
            <w:pPr>
              <w:tabs>
                <w:tab w:val="left" w:pos="567"/>
                <w:tab w:val="left" w:pos="8505"/>
                <w:tab w:val="left" w:pos="9072"/>
              </w:tabs>
              <w:jc w:val="both"/>
              <w:rPr>
                <w:rFonts w:ascii="Calibri" w:hAnsi="Calibri" w:cs="Calibri"/>
                <w:sz w:val="20"/>
                <w:szCs w:val="20"/>
              </w:rPr>
            </w:pPr>
            <w:r w:rsidRPr="00064D72">
              <w:rPr>
                <w:rFonts w:ascii="Calibri" w:hAnsi="Calibri" w:cs="Calibri"/>
                <w:sz w:val="20"/>
                <w:szCs w:val="20"/>
              </w:rPr>
              <w:t>- minimální šíře nových místních komunikací, budovaných v souvislosti s rozvojem lokality: 10 m mezi hranicemi stavebních parcel</w:t>
            </w:r>
          </w:p>
          <w:p w14:paraId="0ECA7666" w14:textId="77777777" w:rsidR="00064D72" w:rsidRPr="00064D72" w:rsidRDefault="00064D72" w:rsidP="00064D72">
            <w:pPr>
              <w:tabs>
                <w:tab w:val="left" w:pos="567"/>
                <w:tab w:val="left" w:pos="8505"/>
                <w:tab w:val="left" w:pos="9072"/>
              </w:tabs>
              <w:jc w:val="both"/>
              <w:rPr>
                <w:rFonts w:ascii="Calibri" w:hAnsi="Calibri" w:cs="Calibri"/>
                <w:sz w:val="20"/>
                <w:szCs w:val="20"/>
              </w:rPr>
            </w:pPr>
            <w:r w:rsidRPr="00064D72">
              <w:rPr>
                <w:rFonts w:ascii="Calibri" w:hAnsi="Calibri" w:cs="Calibri"/>
                <w:sz w:val="20"/>
                <w:szCs w:val="20"/>
              </w:rPr>
              <w:t>- minimální podíl zeleně na stavebním pozemku určeném k výstavbě 1 RD: 50%</w:t>
            </w:r>
          </w:p>
        </w:tc>
      </w:tr>
      <w:tr w:rsidR="00064D72" w:rsidRPr="00064D72" w14:paraId="18AA876B" w14:textId="77777777" w:rsidTr="00064D72">
        <w:trPr>
          <w:cantSplit/>
        </w:trPr>
        <w:tc>
          <w:tcPr>
            <w:tcW w:w="9212" w:type="dxa"/>
            <w:tcBorders>
              <w:top w:val="single" w:sz="6" w:space="0" w:color="auto"/>
              <w:left w:val="single" w:sz="6" w:space="0" w:color="auto"/>
              <w:bottom w:val="single" w:sz="6" w:space="0" w:color="auto"/>
              <w:right w:val="single" w:sz="6" w:space="0" w:color="auto"/>
            </w:tcBorders>
          </w:tcPr>
          <w:p w14:paraId="401C4C5E" w14:textId="086F7A2E" w:rsidR="00064D72" w:rsidRPr="00FC063A" w:rsidRDefault="00FC063A" w:rsidP="00064D72">
            <w:pPr>
              <w:tabs>
                <w:tab w:val="left" w:pos="567"/>
                <w:tab w:val="left" w:pos="8505"/>
                <w:tab w:val="left" w:pos="9072"/>
              </w:tabs>
              <w:jc w:val="both"/>
              <w:rPr>
                <w:rFonts w:ascii="Calibri" w:hAnsi="Calibri" w:cs="Calibri"/>
                <w:b/>
                <w:caps/>
                <w:sz w:val="20"/>
                <w:szCs w:val="20"/>
              </w:rPr>
            </w:pPr>
            <w:r>
              <w:rPr>
                <w:rFonts w:ascii="Calibri" w:hAnsi="Calibri" w:cs="Calibri"/>
                <w:b/>
                <w:caps/>
                <w:sz w:val="20"/>
                <w:szCs w:val="20"/>
              </w:rPr>
              <w:t>Poznámka:</w:t>
            </w:r>
          </w:p>
        </w:tc>
      </w:tr>
    </w:tbl>
    <w:p w14:paraId="31ACA6B9" w14:textId="2022E83B" w:rsidR="00540544" w:rsidRPr="002F47A0" w:rsidRDefault="00540544" w:rsidP="00540544">
      <w:pPr>
        <w:tabs>
          <w:tab w:val="left" w:pos="567"/>
          <w:tab w:val="left" w:pos="8505"/>
          <w:tab w:val="left" w:pos="9072"/>
        </w:tabs>
        <w:rPr>
          <w:rFonts w:asciiTheme="minorHAnsi" w:hAnsiTheme="minorHAnsi" w:cstheme="minorHAnsi"/>
          <w:i/>
          <w:caps/>
        </w:rPr>
      </w:pPr>
      <w:r w:rsidRPr="002F47A0">
        <w:rPr>
          <w:rFonts w:asciiTheme="minorHAnsi" w:hAnsiTheme="minorHAnsi" w:cstheme="minorHAnsi"/>
          <w:i/>
          <w:caps/>
        </w:rPr>
        <w:t>Poznámky:</w:t>
      </w:r>
    </w:p>
    <w:p w14:paraId="2B73B2D6" w14:textId="658665C6" w:rsidR="00540544" w:rsidRDefault="00540544" w:rsidP="00540544">
      <w:pPr>
        <w:pStyle w:val="Titulek"/>
        <w:keepNext/>
        <w:ind w:left="0"/>
        <w:rPr>
          <w:ins w:id="566" w:author="uzivatel" w:date="2024-01-22T09:49:00Z"/>
        </w:rPr>
      </w:pPr>
      <w:bookmarkStart w:id="567" w:name="_Toc156809580"/>
      <w:bookmarkStart w:id="568" w:name="_Toc156828492"/>
      <w:ins w:id="569" w:author="uzivatel" w:date="2024-01-22T09:49:00Z">
        <w:r>
          <w:lastRenderedPageBreak/>
          <w:t xml:space="preserve">Tabulka </w:t>
        </w:r>
        <w:r>
          <w:rPr>
            <w:noProof/>
          </w:rPr>
          <w:fldChar w:fldCharType="begin"/>
        </w:r>
        <w:r>
          <w:rPr>
            <w:noProof/>
          </w:rPr>
          <w:instrText xml:space="preserve"> SEQ Tabulka \* ARABIC </w:instrText>
        </w:r>
        <w:r>
          <w:rPr>
            <w:noProof/>
          </w:rPr>
          <w:fldChar w:fldCharType="separate"/>
        </w:r>
      </w:ins>
      <w:r w:rsidR="00AC40C7">
        <w:rPr>
          <w:noProof/>
        </w:rPr>
        <w:t>5</w:t>
      </w:r>
      <w:ins w:id="570" w:author="uzivatel" w:date="2024-01-22T09:49:00Z">
        <w:r>
          <w:rPr>
            <w:noProof/>
          </w:rPr>
          <w:fldChar w:fldCharType="end"/>
        </w:r>
        <w:r>
          <w:rPr>
            <w:lang w:val="cs-CZ"/>
          </w:rPr>
          <w:t xml:space="preserve">: </w:t>
        </w:r>
      </w:ins>
      <w:ins w:id="571" w:author="uzivatel" w:date="2024-01-22T14:04:00Z">
        <w:r w:rsidR="000D1ABD">
          <w:rPr>
            <w:b w:val="0"/>
            <w:lang w:val="cs-CZ"/>
          </w:rPr>
          <w:t>Z.3</w:t>
        </w:r>
      </w:ins>
      <w:ins w:id="572" w:author="uzivatel" w:date="2024-01-22T09:49:00Z">
        <w:r w:rsidRPr="00FF0E0E">
          <w:rPr>
            <w:b w:val="0"/>
            <w:lang w:val="cs-CZ"/>
          </w:rPr>
          <w:t xml:space="preserve"> - rozvojová lokalita Nalžovice</w:t>
        </w:r>
        <w:bookmarkEnd w:id="567"/>
        <w:bookmarkEnd w:id="568"/>
      </w:ins>
    </w:p>
    <w:tbl>
      <w:tblPr>
        <w:tblW w:w="9212" w:type="dxa"/>
        <w:tblLayout w:type="fixed"/>
        <w:tblCellMar>
          <w:left w:w="70" w:type="dxa"/>
          <w:right w:w="70" w:type="dxa"/>
        </w:tblCellMar>
        <w:tblLook w:val="0000" w:firstRow="0" w:lastRow="0" w:firstColumn="0" w:lastColumn="0" w:noHBand="0" w:noVBand="0"/>
      </w:tblPr>
      <w:tblGrid>
        <w:gridCol w:w="9212"/>
      </w:tblGrid>
      <w:tr w:rsidR="005B0497" w:rsidRPr="005B0497" w14:paraId="3DED3FA3" w14:textId="77777777" w:rsidTr="00FF0E0E">
        <w:trPr>
          <w:cantSplit/>
        </w:trPr>
        <w:tc>
          <w:tcPr>
            <w:tcW w:w="9212" w:type="dxa"/>
            <w:tcBorders>
              <w:top w:val="single" w:sz="6" w:space="0" w:color="auto"/>
              <w:left w:val="single" w:sz="6" w:space="0" w:color="auto"/>
              <w:bottom w:val="single" w:sz="6" w:space="0" w:color="auto"/>
              <w:right w:val="single" w:sz="6" w:space="0" w:color="auto"/>
            </w:tcBorders>
          </w:tcPr>
          <w:p w14:paraId="7E271F6B" w14:textId="77777777" w:rsidR="005B0497" w:rsidRPr="005B0497" w:rsidRDefault="005B0497" w:rsidP="005B0497">
            <w:pPr>
              <w:tabs>
                <w:tab w:val="left" w:pos="567"/>
                <w:tab w:val="left" w:pos="8505"/>
                <w:tab w:val="left" w:pos="9072"/>
              </w:tabs>
              <w:jc w:val="both"/>
              <w:rPr>
                <w:rFonts w:ascii="Calibri" w:hAnsi="Calibri" w:cs="Calibri"/>
                <w:sz w:val="20"/>
                <w:szCs w:val="20"/>
              </w:rPr>
            </w:pPr>
            <w:r w:rsidRPr="005B0497">
              <w:rPr>
                <w:rFonts w:ascii="Calibri" w:hAnsi="Calibri" w:cs="Calibri"/>
                <w:caps/>
                <w:sz w:val="20"/>
                <w:szCs w:val="20"/>
              </w:rPr>
              <w:t xml:space="preserve">Rozvojová lokalita - </w:t>
            </w:r>
            <w:r w:rsidRPr="005B0497">
              <w:rPr>
                <w:rFonts w:ascii="Calibri" w:hAnsi="Calibri" w:cs="Calibri"/>
                <w:b/>
                <w:caps/>
                <w:sz w:val="20"/>
                <w:szCs w:val="20"/>
              </w:rPr>
              <w:t>Nalžovice</w:t>
            </w:r>
          </w:p>
        </w:tc>
      </w:tr>
      <w:tr w:rsidR="005B0497" w:rsidRPr="005B0497" w14:paraId="45D684D0" w14:textId="77777777" w:rsidTr="00FF0E0E">
        <w:trPr>
          <w:cantSplit/>
        </w:trPr>
        <w:tc>
          <w:tcPr>
            <w:tcW w:w="9212" w:type="dxa"/>
            <w:tcBorders>
              <w:top w:val="single" w:sz="6" w:space="0" w:color="auto"/>
              <w:left w:val="single" w:sz="6" w:space="0" w:color="auto"/>
              <w:bottom w:val="single" w:sz="6" w:space="0" w:color="auto"/>
              <w:right w:val="single" w:sz="6" w:space="0" w:color="auto"/>
            </w:tcBorders>
          </w:tcPr>
          <w:p w14:paraId="51AF1C1E" w14:textId="23B21056" w:rsidR="005B0497" w:rsidRPr="005B0497" w:rsidRDefault="005B0497" w:rsidP="005B0497">
            <w:pPr>
              <w:tabs>
                <w:tab w:val="left" w:pos="567"/>
                <w:tab w:val="left" w:pos="8505"/>
                <w:tab w:val="left" w:pos="9072"/>
              </w:tabs>
              <w:jc w:val="both"/>
              <w:rPr>
                <w:rFonts w:ascii="Calibri" w:hAnsi="Calibri" w:cs="Calibri"/>
                <w:sz w:val="40"/>
                <w:szCs w:val="40"/>
              </w:rPr>
            </w:pPr>
            <w:del w:id="573" w:author="uzivatel" w:date="2024-01-22T14:04:00Z">
              <w:r w:rsidRPr="005B0497" w:rsidDel="000D1ABD">
                <w:rPr>
                  <w:rFonts w:ascii="Calibri" w:hAnsi="Calibri" w:cs="Calibri"/>
                  <w:b/>
                  <w:caps/>
                  <w:sz w:val="40"/>
                  <w:szCs w:val="40"/>
                </w:rPr>
                <w:delText>OV3</w:delText>
              </w:r>
            </w:del>
            <w:proofErr w:type="gramStart"/>
            <w:ins w:id="574" w:author="uzivatel" w:date="2024-01-22T14:04:00Z">
              <w:r w:rsidR="000D1ABD">
                <w:rPr>
                  <w:rFonts w:ascii="Calibri" w:hAnsi="Calibri" w:cs="Calibri"/>
                  <w:b/>
                  <w:caps/>
                  <w:sz w:val="40"/>
                  <w:szCs w:val="40"/>
                </w:rPr>
                <w:t>Z.3</w:t>
              </w:r>
            </w:ins>
            <w:proofErr w:type="gramEnd"/>
          </w:p>
        </w:tc>
      </w:tr>
      <w:tr w:rsidR="005B0497" w:rsidRPr="005B0497" w14:paraId="1224CB7F" w14:textId="77777777" w:rsidTr="00FF0E0E">
        <w:trPr>
          <w:cantSplit/>
        </w:trPr>
        <w:tc>
          <w:tcPr>
            <w:tcW w:w="9212" w:type="dxa"/>
            <w:tcBorders>
              <w:top w:val="single" w:sz="6" w:space="0" w:color="auto"/>
              <w:left w:val="single" w:sz="6" w:space="0" w:color="auto"/>
              <w:bottom w:val="single" w:sz="6" w:space="0" w:color="auto"/>
              <w:right w:val="single" w:sz="6" w:space="0" w:color="auto"/>
            </w:tcBorders>
          </w:tcPr>
          <w:p w14:paraId="51B1F834" w14:textId="77777777" w:rsidR="005B0497" w:rsidRPr="005B0497" w:rsidRDefault="005B0497" w:rsidP="005B0497">
            <w:pPr>
              <w:tabs>
                <w:tab w:val="left" w:pos="567"/>
                <w:tab w:val="left" w:pos="8505"/>
                <w:tab w:val="left" w:pos="9072"/>
              </w:tabs>
              <w:jc w:val="both"/>
              <w:rPr>
                <w:rFonts w:ascii="Calibri" w:hAnsi="Calibri" w:cs="Calibri"/>
                <w:b/>
                <w:caps/>
                <w:sz w:val="20"/>
                <w:szCs w:val="20"/>
              </w:rPr>
            </w:pPr>
          </w:p>
          <w:p w14:paraId="338BB829" w14:textId="1C7FBDC5" w:rsidR="005B0497" w:rsidRPr="005B0497" w:rsidRDefault="005B0497" w:rsidP="005B0497">
            <w:pPr>
              <w:tabs>
                <w:tab w:val="left" w:pos="567"/>
                <w:tab w:val="left" w:pos="8505"/>
                <w:tab w:val="left" w:pos="9072"/>
              </w:tabs>
              <w:jc w:val="both"/>
              <w:rPr>
                <w:rFonts w:ascii="Calibri" w:hAnsi="Calibri" w:cs="Calibri"/>
                <w:sz w:val="20"/>
                <w:szCs w:val="20"/>
              </w:rPr>
            </w:pPr>
            <w:r w:rsidRPr="005B0497">
              <w:rPr>
                <w:rFonts w:ascii="Calibri" w:hAnsi="Calibri" w:cs="Calibri"/>
                <w:b/>
                <w:caps/>
                <w:sz w:val="20"/>
                <w:szCs w:val="20"/>
              </w:rPr>
              <w:t xml:space="preserve">Funkční </w:t>
            </w:r>
            <w:proofErr w:type="gramStart"/>
            <w:r w:rsidRPr="005B0497">
              <w:rPr>
                <w:rFonts w:ascii="Calibri" w:hAnsi="Calibri" w:cs="Calibri"/>
                <w:b/>
                <w:caps/>
                <w:sz w:val="20"/>
                <w:szCs w:val="20"/>
              </w:rPr>
              <w:t>regulace</w:t>
            </w:r>
            <w:r w:rsidRPr="005B0497">
              <w:rPr>
                <w:rFonts w:ascii="Calibri" w:hAnsi="Calibri" w:cs="Calibri"/>
                <w:b/>
                <w:sz w:val="20"/>
                <w:szCs w:val="20"/>
              </w:rPr>
              <w:t xml:space="preserve"> :</w:t>
            </w:r>
            <w:r w:rsidRPr="005B0497">
              <w:rPr>
                <w:rFonts w:ascii="Calibri" w:hAnsi="Calibri" w:cs="Calibri"/>
                <w:sz w:val="20"/>
                <w:szCs w:val="20"/>
              </w:rPr>
              <w:t xml:space="preserve"> </w:t>
            </w:r>
            <w:del w:id="575" w:author="uzivatel" w:date="2024-01-22T14:18:00Z">
              <w:r w:rsidRPr="005B0497" w:rsidDel="00D17246">
                <w:rPr>
                  <w:rFonts w:ascii="Calibri" w:hAnsi="Calibri" w:cs="Calibri"/>
                  <w:sz w:val="20"/>
                  <w:szCs w:val="20"/>
                </w:rPr>
                <w:delText>p</w:delText>
              </w:r>
            </w:del>
            <w:ins w:id="576" w:author="uzivatel" w:date="2024-01-22T14:18:00Z">
              <w:r w:rsidR="00D17246">
                <w:rPr>
                  <w:rFonts w:asciiTheme="minorHAnsi" w:hAnsiTheme="minorHAnsi" w:cstheme="minorHAnsi"/>
                  <w:sz w:val="20"/>
                  <w:szCs w:val="20"/>
                </w:rPr>
                <w:t>smíšené</w:t>
              </w:r>
              <w:proofErr w:type="gramEnd"/>
              <w:r w:rsidR="00D17246">
                <w:rPr>
                  <w:rFonts w:asciiTheme="minorHAnsi" w:hAnsiTheme="minorHAnsi" w:cstheme="minorHAnsi"/>
                  <w:sz w:val="20"/>
                  <w:szCs w:val="20"/>
                </w:rPr>
                <w:t xml:space="preserve"> obytné venkovské (SV)</w:t>
              </w:r>
            </w:ins>
            <w:del w:id="577" w:author="uzivatel" w:date="2024-01-22T14:18:00Z">
              <w:r w:rsidRPr="005B0497" w:rsidDel="00D17246">
                <w:rPr>
                  <w:rFonts w:ascii="Calibri" w:hAnsi="Calibri" w:cs="Calibri"/>
                  <w:sz w:val="20"/>
                  <w:szCs w:val="20"/>
                </w:rPr>
                <w:delText>lochy bydlení</w:delText>
              </w:r>
            </w:del>
          </w:p>
        </w:tc>
      </w:tr>
      <w:tr w:rsidR="005B0497" w:rsidRPr="005B0497" w14:paraId="56E54EDB" w14:textId="77777777" w:rsidTr="00FF0E0E">
        <w:trPr>
          <w:cantSplit/>
        </w:trPr>
        <w:tc>
          <w:tcPr>
            <w:tcW w:w="9212" w:type="dxa"/>
            <w:tcBorders>
              <w:top w:val="single" w:sz="6" w:space="0" w:color="auto"/>
              <w:left w:val="single" w:sz="6" w:space="0" w:color="auto"/>
              <w:bottom w:val="single" w:sz="6" w:space="0" w:color="auto"/>
              <w:right w:val="single" w:sz="6" w:space="0" w:color="auto"/>
            </w:tcBorders>
          </w:tcPr>
          <w:p w14:paraId="289F8F5F" w14:textId="77777777" w:rsidR="005B0497" w:rsidRPr="005B0497" w:rsidRDefault="005B0497" w:rsidP="005B0497">
            <w:pPr>
              <w:tabs>
                <w:tab w:val="left" w:pos="567"/>
                <w:tab w:val="left" w:pos="8505"/>
                <w:tab w:val="left" w:pos="9072"/>
              </w:tabs>
              <w:jc w:val="both"/>
              <w:rPr>
                <w:rFonts w:ascii="Calibri" w:hAnsi="Calibri" w:cs="Calibri"/>
                <w:b/>
                <w:caps/>
                <w:sz w:val="20"/>
                <w:szCs w:val="20"/>
              </w:rPr>
            </w:pPr>
          </w:p>
          <w:p w14:paraId="0C4BE6E3" w14:textId="77777777" w:rsidR="005B0497" w:rsidRPr="005B0497" w:rsidRDefault="005B0497" w:rsidP="005B0497">
            <w:pPr>
              <w:tabs>
                <w:tab w:val="left" w:pos="567"/>
                <w:tab w:val="left" w:pos="8505"/>
                <w:tab w:val="left" w:pos="9072"/>
              </w:tabs>
              <w:jc w:val="both"/>
              <w:rPr>
                <w:rFonts w:ascii="Calibri" w:hAnsi="Calibri" w:cs="Calibri"/>
                <w:sz w:val="20"/>
                <w:szCs w:val="20"/>
              </w:rPr>
            </w:pPr>
            <w:r w:rsidRPr="005B0497">
              <w:rPr>
                <w:rFonts w:ascii="Calibri" w:hAnsi="Calibri" w:cs="Calibri"/>
                <w:b/>
                <w:caps/>
                <w:sz w:val="20"/>
                <w:szCs w:val="20"/>
              </w:rPr>
              <w:t>dnešní stav lokality</w:t>
            </w:r>
            <w:r w:rsidRPr="005B0497">
              <w:rPr>
                <w:rFonts w:ascii="Calibri" w:hAnsi="Calibri" w:cs="Calibri"/>
                <w:b/>
                <w:sz w:val="20"/>
                <w:szCs w:val="20"/>
              </w:rPr>
              <w:t xml:space="preserve">: </w:t>
            </w:r>
            <w:r w:rsidRPr="005B0497">
              <w:rPr>
                <w:rFonts w:ascii="Calibri" w:hAnsi="Calibri" w:cs="Calibri"/>
                <w:sz w:val="20"/>
                <w:szCs w:val="20"/>
              </w:rPr>
              <w:t xml:space="preserve">nezastavěné území v jihovýchodní části Chlumu </w:t>
            </w:r>
          </w:p>
        </w:tc>
      </w:tr>
      <w:tr w:rsidR="005B0497" w:rsidRPr="005B0497" w14:paraId="21682970" w14:textId="77777777" w:rsidTr="00FF0E0E">
        <w:trPr>
          <w:cantSplit/>
        </w:trPr>
        <w:tc>
          <w:tcPr>
            <w:tcW w:w="9212" w:type="dxa"/>
            <w:tcBorders>
              <w:top w:val="single" w:sz="6" w:space="0" w:color="auto"/>
              <w:left w:val="single" w:sz="6" w:space="0" w:color="auto"/>
              <w:bottom w:val="single" w:sz="6" w:space="0" w:color="auto"/>
              <w:right w:val="single" w:sz="6" w:space="0" w:color="auto"/>
            </w:tcBorders>
          </w:tcPr>
          <w:p w14:paraId="360F10D5" w14:textId="77777777" w:rsidR="005B0497" w:rsidRPr="005B0497" w:rsidRDefault="005B0497" w:rsidP="005B0497">
            <w:pPr>
              <w:tabs>
                <w:tab w:val="left" w:pos="567"/>
                <w:tab w:val="left" w:pos="8505"/>
                <w:tab w:val="left" w:pos="9072"/>
              </w:tabs>
              <w:jc w:val="both"/>
              <w:rPr>
                <w:rFonts w:ascii="Calibri" w:hAnsi="Calibri" w:cs="Calibri"/>
                <w:b/>
                <w:caps/>
                <w:sz w:val="20"/>
                <w:szCs w:val="20"/>
              </w:rPr>
            </w:pPr>
          </w:p>
          <w:p w14:paraId="7B059D15" w14:textId="77777777" w:rsidR="005B0497" w:rsidRPr="005B0497" w:rsidRDefault="005B0497" w:rsidP="005B0497">
            <w:pPr>
              <w:tabs>
                <w:tab w:val="left" w:pos="567"/>
                <w:tab w:val="left" w:pos="8505"/>
                <w:tab w:val="left" w:pos="9072"/>
              </w:tabs>
              <w:jc w:val="both"/>
              <w:rPr>
                <w:rFonts w:ascii="Calibri" w:hAnsi="Calibri" w:cs="Calibri"/>
                <w:sz w:val="20"/>
                <w:szCs w:val="20"/>
              </w:rPr>
            </w:pPr>
            <w:r w:rsidRPr="005B0497">
              <w:rPr>
                <w:rFonts w:ascii="Calibri" w:hAnsi="Calibri" w:cs="Calibri"/>
                <w:b/>
                <w:caps/>
                <w:sz w:val="20"/>
                <w:szCs w:val="20"/>
              </w:rPr>
              <w:t>plocha lokality</w:t>
            </w:r>
            <w:r w:rsidRPr="005B0497">
              <w:rPr>
                <w:rFonts w:ascii="Calibri" w:hAnsi="Calibri" w:cs="Calibri"/>
                <w:b/>
                <w:sz w:val="20"/>
                <w:szCs w:val="20"/>
              </w:rPr>
              <w:t xml:space="preserve">: </w:t>
            </w:r>
            <w:r w:rsidRPr="005B0497">
              <w:rPr>
                <w:rFonts w:ascii="Calibri" w:hAnsi="Calibri" w:cs="Calibri"/>
                <w:sz w:val="20"/>
                <w:szCs w:val="20"/>
              </w:rPr>
              <w:t xml:space="preserve"> 0,89 ha</w:t>
            </w:r>
          </w:p>
        </w:tc>
      </w:tr>
      <w:tr w:rsidR="005B0497" w:rsidRPr="005B0497" w14:paraId="782B690C" w14:textId="77777777" w:rsidTr="00FF0E0E">
        <w:trPr>
          <w:cantSplit/>
        </w:trPr>
        <w:tc>
          <w:tcPr>
            <w:tcW w:w="9212" w:type="dxa"/>
            <w:tcBorders>
              <w:top w:val="single" w:sz="6" w:space="0" w:color="auto"/>
              <w:left w:val="single" w:sz="6" w:space="0" w:color="auto"/>
              <w:bottom w:val="single" w:sz="6" w:space="0" w:color="auto"/>
              <w:right w:val="single" w:sz="6" w:space="0" w:color="auto"/>
            </w:tcBorders>
          </w:tcPr>
          <w:p w14:paraId="340A7C70" w14:textId="77777777" w:rsidR="005B0497" w:rsidRPr="005B0497" w:rsidRDefault="005B0497" w:rsidP="005B0497">
            <w:pPr>
              <w:tabs>
                <w:tab w:val="left" w:pos="567"/>
                <w:tab w:val="left" w:pos="8505"/>
                <w:tab w:val="left" w:pos="9072"/>
              </w:tabs>
              <w:jc w:val="both"/>
              <w:rPr>
                <w:rFonts w:ascii="Calibri" w:hAnsi="Calibri" w:cs="Calibri"/>
                <w:b/>
                <w:caps/>
                <w:sz w:val="20"/>
                <w:szCs w:val="20"/>
              </w:rPr>
            </w:pPr>
          </w:p>
          <w:p w14:paraId="1154AADC" w14:textId="77777777" w:rsidR="005B0497" w:rsidRPr="005B0497" w:rsidRDefault="005B0497" w:rsidP="005B0497">
            <w:pPr>
              <w:tabs>
                <w:tab w:val="left" w:pos="567"/>
                <w:tab w:val="left" w:pos="8505"/>
                <w:tab w:val="left" w:pos="9072"/>
              </w:tabs>
              <w:jc w:val="both"/>
              <w:rPr>
                <w:rFonts w:ascii="Calibri" w:hAnsi="Calibri" w:cs="Calibri"/>
                <w:sz w:val="20"/>
                <w:szCs w:val="20"/>
              </w:rPr>
            </w:pPr>
            <w:r w:rsidRPr="005B0497">
              <w:rPr>
                <w:rFonts w:ascii="Calibri" w:hAnsi="Calibri" w:cs="Calibri"/>
                <w:b/>
                <w:caps/>
                <w:sz w:val="20"/>
                <w:szCs w:val="20"/>
              </w:rPr>
              <w:t>popis lokality</w:t>
            </w:r>
            <w:r w:rsidRPr="005B0497">
              <w:rPr>
                <w:rFonts w:ascii="Calibri" w:hAnsi="Calibri" w:cs="Calibri"/>
                <w:b/>
                <w:sz w:val="20"/>
                <w:szCs w:val="20"/>
              </w:rPr>
              <w:t>:</w:t>
            </w:r>
            <w:r w:rsidRPr="005B0497">
              <w:rPr>
                <w:rFonts w:ascii="Calibri" w:hAnsi="Calibri" w:cs="Calibri"/>
                <w:sz w:val="20"/>
                <w:szCs w:val="20"/>
              </w:rPr>
              <w:t xml:space="preserve"> rozvojová lokalita pro výstavbu rodinných domů, doplňující stávající strukturu v jihovýchodní části obce</w:t>
            </w:r>
          </w:p>
        </w:tc>
      </w:tr>
      <w:tr w:rsidR="005B0497" w:rsidRPr="005B0497" w14:paraId="38C5A51A" w14:textId="77777777" w:rsidTr="00FF0E0E">
        <w:trPr>
          <w:cantSplit/>
        </w:trPr>
        <w:tc>
          <w:tcPr>
            <w:tcW w:w="9212" w:type="dxa"/>
            <w:tcBorders>
              <w:top w:val="single" w:sz="6" w:space="0" w:color="auto"/>
              <w:left w:val="single" w:sz="6" w:space="0" w:color="auto"/>
              <w:bottom w:val="single" w:sz="6" w:space="0" w:color="auto"/>
              <w:right w:val="single" w:sz="6" w:space="0" w:color="auto"/>
            </w:tcBorders>
          </w:tcPr>
          <w:p w14:paraId="3469FB3A" w14:textId="77777777" w:rsidR="005B0497" w:rsidRPr="005B0497" w:rsidRDefault="005B0497" w:rsidP="005B0497">
            <w:pPr>
              <w:tabs>
                <w:tab w:val="left" w:pos="567"/>
                <w:tab w:val="left" w:pos="8505"/>
                <w:tab w:val="left" w:pos="9072"/>
              </w:tabs>
              <w:jc w:val="both"/>
              <w:rPr>
                <w:rFonts w:ascii="Calibri" w:hAnsi="Calibri" w:cs="Calibri"/>
                <w:b/>
                <w:caps/>
                <w:sz w:val="20"/>
                <w:szCs w:val="20"/>
              </w:rPr>
            </w:pPr>
          </w:p>
          <w:p w14:paraId="60D7C24D" w14:textId="77777777" w:rsidR="005B0497" w:rsidRPr="005B0497" w:rsidRDefault="005B0497" w:rsidP="005B0497">
            <w:pPr>
              <w:tabs>
                <w:tab w:val="left" w:pos="567"/>
                <w:tab w:val="left" w:pos="8505"/>
                <w:tab w:val="left" w:pos="9072"/>
              </w:tabs>
              <w:jc w:val="both"/>
              <w:rPr>
                <w:rFonts w:ascii="Calibri" w:hAnsi="Calibri" w:cs="Calibri"/>
                <w:sz w:val="20"/>
                <w:szCs w:val="20"/>
              </w:rPr>
            </w:pPr>
            <w:r w:rsidRPr="005B0497">
              <w:rPr>
                <w:rFonts w:ascii="Calibri" w:hAnsi="Calibri" w:cs="Calibri"/>
                <w:b/>
                <w:caps/>
                <w:sz w:val="20"/>
                <w:szCs w:val="20"/>
              </w:rPr>
              <w:t>Návrh - regulativy</w:t>
            </w:r>
            <w:r w:rsidRPr="005B0497">
              <w:rPr>
                <w:rFonts w:ascii="Calibri" w:hAnsi="Calibri" w:cs="Calibri"/>
                <w:sz w:val="20"/>
                <w:szCs w:val="20"/>
              </w:rPr>
              <w:t>:</w:t>
            </w:r>
          </w:p>
          <w:p w14:paraId="5045E2D5" w14:textId="77777777" w:rsidR="005B0497" w:rsidRPr="005B0497" w:rsidRDefault="005B0497" w:rsidP="005B0497">
            <w:pPr>
              <w:jc w:val="both"/>
              <w:rPr>
                <w:rFonts w:ascii="Calibri" w:hAnsi="Calibri" w:cs="Calibri"/>
                <w:sz w:val="20"/>
                <w:szCs w:val="20"/>
              </w:rPr>
            </w:pPr>
            <w:r w:rsidRPr="005B0497">
              <w:rPr>
                <w:rFonts w:ascii="Calibri" w:hAnsi="Calibri" w:cs="Calibri"/>
                <w:sz w:val="20"/>
                <w:szCs w:val="20"/>
              </w:rPr>
              <w:t xml:space="preserve">- lokalita je určena pro výstavbu rodinných domů – izolovaných, případně </w:t>
            </w:r>
            <w:proofErr w:type="spellStart"/>
            <w:r w:rsidRPr="005B0497">
              <w:rPr>
                <w:rFonts w:ascii="Calibri" w:hAnsi="Calibri" w:cs="Calibri"/>
                <w:sz w:val="20"/>
                <w:szCs w:val="20"/>
              </w:rPr>
              <w:t>dvojdomů</w:t>
            </w:r>
            <w:proofErr w:type="spellEnd"/>
            <w:r w:rsidRPr="005B0497">
              <w:rPr>
                <w:rFonts w:ascii="Calibri" w:hAnsi="Calibri" w:cs="Calibri"/>
                <w:sz w:val="20"/>
                <w:szCs w:val="20"/>
              </w:rPr>
              <w:t xml:space="preserve"> </w:t>
            </w:r>
          </w:p>
          <w:p w14:paraId="241BDD92" w14:textId="77777777" w:rsidR="005B0497" w:rsidRPr="005B0497" w:rsidRDefault="005B0497" w:rsidP="005B0497">
            <w:pPr>
              <w:jc w:val="both"/>
              <w:rPr>
                <w:rFonts w:ascii="Calibri" w:hAnsi="Calibri" w:cs="Calibri"/>
                <w:sz w:val="20"/>
                <w:szCs w:val="20"/>
              </w:rPr>
            </w:pPr>
            <w:r w:rsidRPr="005B0497">
              <w:rPr>
                <w:rFonts w:ascii="Calibri" w:hAnsi="Calibri" w:cs="Calibri"/>
                <w:sz w:val="20"/>
                <w:szCs w:val="20"/>
              </w:rPr>
              <w:t>- podlažnost: max. 2 nadzemní podlaží (včetně využitého podkroví)</w:t>
            </w:r>
          </w:p>
          <w:p w14:paraId="5C0FFBDC" w14:textId="77777777" w:rsidR="005B0497" w:rsidRPr="005B0497" w:rsidRDefault="005B0497" w:rsidP="005B0497">
            <w:pPr>
              <w:tabs>
                <w:tab w:val="left" w:pos="567"/>
                <w:tab w:val="left" w:pos="8505"/>
                <w:tab w:val="left" w:pos="9072"/>
              </w:tabs>
              <w:jc w:val="both"/>
              <w:rPr>
                <w:rFonts w:ascii="Calibri" w:hAnsi="Calibri" w:cs="Calibri"/>
                <w:sz w:val="20"/>
                <w:szCs w:val="20"/>
              </w:rPr>
            </w:pPr>
            <w:r w:rsidRPr="005B0497">
              <w:rPr>
                <w:rFonts w:ascii="Calibri" w:hAnsi="Calibri" w:cs="Calibri"/>
                <w:sz w:val="20"/>
                <w:szCs w:val="20"/>
              </w:rPr>
              <w:t>- objekty nové zástavby budou umisťovány na jednotnou zastavovací čáru</w:t>
            </w:r>
          </w:p>
          <w:p w14:paraId="6C3E0E3F" w14:textId="77777777" w:rsidR="005B0497" w:rsidRPr="005B0497" w:rsidRDefault="005B0497" w:rsidP="005B0497">
            <w:pPr>
              <w:tabs>
                <w:tab w:val="left" w:pos="567"/>
                <w:tab w:val="left" w:pos="8505"/>
                <w:tab w:val="left" w:pos="9072"/>
              </w:tabs>
              <w:jc w:val="both"/>
              <w:rPr>
                <w:rFonts w:ascii="Calibri" w:hAnsi="Calibri" w:cs="Calibri"/>
                <w:sz w:val="20"/>
                <w:szCs w:val="20"/>
                <w:vertAlign w:val="superscript"/>
              </w:rPr>
            </w:pPr>
            <w:r w:rsidRPr="005B0497">
              <w:rPr>
                <w:rFonts w:ascii="Calibri" w:hAnsi="Calibri" w:cs="Calibri"/>
                <w:sz w:val="20"/>
                <w:szCs w:val="20"/>
              </w:rPr>
              <w:t>- minimální velikost parcely: 1.200 m</w:t>
            </w:r>
            <w:r w:rsidRPr="005B0497">
              <w:rPr>
                <w:rFonts w:ascii="Calibri" w:hAnsi="Calibri" w:cs="Calibri"/>
                <w:sz w:val="20"/>
                <w:szCs w:val="20"/>
                <w:vertAlign w:val="superscript"/>
              </w:rPr>
              <w:t>2</w:t>
            </w:r>
          </w:p>
          <w:p w14:paraId="23B5733C" w14:textId="77777777" w:rsidR="005B0497" w:rsidRPr="005B0497" w:rsidRDefault="005B0497" w:rsidP="005B0497">
            <w:pPr>
              <w:tabs>
                <w:tab w:val="left" w:pos="567"/>
                <w:tab w:val="left" w:pos="8505"/>
                <w:tab w:val="left" w:pos="9072"/>
              </w:tabs>
              <w:jc w:val="both"/>
              <w:rPr>
                <w:rFonts w:ascii="Calibri" w:hAnsi="Calibri" w:cs="Calibri"/>
                <w:sz w:val="20"/>
                <w:szCs w:val="20"/>
              </w:rPr>
            </w:pPr>
            <w:r w:rsidRPr="005B0497">
              <w:rPr>
                <w:rFonts w:ascii="Calibri" w:hAnsi="Calibri" w:cs="Calibri"/>
                <w:sz w:val="20"/>
                <w:szCs w:val="20"/>
              </w:rPr>
              <w:t>- maximální kapacita: 12 rodinných domů</w:t>
            </w:r>
          </w:p>
          <w:p w14:paraId="03129174" w14:textId="77777777" w:rsidR="005B0497" w:rsidRPr="005B0497" w:rsidRDefault="005B0497" w:rsidP="005B0497">
            <w:pPr>
              <w:tabs>
                <w:tab w:val="left" w:pos="567"/>
                <w:tab w:val="left" w:pos="8505"/>
                <w:tab w:val="left" w:pos="9072"/>
              </w:tabs>
              <w:jc w:val="both"/>
              <w:rPr>
                <w:rFonts w:ascii="Calibri" w:hAnsi="Calibri" w:cs="Calibri"/>
                <w:sz w:val="20"/>
                <w:szCs w:val="20"/>
              </w:rPr>
            </w:pPr>
            <w:r w:rsidRPr="005B0497">
              <w:rPr>
                <w:rFonts w:ascii="Calibri" w:hAnsi="Calibri" w:cs="Calibri"/>
                <w:sz w:val="20"/>
                <w:szCs w:val="20"/>
              </w:rPr>
              <w:t>- minimální šíře nových místních komunikací, budovaných v souvislosti s rozvojem lokality: 10 m mezi hranicemi stavebních parcel</w:t>
            </w:r>
          </w:p>
          <w:p w14:paraId="7A62BBA5" w14:textId="77777777" w:rsidR="005B0497" w:rsidRPr="005B0497" w:rsidRDefault="005B0497" w:rsidP="005B0497">
            <w:pPr>
              <w:tabs>
                <w:tab w:val="left" w:pos="567"/>
                <w:tab w:val="left" w:pos="8505"/>
                <w:tab w:val="left" w:pos="9072"/>
              </w:tabs>
              <w:jc w:val="both"/>
              <w:rPr>
                <w:rFonts w:ascii="Calibri" w:hAnsi="Calibri" w:cs="Calibri"/>
                <w:sz w:val="20"/>
                <w:szCs w:val="20"/>
              </w:rPr>
            </w:pPr>
            <w:r w:rsidRPr="005B0497">
              <w:rPr>
                <w:rFonts w:ascii="Calibri" w:hAnsi="Calibri" w:cs="Calibri"/>
                <w:sz w:val="20"/>
                <w:szCs w:val="20"/>
              </w:rPr>
              <w:t>- minimální podíl zeleně na stavebním pozemku určeném k výstavbě 1 RD: 50%</w:t>
            </w:r>
          </w:p>
        </w:tc>
      </w:tr>
      <w:tr w:rsidR="005B0497" w:rsidRPr="005B0497" w14:paraId="3E78093B" w14:textId="77777777" w:rsidTr="00FF0E0E">
        <w:trPr>
          <w:cantSplit/>
        </w:trPr>
        <w:tc>
          <w:tcPr>
            <w:tcW w:w="9212" w:type="dxa"/>
            <w:tcBorders>
              <w:top w:val="single" w:sz="6" w:space="0" w:color="auto"/>
              <w:left w:val="single" w:sz="6" w:space="0" w:color="auto"/>
              <w:bottom w:val="single" w:sz="6" w:space="0" w:color="auto"/>
              <w:right w:val="single" w:sz="6" w:space="0" w:color="auto"/>
            </w:tcBorders>
          </w:tcPr>
          <w:p w14:paraId="115BA01A" w14:textId="77777777" w:rsidR="005B0497" w:rsidRPr="005B0497" w:rsidRDefault="005B0497" w:rsidP="005B0497">
            <w:pPr>
              <w:tabs>
                <w:tab w:val="left" w:pos="567"/>
                <w:tab w:val="left" w:pos="8505"/>
                <w:tab w:val="left" w:pos="9072"/>
              </w:tabs>
              <w:jc w:val="both"/>
              <w:rPr>
                <w:rFonts w:ascii="Calibri" w:hAnsi="Calibri" w:cs="Calibri"/>
                <w:b/>
                <w:caps/>
                <w:sz w:val="20"/>
                <w:szCs w:val="20"/>
              </w:rPr>
            </w:pPr>
          </w:p>
          <w:p w14:paraId="100582CF" w14:textId="2689E040" w:rsidR="005B0497" w:rsidRPr="00FC063A" w:rsidRDefault="00FC063A" w:rsidP="005B0497">
            <w:pPr>
              <w:tabs>
                <w:tab w:val="left" w:pos="567"/>
                <w:tab w:val="left" w:pos="8505"/>
                <w:tab w:val="left" w:pos="9072"/>
              </w:tabs>
              <w:jc w:val="both"/>
              <w:rPr>
                <w:rFonts w:ascii="Calibri" w:hAnsi="Calibri" w:cs="Calibri"/>
                <w:b/>
                <w:caps/>
                <w:sz w:val="20"/>
                <w:szCs w:val="20"/>
              </w:rPr>
            </w:pPr>
            <w:r>
              <w:rPr>
                <w:rFonts w:ascii="Calibri" w:hAnsi="Calibri" w:cs="Calibri"/>
                <w:b/>
                <w:caps/>
                <w:sz w:val="20"/>
                <w:szCs w:val="20"/>
              </w:rPr>
              <w:t>Poznámka:</w:t>
            </w:r>
          </w:p>
        </w:tc>
      </w:tr>
    </w:tbl>
    <w:p w14:paraId="60EE10F6" w14:textId="77777777" w:rsidR="00540544" w:rsidRPr="002F47A0" w:rsidRDefault="00540544" w:rsidP="00540544">
      <w:pPr>
        <w:tabs>
          <w:tab w:val="left" w:pos="567"/>
          <w:tab w:val="left" w:pos="8505"/>
          <w:tab w:val="left" w:pos="9072"/>
        </w:tabs>
        <w:rPr>
          <w:rFonts w:asciiTheme="minorHAnsi" w:hAnsiTheme="minorHAnsi" w:cstheme="minorHAnsi"/>
          <w:i/>
          <w:caps/>
        </w:rPr>
      </w:pPr>
      <w:r w:rsidRPr="002F47A0">
        <w:rPr>
          <w:rFonts w:asciiTheme="minorHAnsi" w:hAnsiTheme="minorHAnsi" w:cstheme="minorHAnsi"/>
          <w:i/>
          <w:caps/>
        </w:rPr>
        <w:t>Poznámky:</w:t>
      </w:r>
    </w:p>
    <w:p w14:paraId="126CBF56" w14:textId="77777777" w:rsidR="00FC063A" w:rsidRDefault="00FC063A" w:rsidP="00540544">
      <w:pPr>
        <w:pStyle w:val="Titulek"/>
        <w:keepNext/>
        <w:ind w:left="0"/>
      </w:pPr>
      <w:bookmarkStart w:id="578" w:name="_Toc156809581"/>
    </w:p>
    <w:p w14:paraId="5FFE5F9A" w14:textId="28A70064" w:rsidR="00540544" w:rsidRDefault="00540544" w:rsidP="00540544">
      <w:pPr>
        <w:pStyle w:val="Titulek"/>
        <w:keepNext/>
        <w:ind w:left="0"/>
        <w:rPr>
          <w:ins w:id="579" w:author="uzivatel" w:date="2024-01-22T09:49:00Z"/>
        </w:rPr>
      </w:pPr>
      <w:bookmarkStart w:id="580" w:name="_Toc156828493"/>
      <w:ins w:id="581" w:author="uzivatel" w:date="2024-01-22T09:49:00Z">
        <w:r>
          <w:t xml:space="preserve">Tabulka </w:t>
        </w:r>
        <w:r>
          <w:fldChar w:fldCharType="begin"/>
        </w:r>
        <w:r>
          <w:instrText xml:space="preserve"> SEQ Tabulka \* ARABIC </w:instrText>
        </w:r>
      </w:ins>
      <w:r>
        <w:fldChar w:fldCharType="separate"/>
      </w:r>
      <w:r w:rsidR="00AC40C7">
        <w:rPr>
          <w:noProof/>
        </w:rPr>
        <w:t>6</w:t>
      </w:r>
      <w:ins w:id="582" w:author="uzivatel" w:date="2024-01-22T09:49:00Z">
        <w:r>
          <w:fldChar w:fldCharType="end"/>
        </w:r>
        <w:r>
          <w:rPr>
            <w:lang w:val="cs-CZ"/>
          </w:rPr>
          <w:t xml:space="preserve">: </w:t>
        </w:r>
      </w:ins>
      <w:ins w:id="583" w:author="uzivatel" w:date="2024-01-22T14:05:00Z">
        <w:r w:rsidR="000D1ABD">
          <w:rPr>
            <w:b w:val="0"/>
            <w:lang w:val="cs-CZ"/>
          </w:rPr>
          <w:t>Z.4</w:t>
        </w:r>
      </w:ins>
      <w:ins w:id="584" w:author="uzivatel" w:date="2024-01-22T09:49:00Z">
        <w:r w:rsidRPr="00540544">
          <w:rPr>
            <w:b w:val="0"/>
            <w:lang w:val="cs-CZ"/>
          </w:rPr>
          <w:t xml:space="preserve"> - rozvojová lokalita Nalžovice</w:t>
        </w:r>
        <w:bookmarkEnd w:id="578"/>
        <w:bookmarkEnd w:id="580"/>
      </w:ins>
    </w:p>
    <w:tbl>
      <w:tblPr>
        <w:tblW w:w="9212" w:type="dxa"/>
        <w:tblLayout w:type="fixed"/>
        <w:tblCellMar>
          <w:left w:w="70" w:type="dxa"/>
          <w:right w:w="70" w:type="dxa"/>
        </w:tblCellMar>
        <w:tblLook w:val="0000" w:firstRow="0" w:lastRow="0" w:firstColumn="0" w:lastColumn="0" w:noHBand="0" w:noVBand="0"/>
      </w:tblPr>
      <w:tblGrid>
        <w:gridCol w:w="9212"/>
      </w:tblGrid>
      <w:tr w:rsidR="00FF0E0E" w:rsidRPr="00DC7A06" w14:paraId="728B1519" w14:textId="77777777" w:rsidTr="00540544">
        <w:trPr>
          <w:cantSplit/>
        </w:trPr>
        <w:tc>
          <w:tcPr>
            <w:tcW w:w="9212" w:type="dxa"/>
            <w:tcBorders>
              <w:top w:val="single" w:sz="6" w:space="0" w:color="auto"/>
              <w:left w:val="single" w:sz="6" w:space="0" w:color="auto"/>
              <w:bottom w:val="single" w:sz="6" w:space="0" w:color="auto"/>
              <w:right w:val="single" w:sz="6" w:space="0" w:color="auto"/>
            </w:tcBorders>
          </w:tcPr>
          <w:p w14:paraId="7E6E8FAE" w14:textId="77777777" w:rsidR="00FF0E0E" w:rsidRPr="00DC7A06" w:rsidRDefault="00FF0E0E" w:rsidP="0025197F">
            <w:pPr>
              <w:tabs>
                <w:tab w:val="left" w:pos="567"/>
                <w:tab w:val="left" w:pos="8505"/>
                <w:tab w:val="left" w:pos="9072"/>
              </w:tabs>
              <w:jc w:val="both"/>
              <w:rPr>
                <w:rFonts w:asciiTheme="minorHAnsi" w:hAnsiTheme="minorHAnsi" w:cstheme="minorHAnsi"/>
                <w:sz w:val="20"/>
                <w:szCs w:val="20"/>
              </w:rPr>
            </w:pPr>
            <w:r w:rsidRPr="00DC7A06">
              <w:rPr>
                <w:rFonts w:asciiTheme="minorHAnsi" w:hAnsiTheme="minorHAnsi" w:cstheme="minorHAnsi"/>
                <w:caps/>
                <w:sz w:val="20"/>
                <w:szCs w:val="20"/>
              </w:rPr>
              <w:t xml:space="preserve">Rozvojová lokalita - </w:t>
            </w:r>
            <w:r w:rsidRPr="00DC7A06">
              <w:rPr>
                <w:rFonts w:asciiTheme="minorHAnsi" w:hAnsiTheme="minorHAnsi" w:cstheme="minorHAnsi"/>
                <w:b/>
                <w:caps/>
                <w:sz w:val="20"/>
                <w:szCs w:val="20"/>
              </w:rPr>
              <w:t>Nalžovice</w:t>
            </w:r>
          </w:p>
        </w:tc>
      </w:tr>
      <w:tr w:rsidR="00FF0E0E" w:rsidRPr="00540544" w14:paraId="31BACA9E" w14:textId="77777777" w:rsidTr="00540544">
        <w:trPr>
          <w:cantSplit/>
        </w:trPr>
        <w:tc>
          <w:tcPr>
            <w:tcW w:w="9212" w:type="dxa"/>
            <w:tcBorders>
              <w:top w:val="single" w:sz="6" w:space="0" w:color="auto"/>
              <w:left w:val="single" w:sz="6" w:space="0" w:color="auto"/>
              <w:bottom w:val="single" w:sz="6" w:space="0" w:color="auto"/>
              <w:right w:val="single" w:sz="6" w:space="0" w:color="auto"/>
            </w:tcBorders>
          </w:tcPr>
          <w:p w14:paraId="5CB548E8" w14:textId="38F37B02" w:rsidR="00FF0E0E" w:rsidRPr="00DC7A06" w:rsidRDefault="00FF0E0E" w:rsidP="0025197F">
            <w:pPr>
              <w:tabs>
                <w:tab w:val="left" w:pos="567"/>
                <w:tab w:val="left" w:pos="8505"/>
                <w:tab w:val="left" w:pos="9072"/>
              </w:tabs>
              <w:jc w:val="both"/>
              <w:rPr>
                <w:rFonts w:asciiTheme="minorHAnsi" w:hAnsiTheme="minorHAnsi" w:cstheme="minorHAnsi"/>
                <w:sz w:val="40"/>
                <w:szCs w:val="40"/>
              </w:rPr>
            </w:pPr>
            <w:del w:id="585" w:author="uzivatel" w:date="2024-01-22T14:05:00Z">
              <w:r w:rsidRPr="00DC7A06" w:rsidDel="000D1ABD">
                <w:rPr>
                  <w:rFonts w:asciiTheme="minorHAnsi" w:hAnsiTheme="minorHAnsi" w:cstheme="minorHAnsi"/>
                  <w:b/>
                  <w:caps/>
                  <w:sz w:val="40"/>
                  <w:szCs w:val="40"/>
                </w:rPr>
                <w:delText>OV4</w:delText>
              </w:r>
            </w:del>
            <w:proofErr w:type="gramStart"/>
            <w:ins w:id="586" w:author="uzivatel" w:date="2024-01-22T14:05:00Z">
              <w:r w:rsidR="000D1ABD">
                <w:rPr>
                  <w:rFonts w:asciiTheme="minorHAnsi" w:hAnsiTheme="minorHAnsi" w:cstheme="minorHAnsi"/>
                  <w:b/>
                  <w:caps/>
                  <w:sz w:val="40"/>
                  <w:szCs w:val="40"/>
                </w:rPr>
                <w:t>Z.4</w:t>
              </w:r>
            </w:ins>
            <w:proofErr w:type="gramEnd"/>
          </w:p>
        </w:tc>
      </w:tr>
      <w:tr w:rsidR="00FF0E0E" w:rsidRPr="00540544" w14:paraId="3F0B1E5F" w14:textId="77777777" w:rsidTr="00540544">
        <w:trPr>
          <w:cantSplit/>
        </w:trPr>
        <w:tc>
          <w:tcPr>
            <w:tcW w:w="9212" w:type="dxa"/>
            <w:tcBorders>
              <w:top w:val="single" w:sz="6" w:space="0" w:color="auto"/>
              <w:left w:val="single" w:sz="6" w:space="0" w:color="auto"/>
              <w:bottom w:val="single" w:sz="6" w:space="0" w:color="auto"/>
              <w:right w:val="single" w:sz="6" w:space="0" w:color="auto"/>
            </w:tcBorders>
          </w:tcPr>
          <w:p w14:paraId="65FBDD2C" w14:textId="77777777" w:rsidR="00FF0E0E" w:rsidRPr="00FC063A" w:rsidRDefault="00FF0E0E" w:rsidP="0025197F">
            <w:pPr>
              <w:tabs>
                <w:tab w:val="left" w:pos="567"/>
                <w:tab w:val="left" w:pos="8505"/>
                <w:tab w:val="left" w:pos="9072"/>
              </w:tabs>
              <w:jc w:val="both"/>
              <w:rPr>
                <w:rFonts w:asciiTheme="minorHAnsi" w:hAnsiTheme="minorHAnsi" w:cstheme="minorHAnsi"/>
                <w:b/>
                <w:caps/>
                <w:sz w:val="20"/>
                <w:szCs w:val="20"/>
              </w:rPr>
            </w:pPr>
          </w:p>
          <w:p w14:paraId="0A60CFA8" w14:textId="560A3875" w:rsidR="00FF0E0E" w:rsidRPr="00FC063A" w:rsidRDefault="00FF0E0E" w:rsidP="0025197F">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b/>
                <w:caps/>
                <w:sz w:val="20"/>
                <w:szCs w:val="20"/>
              </w:rPr>
              <w:t xml:space="preserve">Funkční </w:t>
            </w:r>
            <w:proofErr w:type="gramStart"/>
            <w:r w:rsidRPr="00FC063A">
              <w:rPr>
                <w:rFonts w:asciiTheme="minorHAnsi" w:hAnsiTheme="minorHAnsi" w:cstheme="minorHAnsi"/>
                <w:b/>
                <w:caps/>
                <w:sz w:val="20"/>
                <w:szCs w:val="20"/>
              </w:rPr>
              <w:t>regulace</w:t>
            </w:r>
            <w:r w:rsidRPr="00FC063A">
              <w:rPr>
                <w:rFonts w:asciiTheme="minorHAnsi" w:hAnsiTheme="minorHAnsi" w:cstheme="minorHAnsi"/>
                <w:b/>
                <w:sz w:val="20"/>
                <w:szCs w:val="20"/>
              </w:rPr>
              <w:t xml:space="preserve"> :</w:t>
            </w:r>
            <w:r w:rsidRPr="00FC063A">
              <w:rPr>
                <w:rFonts w:asciiTheme="minorHAnsi" w:hAnsiTheme="minorHAnsi" w:cstheme="minorHAnsi"/>
                <w:sz w:val="20"/>
                <w:szCs w:val="20"/>
              </w:rPr>
              <w:t xml:space="preserve"> </w:t>
            </w:r>
            <w:ins w:id="587" w:author="uzivatel" w:date="2024-01-22T14:18:00Z">
              <w:r w:rsidR="00D17246">
                <w:rPr>
                  <w:rFonts w:asciiTheme="minorHAnsi" w:hAnsiTheme="minorHAnsi" w:cstheme="minorHAnsi"/>
                  <w:sz w:val="20"/>
                  <w:szCs w:val="20"/>
                </w:rPr>
                <w:t>smíšené</w:t>
              </w:r>
              <w:proofErr w:type="gramEnd"/>
              <w:r w:rsidR="00D17246">
                <w:rPr>
                  <w:rFonts w:asciiTheme="minorHAnsi" w:hAnsiTheme="minorHAnsi" w:cstheme="minorHAnsi"/>
                  <w:sz w:val="20"/>
                  <w:szCs w:val="20"/>
                </w:rPr>
                <w:t xml:space="preserve"> obytné venkovské (SV)</w:t>
              </w:r>
            </w:ins>
            <w:del w:id="588" w:author="uzivatel" w:date="2024-01-22T14:18:00Z">
              <w:r w:rsidRPr="00FC063A" w:rsidDel="00D17246">
                <w:rPr>
                  <w:rFonts w:asciiTheme="minorHAnsi" w:hAnsiTheme="minorHAnsi" w:cstheme="minorHAnsi"/>
                  <w:sz w:val="20"/>
                  <w:szCs w:val="20"/>
                </w:rPr>
                <w:delText>plochy bydlení</w:delText>
              </w:r>
            </w:del>
          </w:p>
        </w:tc>
      </w:tr>
      <w:tr w:rsidR="00FF0E0E" w:rsidRPr="00540544" w14:paraId="43019A8A" w14:textId="77777777" w:rsidTr="00540544">
        <w:trPr>
          <w:cantSplit/>
        </w:trPr>
        <w:tc>
          <w:tcPr>
            <w:tcW w:w="9212" w:type="dxa"/>
            <w:tcBorders>
              <w:top w:val="single" w:sz="6" w:space="0" w:color="auto"/>
              <w:left w:val="single" w:sz="6" w:space="0" w:color="auto"/>
              <w:bottom w:val="single" w:sz="6" w:space="0" w:color="auto"/>
              <w:right w:val="single" w:sz="6" w:space="0" w:color="auto"/>
            </w:tcBorders>
          </w:tcPr>
          <w:p w14:paraId="28990126" w14:textId="77777777" w:rsidR="00FF0E0E" w:rsidRPr="00FC063A" w:rsidRDefault="00FF0E0E" w:rsidP="0025197F">
            <w:pPr>
              <w:tabs>
                <w:tab w:val="left" w:pos="567"/>
                <w:tab w:val="left" w:pos="8505"/>
                <w:tab w:val="left" w:pos="9072"/>
              </w:tabs>
              <w:jc w:val="both"/>
              <w:rPr>
                <w:rFonts w:asciiTheme="minorHAnsi" w:hAnsiTheme="minorHAnsi" w:cstheme="minorHAnsi"/>
                <w:b/>
                <w:caps/>
                <w:sz w:val="20"/>
                <w:szCs w:val="20"/>
              </w:rPr>
            </w:pPr>
          </w:p>
          <w:p w14:paraId="10CDD218" w14:textId="77777777" w:rsidR="00FF0E0E" w:rsidRPr="00FC063A" w:rsidRDefault="00FF0E0E" w:rsidP="0025197F">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b/>
                <w:caps/>
                <w:sz w:val="20"/>
                <w:szCs w:val="20"/>
              </w:rPr>
              <w:t>dnešní stav lokality</w:t>
            </w:r>
            <w:r w:rsidRPr="00FC063A">
              <w:rPr>
                <w:rFonts w:asciiTheme="minorHAnsi" w:hAnsiTheme="minorHAnsi" w:cstheme="minorHAnsi"/>
                <w:b/>
                <w:sz w:val="20"/>
                <w:szCs w:val="20"/>
              </w:rPr>
              <w:t xml:space="preserve">: </w:t>
            </w:r>
            <w:r w:rsidRPr="00FC063A">
              <w:rPr>
                <w:rFonts w:asciiTheme="minorHAnsi" w:hAnsiTheme="minorHAnsi" w:cstheme="minorHAnsi"/>
                <w:sz w:val="20"/>
                <w:szCs w:val="20"/>
              </w:rPr>
              <w:t xml:space="preserve">nezastavěné území v jihovýchodní části Chlumu </w:t>
            </w:r>
          </w:p>
        </w:tc>
      </w:tr>
      <w:tr w:rsidR="00FF0E0E" w:rsidRPr="00540544" w14:paraId="450C6656" w14:textId="77777777" w:rsidTr="00540544">
        <w:trPr>
          <w:cantSplit/>
        </w:trPr>
        <w:tc>
          <w:tcPr>
            <w:tcW w:w="9212" w:type="dxa"/>
            <w:tcBorders>
              <w:top w:val="single" w:sz="6" w:space="0" w:color="auto"/>
              <w:left w:val="single" w:sz="6" w:space="0" w:color="auto"/>
              <w:bottom w:val="single" w:sz="6" w:space="0" w:color="auto"/>
              <w:right w:val="single" w:sz="6" w:space="0" w:color="auto"/>
            </w:tcBorders>
          </w:tcPr>
          <w:p w14:paraId="2F928656" w14:textId="77777777" w:rsidR="00FF0E0E" w:rsidRPr="00FC063A" w:rsidRDefault="00FF0E0E" w:rsidP="0025197F">
            <w:pPr>
              <w:tabs>
                <w:tab w:val="left" w:pos="567"/>
                <w:tab w:val="left" w:pos="8505"/>
                <w:tab w:val="left" w:pos="9072"/>
              </w:tabs>
              <w:jc w:val="both"/>
              <w:rPr>
                <w:rFonts w:asciiTheme="minorHAnsi" w:hAnsiTheme="minorHAnsi" w:cstheme="minorHAnsi"/>
                <w:b/>
                <w:caps/>
                <w:sz w:val="20"/>
                <w:szCs w:val="20"/>
              </w:rPr>
            </w:pPr>
          </w:p>
          <w:p w14:paraId="233861CB" w14:textId="77777777" w:rsidR="00FF0E0E" w:rsidRPr="00FC063A" w:rsidRDefault="00FF0E0E" w:rsidP="0025197F">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b/>
                <w:caps/>
                <w:sz w:val="20"/>
                <w:szCs w:val="20"/>
              </w:rPr>
              <w:t>plocha lokality</w:t>
            </w:r>
            <w:r w:rsidRPr="00FC063A">
              <w:rPr>
                <w:rFonts w:asciiTheme="minorHAnsi" w:hAnsiTheme="minorHAnsi" w:cstheme="minorHAnsi"/>
                <w:b/>
                <w:sz w:val="20"/>
                <w:szCs w:val="20"/>
              </w:rPr>
              <w:t xml:space="preserve">: </w:t>
            </w:r>
            <w:r w:rsidRPr="00FC063A">
              <w:rPr>
                <w:rFonts w:asciiTheme="minorHAnsi" w:hAnsiTheme="minorHAnsi" w:cstheme="minorHAnsi"/>
                <w:sz w:val="20"/>
                <w:szCs w:val="20"/>
              </w:rPr>
              <w:t>0,29 ha</w:t>
            </w:r>
          </w:p>
        </w:tc>
      </w:tr>
      <w:tr w:rsidR="00FF0E0E" w:rsidRPr="00540544" w14:paraId="43B0DC16" w14:textId="77777777" w:rsidTr="00540544">
        <w:trPr>
          <w:cantSplit/>
        </w:trPr>
        <w:tc>
          <w:tcPr>
            <w:tcW w:w="9212" w:type="dxa"/>
            <w:tcBorders>
              <w:top w:val="single" w:sz="6" w:space="0" w:color="auto"/>
              <w:left w:val="single" w:sz="6" w:space="0" w:color="auto"/>
              <w:bottom w:val="single" w:sz="6" w:space="0" w:color="auto"/>
              <w:right w:val="single" w:sz="6" w:space="0" w:color="auto"/>
            </w:tcBorders>
          </w:tcPr>
          <w:p w14:paraId="07BED6EC" w14:textId="77777777" w:rsidR="00FF0E0E" w:rsidRPr="00FC063A" w:rsidRDefault="00FF0E0E" w:rsidP="0025197F">
            <w:pPr>
              <w:tabs>
                <w:tab w:val="left" w:pos="567"/>
                <w:tab w:val="left" w:pos="8505"/>
                <w:tab w:val="left" w:pos="9072"/>
              </w:tabs>
              <w:jc w:val="both"/>
              <w:rPr>
                <w:rFonts w:asciiTheme="minorHAnsi" w:hAnsiTheme="minorHAnsi" w:cstheme="minorHAnsi"/>
                <w:b/>
                <w:caps/>
                <w:sz w:val="20"/>
                <w:szCs w:val="20"/>
              </w:rPr>
            </w:pPr>
          </w:p>
          <w:p w14:paraId="3F47E1DE" w14:textId="77777777" w:rsidR="00FF0E0E" w:rsidRPr="00FC063A" w:rsidRDefault="00FF0E0E" w:rsidP="0025197F">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b/>
                <w:caps/>
                <w:sz w:val="20"/>
                <w:szCs w:val="20"/>
              </w:rPr>
              <w:t>popis lokality</w:t>
            </w:r>
            <w:r w:rsidRPr="00FC063A">
              <w:rPr>
                <w:rFonts w:asciiTheme="minorHAnsi" w:hAnsiTheme="minorHAnsi" w:cstheme="minorHAnsi"/>
                <w:b/>
                <w:sz w:val="20"/>
                <w:szCs w:val="20"/>
              </w:rPr>
              <w:t>:</w:t>
            </w:r>
            <w:r w:rsidRPr="00FC063A">
              <w:rPr>
                <w:rFonts w:asciiTheme="minorHAnsi" w:hAnsiTheme="minorHAnsi" w:cstheme="minorHAnsi"/>
                <w:sz w:val="20"/>
                <w:szCs w:val="20"/>
              </w:rPr>
              <w:t xml:space="preserve"> rozvojová lokalita pro výstavbu rodinných domů, doplňující stávající strukturu v jihovýchodní části obce</w:t>
            </w:r>
          </w:p>
        </w:tc>
      </w:tr>
      <w:tr w:rsidR="00FF0E0E" w:rsidRPr="00540544" w14:paraId="38E0BC8A" w14:textId="77777777" w:rsidTr="00540544">
        <w:trPr>
          <w:cantSplit/>
        </w:trPr>
        <w:tc>
          <w:tcPr>
            <w:tcW w:w="9212" w:type="dxa"/>
            <w:tcBorders>
              <w:top w:val="single" w:sz="6" w:space="0" w:color="auto"/>
              <w:left w:val="single" w:sz="6" w:space="0" w:color="auto"/>
              <w:bottom w:val="single" w:sz="6" w:space="0" w:color="auto"/>
              <w:right w:val="single" w:sz="6" w:space="0" w:color="auto"/>
            </w:tcBorders>
          </w:tcPr>
          <w:p w14:paraId="72F81B0B" w14:textId="77777777" w:rsidR="00FF0E0E" w:rsidRPr="00FC063A" w:rsidRDefault="00FF0E0E" w:rsidP="0025197F">
            <w:pPr>
              <w:tabs>
                <w:tab w:val="left" w:pos="567"/>
                <w:tab w:val="left" w:pos="8505"/>
                <w:tab w:val="left" w:pos="9072"/>
              </w:tabs>
              <w:jc w:val="both"/>
              <w:rPr>
                <w:rFonts w:asciiTheme="minorHAnsi" w:hAnsiTheme="minorHAnsi" w:cstheme="minorHAnsi"/>
                <w:b/>
                <w:caps/>
                <w:sz w:val="20"/>
                <w:szCs w:val="20"/>
              </w:rPr>
            </w:pPr>
          </w:p>
          <w:p w14:paraId="33327A25" w14:textId="77777777" w:rsidR="00FF0E0E" w:rsidRPr="00FC063A" w:rsidRDefault="00FF0E0E" w:rsidP="0025197F">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b/>
                <w:caps/>
                <w:sz w:val="20"/>
                <w:szCs w:val="20"/>
              </w:rPr>
              <w:t>Návrh - regulativy</w:t>
            </w:r>
            <w:r w:rsidRPr="00FC063A">
              <w:rPr>
                <w:rFonts w:asciiTheme="minorHAnsi" w:hAnsiTheme="minorHAnsi" w:cstheme="minorHAnsi"/>
                <w:sz w:val="20"/>
                <w:szCs w:val="20"/>
              </w:rPr>
              <w:t>:</w:t>
            </w:r>
          </w:p>
          <w:p w14:paraId="3284AEBD" w14:textId="77777777" w:rsidR="00FF0E0E" w:rsidRPr="00FC063A" w:rsidRDefault="00FF0E0E" w:rsidP="0025197F">
            <w:pPr>
              <w:jc w:val="both"/>
              <w:rPr>
                <w:rFonts w:asciiTheme="minorHAnsi" w:hAnsiTheme="minorHAnsi" w:cstheme="minorHAnsi"/>
                <w:sz w:val="20"/>
                <w:szCs w:val="20"/>
              </w:rPr>
            </w:pPr>
            <w:r w:rsidRPr="00FC063A">
              <w:rPr>
                <w:rFonts w:asciiTheme="minorHAnsi" w:hAnsiTheme="minorHAnsi" w:cstheme="minorHAnsi"/>
                <w:sz w:val="20"/>
                <w:szCs w:val="20"/>
              </w:rPr>
              <w:t xml:space="preserve">- lokalita je určena pro výstavbu rodinných domů – izolovaných, případně </w:t>
            </w:r>
            <w:proofErr w:type="spellStart"/>
            <w:r w:rsidRPr="00FC063A">
              <w:rPr>
                <w:rFonts w:asciiTheme="minorHAnsi" w:hAnsiTheme="minorHAnsi" w:cstheme="minorHAnsi"/>
                <w:sz w:val="20"/>
                <w:szCs w:val="20"/>
              </w:rPr>
              <w:t>dvojdomů</w:t>
            </w:r>
            <w:proofErr w:type="spellEnd"/>
            <w:r w:rsidRPr="00FC063A">
              <w:rPr>
                <w:rFonts w:asciiTheme="minorHAnsi" w:hAnsiTheme="minorHAnsi" w:cstheme="minorHAnsi"/>
                <w:sz w:val="20"/>
                <w:szCs w:val="20"/>
              </w:rPr>
              <w:t xml:space="preserve"> </w:t>
            </w:r>
          </w:p>
          <w:p w14:paraId="27306593" w14:textId="77777777" w:rsidR="00FF0E0E" w:rsidRPr="00FC063A" w:rsidRDefault="00FF0E0E" w:rsidP="0025197F">
            <w:pPr>
              <w:jc w:val="both"/>
              <w:rPr>
                <w:rFonts w:asciiTheme="minorHAnsi" w:hAnsiTheme="minorHAnsi" w:cstheme="minorHAnsi"/>
                <w:sz w:val="20"/>
                <w:szCs w:val="20"/>
              </w:rPr>
            </w:pPr>
            <w:r w:rsidRPr="00FC063A">
              <w:rPr>
                <w:rFonts w:asciiTheme="minorHAnsi" w:hAnsiTheme="minorHAnsi" w:cstheme="minorHAnsi"/>
                <w:sz w:val="20"/>
                <w:szCs w:val="20"/>
              </w:rPr>
              <w:t>- podlažnost: max. 2 nadzemní podlaží (včetně využitého podkroví)</w:t>
            </w:r>
          </w:p>
          <w:p w14:paraId="06B574E0" w14:textId="77777777" w:rsidR="00FF0E0E" w:rsidRPr="00FC063A" w:rsidRDefault="00FF0E0E" w:rsidP="0025197F">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sz w:val="20"/>
                <w:szCs w:val="20"/>
              </w:rPr>
              <w:t>- objekty nové zástavby budou umisťovány na jednotnou zastavovací čáru podél stávající komunikace při jižním okraji lokality</w:t>
            </w:r>
          </w:p>
          <w:p w14:paraId="7A5158E3" w14:textId="77777777" w:rsidR="00FF0E0E" w:rsidRPr="00FC063A" w:rsidRDefault="00FF0E0E" w:rsidP="0025197F">
            <w:pPr>
              <w:tabs>
                <w:tab w:val="left" w:pos="567"/>
                <w:tab w:val="left" w:pos="8505"/>
                <w:tab w:val="left" w:pos="9072"/>
              </w:tabs>
              <w:jc w:val="both"/>
              <w:rPr>
                <w:rFonts w:asciiTheme="minorHAnsi" w:hAnsiTheme="minorHAnsi" w:cstheme="minorHAnsi"/>
                <w:sz w:val="20"/>
                <w:szCs w:val="20"/>
                <w:vertAlign w:val="superscript"/>
              </w:rPr>
            </w:pPr>
            <w:r w:rsidRPr="00FC063A">
              <w:rPr>
                <w:rFonts w:asciiTheme="minorHAnsi" w:hAnsiTheme="minorHAnsi" w:cstheme="minorHAnsi"/>
                <w:sz w:val="20"/>
                <w:szCs w:val="20"/>
              </w:rPr>
              <w:t>- minimální velikost parcely: 1.200 m</w:t>
            </w:r>
            <w:r w:rsidRPr="00FC063A">
              <w:rPr>
                <w:rFonts w:asciiTheme="minorHAnsi" w:hAnsiTheme="minorHAnsi" w:cstheme="minorHAnsi"/>
                <w:sz w:val="20"/>
                <w:szCs w:val="20"/>
                <w:vertAlign w:val="superscript"/>
              </w:rPr>
              <w:t>2</w:t>
            </w:r>
          </w:p>
          <w:p w14:paraId="1DCC006A" w14:textId="77777777" w:rsidR="00FF0E0E" w:rsidRPr="00FC063A" w:rsidRDefault="00FF0E0E" w:rsidP="0025197F">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sz w:val="20"/>
                <w:szCs w:val="20"/>
              </w:rPr>
              <w:t>- maximální kapacita: 2 rodinné domy</w:t>
            </w:r>
          </w:p>
          <w:p w14:paraId="3638B767" w14:textId="77777777" w:rsidR="00FF0E0E" w:rsidRPr="00FC063A" w:rsidRDefault="00FF0E0E" w:rsidP="0025197F">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sz w:val="20"/>
                <w:szCs w:val="20"/>
              </w:rPr>
              <w:t>- minimální podíl zeleně na stavebním pozemku určeném k výstavbě 1 RD: 50%</w:t>
            </w:r>
          </w:p>
        </w:tc>
      </w:tr>
      <w:tr w:rsidR="00FF0E0E" w:rsidRPr="00540544" w14:paraId="2D546F93" w14:textId="77777777" w:rsidTr="00FC063A">
        <w:trPr>
          <w:cantSplit/>
          <w:trHeight w:val="486"/>
        </w:trPr>
        <w:tc>
          <w:tcPr>
            <w:tcW w:w="9212" w:type="dxa"/>
            <w:tcBorders>
              <w:top w:val="single" w:sz="6" w:space="0" w:color="auto"/>
              <w:left w:val="single" w:sz="6" w:space="0" w:color="auto"/>
              <w:bottom w:val="single" w:sz="6" w:space="0" w:color="auto"/>
              <w:right w:val="single" w:sz="6" w:space="0" w:color="auto"/>
            </w:tcBorders>
          </w:tcPr>
          <w:p w14:paraId="20ADD6F9" w14:textId="77777777" w:rsidR="00FF0E0E" w:rsidRPr="00FC063A" w:rsidRDefault="00FF0E0E" w:rsidP="0025197F">
            <w:pPr>
              <w:tabs>
                <w:tab w:val="left" w:pos="567"/>
                <w:tab w:val="left" w:pos="8505"/>
                <w:tab w:val="left" w:pos="9072"/>
              </w:tabs>
              <w:jc w:val="both"/>
              <w:rPr>
                <w:rFonts w:asciiTheme="minorHAnsi" w:hAnsiTheme="minorHAnsi" w:cstheme="minorHAnsi"/>
                <w:b/>
                <w:caps/>
                <w:sz w:val="20"/>
                <w:szCs w:val="20"/>
              </w:rPr>
            </w:pPr>
          </w:p>
          <w:p w14:paraId="12965C02" w14:textId="72BE4524" w:rsidR="00FF0E0E" w:rsidRPr="00FC063A" w:rsidRDefault="00FC063A" w:rsidP="0025197F">
            <w:pPr>
              <w:tabs>
                <w:tab w:val="left" w:pos="567"/>
                <w:tab w:val="left" w:pos="8505"/>
                <w:tab w:val="left" w:pos="9072"/>
              </w:tabs>
              <w:jc w:val="both"/>
              <w:rPr>
                <w:rFonts w:asciiTheme="minorHAnsi" w:hAnsiTheme="minorHAnsi" w:cstheme="minorHAnsi"/>
                <w:b/>
                <w:caps/>
                <w:sz w:val="20"/>
                <w:szCs w:val="20"/>
              </w:rPr>
            </w:pPr>
            <w:r>
              <w:rPr>
                <w:rFonts w:asciiTheme="minorHAnsi" w:hAnsiTheme="minorHAnsi" w:cstheme="minorHAnsi"/>
                <w:b/>
                <w:caps/>
                <w:sz w:val="20"/>
                <w:szCs w:val="20"/>
              </w:rPr>
              <w:t>Poznámka:</w:t>
            </w:r>
          </w:p>
        </w:tc>
      </w:tr>
    </w:tbl>
    <w:p w14:paraId="4CFF27FA" w14:textId="11F608FF" w:rsidR="00FC063A" w:rsidRDefault="00457963" w:rsidP="00457963">
      <w:pPr>
        <w:tabs>
          <w:tab w:val="left" w:pos="567"/>
          <w:tab w:val="left" w:pos="8505"/>
          <w:tab w:val="left" w:pos="9072"/>
        </w:tabs>
        <w:rPr>
          <w:rFonts w:asciiTheme="minorHAnsi" w:hAnsiTheme="minorHAnsi" w:cstheme="minorHAnsi"/>
          <w:i/>
          <w:caps/>
        </w:rPr>
      </w:pPr>
      <w:r w:rsidRPr="00DC7A06">
        <w:rPr>
          <w:rFonts w:asciiTheme="minorHAnsi" w:hAnsiTheme="minorHAnsi" w:cstheme="minorHAnsi"/>
          <w:i/>
          <w:caps/>
        </w:rPr>
        <w:t>Poznámky:</w:t>
      </w:r>
    </w:p>
    <w:p w14:paraId="5FB8E7B9" w14:textId="20DCA318" w:rsidR="00457963" w:rsidRPr="00FC063A" w:rsidRDefault="00FC063A" w:rsidP="00FC063A">
      <w:pPr>
        <w:spacing w:after="160" w:line="259" w:lineRule="auto"/>
        <w:rPr>
          <w:rFonts w:asciiTheme="minorHAnsi" w:hAnsiTheme="minorHAnsi" w:cstheme="minorHAnsi"/>
          <w:i/>
          <w:caps/>
        </w:rPr>
      </w:pPr>
      <w:r>
        <w:rPr>
          <w:rFonts w:asciiTheme="minorHAnsi" w:hAnsiTheme="minorHAnsi" w:cstheme="minorHAnsi"/>
          <w:i/>
          <w:caps/>
        </w:rPr>
        <w:br w:type="page"/>
      </w:r>
    </w:p>
    <w:p w14:paraId="26420E7D" w14:textId="1F0249AF" w:rsidR="00854573" w:rsidRDefault="00854573" w:rsidP="00FC063A">
      <w:pPr>
        <w:pStyle w:val="Titulek"/>
        <w:keepNext/>
        <w:ind w:left="0"/>
        <w:rPr>
          <w:ins w:id="589" w:author="uzivatel" w:date="2024-01-22T10:15:00Z"/>
        </w:rPr>
      </w:pPr>
      <w:bookmarkStart w:id="590" w:name="_Toc156828494"/>
      <w:ins w:id="591" w:author="uzivatel" w:date="2024-01-22T10:15:00Z">
        <w:r>
          <w:lastRenderedPageBreak/>
          <w:t xml:space="preserve">Tabulka </w:t>
        </w:r>
        <w:r>
          <w:fldChar w:fldCharType="begin"/>
        </w:r>
        <w:r>
          <w:instrText xml:space="preserve"> SEQ Tabulka \* ARABIC </w:instrText>
        </w:r>
      </w:ins>
      <w:r>
        <w:fldChar w:fldCharType="separate"/>
      </w:r>
      <w:r w:rsidR="00AC40C7">
        <w:rPr>
          <w:noProof/>
        </w:rPr>
        <w:t>7</w:t>
      </w:r>
      <w:ins w:id="592" w:author="uzivatel" w:date="2024-01-22T10:15:00Z">
        <w:r>
          <w:fldChar w:fldCharType="end"/>
        </w:r>
        <w:r>
          <w:rPr>
            <w:lang w:val="cs-CZ"/>
          </w:rPr>
          <w:t xml:space="preserve">: </w:t>
        </w:r>
      </w:ins>
      <w:ins w:id="593" w:author="uzivatel" w:date="2024-01-22T14:06:00Z">
        <w:r w:rsidR="000D1ABD">
          <w:rPr>
            <w:b w:val="0"/>
            <w:lang w:val="cs-CZ"/>
          </w:rPr>
          <w:t>Z.5</w:t>
        </w:r>
      </w:ins>
      <w:ins w:id="594" w:author="uzivatel" w:date="2024-01-22T10:15:00Z">
        <w:r w:rsidRPr="00FC063A">
          <w:rPr>
            <w:b w:val="0"/>
            <w:lang w:val="cs-CZ"/>
          </w:rPr>
          <w:t xml:space="preserve"> - rozvojová lokalita Nalžovice</w:t>
        </w:r>
        <w:bookmarkEnd w:id="590"/>
      </w:ins>
    </w:p>
    <w:tbl>
      <w:tblPr>
        <w:tblW w:w="9212" w:type="dxa"/>
        <w:tblLayout w:type="fixed"/>
        <w:tblCellMar>
          <w:left w:w="70" w:type="dxa"/>
          <w:right w:w="70" w:type="dxa"/>
        </w:tblCellMar>
        <w:tblLook w:val="0000" w:firstRow="0" w:lastRow="0" w:firstColumn="0" w:lastColumn="0" w:noHBand="0" w:noVBand="0"/>
      </w:tblPr>
      <w:tblGrid>
        <w:gridCol w:w="9212"/>
      </w:tblGrid>
      <w:tr w:rsidR="00457963" w:rsidRPr="00540544" w14:paraId="042DCED3"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539E8A55"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caps/>
                <w:sz w:val="20"/>
                <w:szCs w:val="20"/>
              </w:rPr>
              <w:t xml:space="preserve">Rozvojová lokalita - </w:t>
            </w:r>
            <w:r w:rsidRPr="00FC063A">
              <w:rPr>
                <w:rFonts w:ascii="Calibri" w:hAnsi="Calibri" w:cs="Calibri"/>
                <w:b/>
                <w:caps/>
                <w:sz w:val="20"/>
                <w:szCs w:val="20"/>
              </w:rPr>
              <w:t>Nalžovice</w:t>
            </w:r>
          </w:p>
        </w:tc>
      </w:tr>
      <w:tr w:rsidR="00457963" w:rsidRPr="00540544" w14:paraId="5B867316"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6C64365D" w14:textId="78585207" w:rsidR="00457963" w:rsidRPr="00FC063A" w:rsidRDefault="00457963" w:rsidP="00457963">
            <w:pPr>
              <w:tabs>
                <w:tab w:val="left" w:pos="567"/>
                <w:tab w:val="left" w:pos="8505"/>
                <w:tab w:val="left" w:pos="9072"/>
              </w:tabs>
              <w:jc w:val="both"/>
              <w:rPr>
                <w:rFonts w:ascii="Calibri" w:hAnsi="Calibri" w:cs="Calibri"/>
                <w:sz w:val="40"/>
                <w:szCs w:val="40"/>
              </w:rPr>
            </w:pPr>
            <w:del w:id="595" w:author="uzivatel" w:date="2024-01-22T14:06:00Z">
              <w:r w:rsidRPr="00FC063A" w:rsidDel="000D1ABD">
                <w:rPr>
                  <w:rFonts w:ascii="Calibri" w:hAnsi="Calibri" w:cs="Calibri"/>
                  <w:b/>
                  <w:caps/>
                  <w:sz w:val="40"/>
                  <w:szCs w:val="40"/>
                </w:rPr>
                <w:delText>OV6</w:delText>
              </w:r>
            </w:del>
            <w:proofErr w:type="gramStart"/>
            <w:ins w:id="596" w:author="uzivatel" w:date="2024-01-22T14:06:00Z">
              <w:r w:rsidR="000D1ABD">
                <w:rPr>
                  <w:rFonts w:ascii="Calibri" w:hAnsi="Calibri" w:cs="Calibri"/>
                  <w:b/>
                  <w:caps/>
                  <w:sz w:val="40"/>
                  <w:szCs w:val="40"/>
                </w:rPr>
                <w:t>Z.5</w:t>
              </w:r>
            </w:ins>
            <w:proofErr w:type="gramEnd"/>
          </w:p>
        </w:tc>
      </w:tr>
      <w:tr w:rsidR="00457963" w:rsidRPr="00540544" w14:paraId="023E30C1"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4FFA0302"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455252C5" w14:textId="318A802E"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 xml:space="preserve">Funkční </w:t>
            </w:r>
            <w:proofErr w:type="gramStart"/>
            <w:r w:rsidRPr="00FC063A">
              <w:rPr>
                <w:rFonts w:ascii="Calibri" w:hAnsi="Calibri" w:cs="Calibri"/>
                <w:b/>
                <w:caps/>
                <w:sz w:val="20"/>
                <w:szCs w:val="20"/>
              </w:rPr>
              <w:t>regulace</w:t>
            </w:r>
            <w:r w:rsidRPr="00FC063A">
              <w:rPr>
                <w:rFonts w:ascii="Calibri" w:hAnsi="Calibri" w:cs="Calibri"/>
                <w:b/>
                <w:sz w:val="20"/>
                <w:szCs w:val="20"/>
              </w:rPr>
              <w:t xml:space="preserve"> :</w:t>
            </w:r>
            <w:r w:rsidRPr="00FC063A">
              <w:rPr>
                <w:rFonts w:ascii="Calibri" w:hAnsi="Calibri" w:cs="Calibri"/>
                <w:sz w:val="20"/>
                <w:szCs w:val="20"/>
              </w:rPr>
              <w:t xml:space="preserve"> </w:t>
            </w:r>
            <w:ins w:id="597" w:author="uzivatel" w:date="2024-01-22T14:18:00Z">
              <w:r w:rsidR="00D17246">
                <w:rPr>
                  <w:rFonts w:asciiTheme="minorHAnsi" w:hAnsiTheme="minorHAnsi" w:cstheme="minorHAnsi"/>
                  <w:sz w:val="20"/>
                  <w:szCs w:val="20"/>
                </w:rPr>
                <w:t>smíšené</w:t>
              </w:r>
              <w:proofErr w:type="gramEnd"/>
              <w:r w:rsidR="00D17246">
                <w:rPr>
                  <w:rFonts w:asciiTheme="minorHAnsi" w:hAnsiTheme="minorHAnsi" w:cstheme="minorHAnsi"/>
                  <w:sz w:val="20"/>
                  <w:szCs w:val="20"/>
                </w:rPr>
                <w:t xml:space="preserve"> obytné venkovské (SV)</w:t>
              </w:r>
            </w:ins>
            <w:del w:id="598" w:author="uzivatel" w:date="2024-01-22T14:18:00Z">
              <w:r w:rsidRPr="00FC063A" w:rsidDel="00D17246">
                <w:rPr>
                  <w:rFonts w:ascii="Calibri" w:hAnsi="Calibri" w:cs="Calibri"/>
                  <w:sz w:val="20"/>
                  <w:szCs w:val="20"/>
                </w:rPr>
                <w:delText>plochy bydlení</w:delText>
              </w:r>
            </w:del>
          </w:p>
        </w:tc>
      </w:tr>
      <w:tr w:rsidR="00457963" w:rsidRPr="00540544" w14:paraId="35AC1582"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26E0FFC8"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20C160D2"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dnešní stav lokality</w:t>
            </w:r>
            <w:r w:rsidRPr="00FC063A">
              <w:rPr>
                <w:rFonts w:ascii="Calibri" w:hAnsi="Calibri" w:cs="Calibri"/>
                <w:b/>
                <w:sz w:val="20"/>
                <w:szCs w:val="20"/>
              </w:rPr>
              <w:t xml:space="preserve">: </w:t>
            </w:r>
            <w:r w:rsidRPr="00FC063A">
              <w:rPr>
                <w:rFonts w:ascii="Calibri" w:hAnsi="Calibri" w:cs="Calibri"/>
                <w:sz w:val="20"/>
                <w:szCs w:val="20"/>
              </w:rPr>
              <w:t xml:space="preserve">nezastavěné území jižně od okraje současně zastavěného území Chlumu </w:t>
            </w:r>
          </w:p>
        </w:tc>
      </w:tr>
      <w:tr w:rsidR="00457963" w:rsidRPr="00540544" w14:paraId="5B0750C9"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25C1DF11"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1997438E"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plocha lokality</w:t>
            </w:r>
            <w:r w:rsidRPr="00FC063A">
              <w:rPr>
                <w:rFonts w:ascii="Calibri" w:hAnsi="Calibri" w:cs="Calibri"/>
                <w:b/>
                <w:sz w:val="20"/>
                <w:szCs w:val="20"/>
              </w:rPr>
              <w:t xml:space="preserve">: </w:t>
            </w:r>
            <w:r w:rsidRPr="00FC063A">
              <w:rPr>
                <w:rFonts w:ascii="Calibri" w:hAnsi="Calibri" w:cs="Calibri"/>
                <w:sz w:val="20"/>
                <w:szCs w:val="20"/>
              </w:rPr>
              <w:t>2,70 ha</w:t>
            </w:r>
          </w:p>
        </w:tc>
      </w:tr>
      <w:tr w:rsidR="00457963" w:rsidRPr="00540544" w14:paraId="008D0278"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42B323AF"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6D6CC34B"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popis lokality</w:t>
            </w:r>
            <w:r w:rsidRPr="00FC063A">
              <w:rPr>
                <w:rFonts w:ascii="Calibri" w:hAnsi="Calibri" w:cs="Calibri"/>
                <w:b/>
                <w:sz w:val="20"/>
                <w:szCs w:val="20"/>
              </w:rPr>
              <w:t>:</w:t>
            </w:r>
            <w:r w:rsidRPr="00FC063A">
              <w:rPr>
                <w:rFonts w:ascii="Calibri" w:hAnsi="Calibri" w:cs="Calibri"/>
                <w:sz w:val="20"/>
                <w:szCs w:val="20"/>
              </w:rPr>
              <w:t xml:space="preserve"> rozvojová lokalita pro výstavbu rodinných domů, rozvíjející strukturu obce jižním směrem</w:t>
            </w:r>
          </w:p>
        </w:tc>
      </w:tr>
      <w:tr w:rsidR="00457963" w:rsidRPr="00540544" w14:paraId="76D55F05"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3CA47090"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0B7F1C48"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Návrh - regulativy</w:t>
            </w:r>
            <w:r w:rsidRPr="00FC063A">
              <w:rPr>
                <w:rFonts w:ascii="Calibri" w:hAnsi="Calibri" w:cs="Calibri"/>
                <w:sz w:val="20"/>
                <w:szCs w:val="20"/>
              </w:rPr>
              <w:t>:</w:t>
            </w:r>
          </w:p>
          <w:p w14:paraId="266CBE8A" w14:textId="77777777" w:rsidR="00457963" w:rsidRPr="00FC063A" w:rsidRDefault="00457963" w:rsidP="00457963">
            <w:pPr>
              <w:jc w:val="both"/>
              <w:rPr>
                <w:rFonts w:ascii="Calibri" w:hAnsi="Calibri" w:cs="Calibri"/>
                <w:sz w:val="20"/>
                <w:szCs w:val="20"/>
              </w:rPr>
            </w:pPr>
            <w:r w:rsidRPr="00FC063A">
              <w:rPr>
                <w:rFonts w:ascii="Calibri" w:hAnsi="Calibri" w:cs="Calibri"/>
                <w:sz w:val="20"/>
                <w:szCs w:val="20"/>
              </w:rPr>
              <w:t xml:space="preserve">- lokalita je určena pro výstavbu rodinných domů – izolovaných, případně </w:t>
            </w:r>
            <w:proofErr w:type="spellStart"/>
            <w:r w:rsidRPr="00FC063A">
              <w:rPr>
                <w:rFonts w:ascii="Calibri" w:hAnsi="Calibri" w:cs="Calibri"/>
                <w:sz w:val="20"/>
                <w:szCs w:val="20"/>
              </w:rPr>
              <w:t>dvojdomů</w:t>
            </w:r>
            <w:proofErr w:type="spellEnd"/>
            <w:r w:rsidRPr="00FC063A">
              <w:rPr>
                <w:rFonts w:ascii="Calibri" w:hAnsi="Calibri" w:cs="Calibri"/>
                <w:sz w:val="20"/>
                <w:szCs w:val="20"/>
              </w:rPr>
              <w:t xml:space="preserve"> </w:t>
            </w:r>
          </w:p>
          <w:p w14:paraId="34D67971" w14:textId="77777777" w:rsidR="00457963" w:rsidRPr="00FC063A" w:rsidRDefault="00457963" w:rsidP="00457963">
            <w:pPr>
              <w:jc w:val="both"/>
              <w:rPr>
                <w:rFonts w:ascii="Calibri" w:hAnsi="Calibri" w:cs="Calibri"/>
                <w:sz w:val="20"/>
                <w:szCs w:val="20"/>
              </w:rPr>
            </w:pPr>
            <w:r w:rsidRPr="00FC063A">
              <w:rPr>
                <w:rFonts w:ascii="Calibri" w:hAnsi="Calibri" w:cs="Calibri"/>
                <w:sz w:val="20"/>
                <w:szCs w:val="20"/>
              </w:rPr>
              <w:t>- podlažnost: max. 2 nadzemní podlaží (včetně využitého podkroví)</w:t>
            </w:r>
          </w:p>
          <w:p w14:paraId="22FDBE91"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sz w:val="20"/>
                <w:szCs w:val="20"/>
              </w:rPr>
              <w:t xml:space="preserve">- objekty nové zástavby budou umisťovány na jednotnou zastavovací čáru </w:t>
            </w:r>
          </w:p>
          <w:p w14:paraId="7B848455"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sz w:val="20"/>
                <w:szCs w:val="20"/>
              </w:rPr>
              <w:t>- minimální šíře nových místních komunikací, budovaných v souvislosti s rozvojem lokality: 10 m mezi hranicemi stavebních parcel</w:t>
            </w:r>
          </w:p>
          <w:p w14:paraId="25D5B1E8"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sz w:val="20"/>
                <w:szCs w:val="20"/>
              </w:rPr>
              <w:t>- minimální velikost parcely: 1.200 m</w:t>
            </w:r>
            <w:r w:rsidRPr="00FC063A">
              <w:rPr>
                <w:rFonts w:ascii="Calibri" w:hAnsi="Calibri" w:cs="Calibri"/>
                <w:sz w:val="20"/>
                <w:szCs w:val="20"/>
                <w:vertAlign w:val="superscript"/>
              </w:rPr>
              <w:t>2</w:t>
            </w:r>
            <w:r w:rsidRPr="00FC063A">
              <w:rPr>
                <w:rFonts w:ascii="Calibri" w:hAnsi="Calibri" w:cs="Calibri"/>
                <w:sz w:val="20"/>
                <w:szCs w:val="20"/>
              </w:rPr>
              <w:t xml:space="preserve"> (doporučeno: 1.500 m</w:t>
            </w:r>
            <w:r w:rsidRPr="00FC063A">
              <w:rPr>
                <w:rFonts w:ascii="Calibri" w:hAnsi="Calibri" w:cs="Calibri"/>
                <w:sz w:val="20"/>
                <w:szCs w:val="20"/>
                <w:vertAlign w:val="superscript"/>
              </w:rPr>
              <w:t>2</w:t>
            </w:r>
            <w:r w:rsidRPr="00FC063A">
              <w:rPr>
                <w:rFonts w:ascii="Calibri" w:hAnsi="Calibri" w:cs="Calibri"/>
                <w:sz w:val="20"/>
                <w:szCs w:val="20"/>
              </w:rPr>
              <w:t>)</w:t>
            </w:r>
          </w:p>
          <w:p w14:paraId="1216E308"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sz w:val="20"/>
                <w:szCs w:val="20"/>
              </w:rPr>
              <w:t>- maximální kapacita: 17 rodinných domů</w:t>
            </w:r>
          </w:p>
          <w:p w14:paraId="131063E7"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sz w:val="20"/>
                <w:szCs w:val="20"/>
              </w:rPr>
              <w:t>- minimální podíl zeleně na stavebním pozemku určeném k výstavbě 1 RD: 50%</w:t>
            </w:r>
          </w:p>
        </w:tc>
      </w:tr>
      <w:tr w:rsidR="00457963" w:rsidRPr="00540544" w14:paraId="7D75FD75"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72AB354E"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2D28E028"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r w:rsidRPr="00FC063A">
              <w:rPr>
                <w:rFonts w:ascii="Calibri" w:hAnsi="Calibri" w:cs="Calibri"/>
                <w:b/>
                <w:caps/>
                <w:sz w:val="20"/>
                <w:szCs w:val="20"/>
              </w:rPr>
              <w:t>Poznámka:</w:t>
            </w:r>
          </w:p>
          <w:p w14:paraId="142C2AE3" w14:textId="77777777" w:rsidR="00457963" w:rsidRPr="00FC063A" w:rsidRDefault="00457963" w:rsidP="00457963">
            <w:pPr>
              <w:tabs>
                <w:tab w:val="left" w:pos="567"/>
                <w:tab w:val="left" w:pos="8505"/>
                <w:tab w:val="left" w:pos="9072"/>
              </w:tabs>
              <w:jc w:val="both"/>
              <w:rPr>
                <w:rFonts w:ascii="Calibri" w:hAnsi="Calibri" w:cs="Calibri"/>
                <w:sz w:val="20"/>
                <w:szCs w:val="20"/>
              </w:rPr>
            </w:pPr>
            <w:proofErr w:type="gramStart"/>
            <w:r w:rsidRPr="00FC063A">
              <w:rPr>
                <w:rFonts w:ascii="Calibri" w:hAnsi="Calibri" w:cs="Calibri"/>
                <w:sz w:val="20"/>
                <w:szCs w:val="20"/>
              </w:rPr>
              <w:t>-  pro</w:t>
            </w:r>
            <w:proofErr w:type="gramEnd"/>
            <w:r w:rsidRPr="00FC063A">
              <w:rPr>
                <w:rFonts w:ascii="Calibri" w:hAnsi="Calibri" w:cs="Calibri"/>
                <w:sz w:val="20"/>
                <w:szCs w:val="20"/>
              </w:rPr>
              <w:t xml:space="preserve"> rozvoj lokality je doporučeno pořídit urbanistickou studii, případně regulační plán (dle posouzení pořizovatele územně plánovací dokumentace, případně příslušného stavebního úřadu)</w:t>
            </w:r>
          </w:p>
        </w:tc>
      </w:tr>
    </w:tbl>
    <w:p w14:paraId="5FB92908" w14:textId="77777777" w:rsidR="00457963" w:rsidRPr="00FC063A" w:rsidRDefault="00457963" w:rsidP="00457963">
      <w:pPr>
        <w:tabs>
          <w:tab w:val="left" w:pos="567"/>
          <w:tab w:val="left" w:pos="8505"/>
          <w:tab w:val="left" w:pos="9072"/>
        </w:tabs>
        <w:rPr>
          <w:rFonts w:ascii="Calibri" w:hAnsi="Calibri" w:cs="Calibri"/>
          <w:i/>
          <w:caps/>
        </w:rPr>
      </w:pPr>
      <w:r w:rsidRPr="00FC063A">
        <w:rPr>
          <w:rFonts w:ascii="Calibri" w:hAnsi="Calibri" w:cs="Calibri"/>
          <w:i/>
          <w:caps/>
        </w:rPr>
        <w:t>Poznámky:</w:t>
      </w:r>
    </w:p>
    <w:p w14:paraId="1E5E62FF" w14:textId="77777777" w:rsidR="00FC063A" w:rsidRDefault="00FC063A" w:rsidP="00FC063A">
      <w:pPr>
        <w:pStyle w:val="Titulek"/>
        <w:keepNext/>
        <w:ind w:left="0"/>
      </w:pPr>
    </w:p>
    <w:p w14:paraId="7BFFC83F" w14:textId="1E6840C8" w:rsidR="00854573" w:rsidRDefault="00854573" w:rsidP="00FC063A">
      <w:pPr>
        <w:pStyle w:val="Titulek"/>
        <w:keepNext/>
        <w:ind w:left="0"/>
        <w:rPr>
          <w:ins w:id="599" w:author="uzivatel" w:date="2024-01-22T10:15:00Z"/>
        </w:rPr>
      </w:pPr>
      <w:bookmarkStart w:id="600" w:name="_Toc156828495"/>
      <w:ins w:id="601" w:author="uzivatel" w:date="2024-01-22T10:15:00Z">
        <w:r>
          <w:t xml:space="preserve">Tabulka </w:t>
        </w:r>
        <w:r>
          <w:fldChar w:fldCharType="begin"/>
        </w:r>
        <w:r>
          <w:instrText xml:space="preserve"> SEQ Tabulka \* ARABIC </w:instrText>
        </w:r>
      </w:ins>
      <w:r>
        <w:fldChar w:fldCharType="separate"/>
      </w:r>
      <w:r w:rsidR="00AC40C7">
        <w:rPr>
          <w:noProof/>
        </w:rPr>
        <w:t>8</w:t>
      </w:r>
      <w:ins w:id="602" w:author="uzivatel" w:date="2024-01-22T10:15:00Z">
        <w:r>
          <w:fldChar w:fldCharType="end"/>
        </w:r>
        <w:r>
          <w:rPr>
            <w:lang w:val="cs-CZ"/>
          </w:rPr>
          <w:t xml:space="preserve">: </w:t>
        </w:r>
      </w:ins>
      <w:ins w:id="603" w:author="uzivatel" w:date="2024-01-22T14:06:00Z">
        <w:r w:rsidR="000D1ABD">
          <w:rPr>
            <w:b w:val="0"/>
            <w:lang w:val="cs-CZ"/>
          </w:rPr>
          <w:t>Z.6</w:t>
        </w:r>
      </w:ins>
      <w:ins w:id="604" w:author="uzivatel" w:date="2024-01-22T10:15:00Z">
        <w:r w:rsidRPr="00FC063A">
          <w:rPr>
            <w:b w:val="0"/>
            <w:lang w:val="cs-CZ"/>
          </w:rPr>
          <w:t xml:space="preserve"> - rozvojová lokalita Nalžovice</w:t>
        </w:r>
        <w:bookmarkEnd w:id="600"/>
      </w:ins>
    </w:p>
    <w:tbl>
      <w:tblPr>
        <w:tblW w:w="9212" w:type="dxa"/>
        <w:tblLayout w:type="fixed"/>
        <w:tblCellMar>
          <w:left w:w="70" w:type="dxa"/>
          <w:right w:w="70" w:type="dxa"/>
        </w:tblCellMar>
        <w:tblLook w:val="0000" w:firstRow="0" w:lastRow="0" w:firstColumn="0" w:lastColumn="0" w:noHBand="0" w:noVBand="0"/>
      </w:tblPr>
      <w:tblGrid>
        <w:gridCol w:w="9212"/>
      </w:tblGrid>
      <w:tr w:rsidR="00457963" w:rsidRPr="00FC063A" w14:paraId="0801EDED"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79A347AF"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caps/>
                <w:sz w:val="20"/>
                <w:szCs w:val="20"/>
              </w:rPr>
              <w:t xml:space="preserve">Rozvojová lokalita - </w:t>
            </w:r>
            <w:r w:rsidRPr="00FC063A">
              <w:rPr>
                <w:rFonts w:ascii="Calibri" w:hAnsi="Calibri" w:cs="Calibri"/>
                <w:b/>
                <w:caps/>
                <w:sz w:val="20"/>
                <w:szCs w:val="20"/>
              </w:rPr>
              <w:t>Nalžovice</w:t>
            </w:r>
          </w:p>
        </w:tc>
      </w:tr>
      <w:tr w:rsidR="00457963" w:rsidRPr="00FC063A" w14:paraId="2E8BCF36"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4D115F8F" w14:textId="2AF3A51D" w:rsidR="00457963" w:rsidRPr="00FC063A" w:rsidRDefault="00457963" w:rsidP="00457963">
            <w:pPr>
              <w:tabs>
                <w:tab w:val="left" w:pos="567"/>
                <w:tab w:val="left" w:pos="8505"/>
                <w:tab w:val="left" w:pos="9072"/>
              </w:tabs>
              <w:jc w:val="both"/>
              <w:rPr>
                <w:rFonts w:ascii="Calibri" w:hAnsi="Calibri" w:cs="Calibri"/>
                <w:sz w:val="40"/>
                <w:szCs w:val="40"/>
              </w:rPr>
            </w:pPr>
            <w:del w:id="605" w:author="uzivatel" w:date="2024-01-22T14:06:00Z">
              <w:r w:rsidRPr="00FC063A" w:rsidDel="000D1ABD">
                <w:rPr>
                  <w:rFonts w:ascii="Calibri" w:hAnsi="Calibri" w:cs="Calibri"/>
                  <w:b/>
                  <w:caps/>
                  <w:sz w:val="40"/>
                  <w:szCs w:val="40"/>
                </w:rPr>
                <w:delText>OV7</w:delText>
              </w:r>
            </w:del>
            <w:proofErr w:type="gramStart"/>
            <w:ins w:id="606" w:author="uzivatel" w:date="2024-01-22T14:06:00Z">
              <w:r w:rsidR="000D1ABD">
                <w:rPr>
                  <w:rFonts w:ascii="Calibri" w:hAnsi="Calibri" w:cs="Calibri"/>
                  <w:b/>
                  <w:caps/>
                  <w:sz w:val="40"/>
                  <w:szCs w:val="40"/>
                </w:rPr>
                <w:t>Z.6</w:t>
              </w:r>
            </w:ins>
            <w:proofErr w:type="gramEnd"/>
          </w:p>
        </w:tc>
      </w:tr>
      <w:tr w:rsidR="00457963" w:rsidRPr="00FC063A" w14:paraId="546A7D82"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4499116D"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3F3E4F06" w14:textId="7DAECCD1"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 xml:space="preserve">Funkční </w:t>
            </w:r>
            <w:proofErr w:type="gramStart"/>
            <w:r w:rsidRPr="00FC063A">
              <w:rPr>
                <w:rFonts w:ascii="Calibri" w:hAnsi="Calibri" w:cs="Calibri"/>
                <w:b/>
                <w:caps/>
                <w:sz w:val="20"/>
                <w:szCs w:val="20"/>
              </w:rPr>
              <w:t>regulace</w:t>
            </w:r>
            <w:r w:rsidRPr="00FC063A">
              <w:rPr>
                <w:rFonts w:ascii="Calibri" w:hAnsi="Calibri" w:cs="Calibri"/>
                <w:b/>
                <w:sz w:val="20"/>
                <w:szCs w:val="20"/>
              </w:rPr>
              <w:t xml:space="preserve"> :</w:t>
            </w:r>
            <w:r w:rsidRPr="00FC063A">
              <w:rPr>
                <w:rFonts w:ascii="Calibri" w:hAnsi="Calibri" w:cs="Calibri"/>
                <w:sz w:val="20"/>
                <w:szCs w:val="20"/>
              </w:rPr>
              <w:t xml:space="preserve"> </w:t>
            </w:r>
            <w:ins w:id="607" w:author="uzivatel" w:date="2024-01-22T14:18:00Z">
              <w:r w:rsidR="00D17246">
                <w:rPr>
                  <w:rFonts w:asciiTheme="minorHAnsi" w:hAnsiTheme="minorHAnsi" w:cstheme="minorHAnsi"/>
                  <w:sz w:val="20"/>
                  <w:szCs w:val="20"/>
                </w:rPr>
                <w:t>smíšené</w:t>
              </w:r>
              <w:proofErr w:type="gramEnd"/>
              <w:r w:rsidR="00D17246">
                <w:rPr>
                  <w:rFonts w:asciiTheme="minorHAnsi" w:hAnsiTheme="minorHAnsi" w:cstheme="minorHAnsi"/>
                  <w:sz w:val="20"/>
                  <w:szCs w:val="20"/>
                </w:rPr>
                <w:t xml:space="preserve"> obytné venkovské (SV)</w:t>
              </w:r>
            </w:ins>
            <w:del w:id="608" w:author="uzivatel" w:date="2024-01-22T14:18:00Z">
              <w:r w:rsidRPr="00FC063A" w:rsidDel="00D17246">
                <w:rPr>
                  <w:rFonts w:ascii="Calibri" w:hAnsi="Calibri" w:cs="Calibri"/>
                  <w:sz w:val="20"/>
                  <w:szCs w:val="20"/>
                </w:rPr>
                <w:delText>plochy bydlení</w:delText>
              </w:r>
            </w:del>
          </w:p>
        </w:tc>
      </w:tr>
      <w:tr w:rsidR="00457963" w:rsidRPr="00FC063A" w14:paraId="7CF83F15"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145DC663"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6C90757D"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dnešní stav lokality</w:t>
            </w:r>
            <w:r w:rsidRPr="00FC063A">
              <w:rPr>
                <w:rFonts w:ascii="Calibri" w:hAnsi="Calibri" w:cs="Calibri"/>
                <w:b/>
                <w:sz w:val="20"/>
                <w:szCs w:val="20"/>
              </w:rPr>
              <w:t xml:space="preserve">: </w:t>
            </w:r>
            <w:r w:rsidRPr="00FC063A">
              <w:rPr>
                <w:rFonts w:ascii="Calibri" w:hAnsi="Calibri" w:cs="Calibri"/>
                <w:sz w:val="20"/>
                <w:szCs w:val="20"/>
              </w:rPr>
              <w:t xml:space="preserve">nezastavěné území severně od okraje současně zastavěného území Nalžovic </w:t>
            </w:r>
          </w:p>
        </w:tc>
      </w:tr>
      <w:tr w:rsidR="00457963" w:rsidRPr="00FC063A" w14:paraId="74A1493A"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5A990070"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3AB2B39C"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plocha lokality</w:t>
            </w:r>
            <w:r w:rsidRPr="00FC063A">
              <w:rPr>
                <w:rFonts w:ascii="Calibri" w:hAnsi="Calibri" w:cs="Calibri"/>
                <w:b/>
                <w:sz w:val="20"/>
                <w:szCs w:val="20"/>
              </w:rPr>
              <w:t xml:space="preserve">: </w:t>
            </w:r>
            <w:r w:rsidRPr="00FC063A">
              <w:rPr>
                <w:rFonts w:ascii="Calibri" w:hAnsi="Calibri" w:cs="Calibri"/>
                <w:sz w:val="20"/>
                <w:szCs w:val="20"/>
              </w:rPr>
              <w:t>10,28 ha</w:t>
            </w:r>
          </w:p>
        </w:tc>
      </w:tr>
      <w:tr w:rsidR="00457963" w:rsidRPr="00FC063A" w14:paraId="0F31FFEB"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6A8322F0"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43E04E8B"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popis lokality</w:t>
            </w:r>
            <w:r w:rsidRPr="00FC063A">
              <w:rPr>
                <w:rFonts w:ascii="Calibri" w:hAnsi="Calibri" w:cs="Calibri"/>
                <w:b/>
                <w:sz w:val="20"/>
                <w:szCs w:val="20"/>
              </w:rPr>
              <w:t>:</w:t>
            </w:r>
            <w:r w:rsidRPr="00FC063A">
              <w:rPr>
                <w:rFonts w:ascii="Calibri" w:hAnsi="Calibri" w:cs="Calibri"/>
                <w:sz w:val="20"/>
                <w:szCs w:val="20"/>
              </w:rPr>
              <w:t xml:space="preserve"> hlavní rozvojová lokalita pro výstavbu rodinných domů, rozvíjející strukturu obce severním směrem</w:t>
            </w:r>
          </w:p>
        </w:tc>
      </w:tr>
      <w:tr w:rsidR="00457963" w:rsidRPr="00FC063A" w14:paraId="1EA7629F"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0C33908C"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313D0AD9"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Návrh - regulativy</w:t>
            </w:r>
            <w:r w:rsidRPr="00FC063A">
              <w:rPr>
                <w:rFonts w:ascii="Calibri" w:hAnsi="Calibri" w:cs="Calibri"/>
                <w:sz w:val="20"/>
                <w:szCs w:val="20"/>
              </w:rPr>
              <w:t>:</w:t>
            </w:r>
          </w:p>
          <w:p w14:paraId="0DD60552" w14:textId="77777777" w:rsidR="00457963" w:rsidRPr="00FC063A" w:rsidRDefault="00457963" w:rsidP="00457963">
            <w:pPr>
              <w:jc w:val="both"/>
              <w:rPr>
                <w:rFonts w:ascii="Calibri" w:hAnsi="Calibri" w:cs="Calibri"/>
                <w:sz w:val="20"/>
                <w:szCs w:val="20"/>
              </w:rPr>
            </w:pPr>
            <w:r w:rsidRPr="00FC063A">
              <w:rPr>
                <w:rFonts w:ascii="Calibri" w:hAnsi="Calibri" w:cs="Calibri"/>
                <w:sz w:val="20"/>
                <w:szCs w:val="20"/>
              </w:rPr>
              <w:t xml:space="preserve">- lokalita je určena pro výstavbu rodinných domů – izolovaných, případně </w:t>
            </w:r>
            <w:proofErr w:type="spellStart"/>
            <w:r w:rsidRPr="00FC063A">
              <w:rPr>
                <w:rFonts w:ascii="Calibri" w:hAnsi="Calibri" w:cs="Calibri"/>
                <w:sz w:val="20"/>
                <w:szCs w:val="20"/>
              </w:rPr>
              <w:t>dvojdomů</w:t>
            </w:r>
            <w:proofErr w:type="spellEnd"/>
            <w:r w:rsidRPr="00FC063A">
              <w:rPr>
                <w:rFonts w:ascii="Calibri" w:hAnsi="Calibri" w:cs="Calibri"/>
                <w:sz w:val="20"/>
                <w:szCs w:val="20"/>
              </w:rPr>
              <w:t xml:space="preserve"> </w:t>
            </w:r>
          </w:p>
          <w:p w14:paraId="6696D023" w14:textId="77777777" w:rsidR="00457963" w:rsidRPr="00FC063A" w:rsidRDefault="00457963" w:rsidP="00457963">
            <w:pPr>
              <w:jc w:val="both"/>
              <w:rPr>
                <w:rFonts w:ascii="Calibri" w:hAnsi="Calibri" w:cs="Calibri"/>
                <w:sz w:val="20"/>
                <w:szCs w:val="20"/>
              </w:rPr>
            </w:pPr>
            <w:r w:rsidRPr="00FC063A">
              <w:rPr>
                <w:rFonts w:ascii="Calibri" w:hAnsi="Calibri" w:cs="Calibri"/>
                <w:sz w:val="20"/>
                <w:szCs w:val="20"/>
              </w:rPr>
              <w:t>- podlažnost: max. 2 nadzemní podlaží (včetně využitého podkroví)</w:t>
            </w:r>
          </w:p>
          <w:p w14:paraId="42BBB524"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sz w:val="20"/>
                <w:szCs w:val="20"/>
              </w:rPr>
              <w:t>- objekty nové zástavby budou umisťovány na jednotnou zastavovací čáru</w:t>
            </w:r>
          </w:p>
          <w:p w14:paraId="36210B88"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sz w:val="20"/>
                <w:szCs w:val="20"/>
              </w:rPr>
              <w:t>- základní skelet místních komunikací je určen výsledkem komplexních pozemkových úprav</w:t>
            </w:r>
          </w:p>
          <w:p w14:paraId="2CC43800"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sz w:val="20"/>
                <w:szCs w:val="20"/>
              </w:rPr>
              <w:t>- minimální velikost parcely:  800 m</w:t>
            </w:r>
            <w:r w:rsidRPr="00FC063A">
              <w:rPr>
                <w:rFonts w:ascii="Calibri" w:hAnsi="Calibri" w:cs="Calibri"/>
                <w:sz w:val="20"/>
                <w:szCs w:val="20"/>
                <w:vertAlign w:val="superscript"/>
              </w:rPr>
              <w:t>2</w:t>
            </w:r>
            <w:r w:rsidRPr="00FC063A">
              <w:rPr>
                <w:rFonts w:ascii="Calibri" w:hAnsi="Calibri" w:cs="Calibri"/>
                <w:sz w:val="20"/>
                <w:szCs w:val="20"/>
              </w:rPr>
              <w:t>- maximální kapacita: 60 rodinných domů</w:t>
            </w:r>
          </w:p>
          <w:p w14:paraId="7EA5186F"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sz w:val="20"/>
                <w:szCs w:val="20"/>
              </w:rPr>
              <w:t>- minimální podíl zeleně na stavebním pozemku určeném k výstavbě 1 RD: 50%</w:t>
            </w:r>
          </w:p>
        </w:tc>
      </w:tr>
      <w:tr w:rsidR="00457963" w:rsidRPr="00FC063A" w14:paraId="07E8B3F9"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167F30D3"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71E8B806" w14:textId="4B698B83" w:rsidR="00457963" w:rsidRPr="00FC063A" w:rsidRDefault="00FC063A" w:rsidP="00457963">
            <w:pPr>
              <w:tabs>
                <w:tab w:val="left" w:pos="567"/>
                <w:tab w:val="left" w:pos="8505"/>
                <w:tab w:val="left" w:pos="9072"/>
              </w:tabs>
              <w:jc w:val="both"/>
              <w:rPr>
                <w:rFonts w:ascii="Calibri" w:hAnsi="Calibri" w:cs="Calibri"/>
                <w:b/>
                <w:caps/>
                <w:sz w:val="20"/>
                <w:szCs w:val="20"/>
              </w:rPr>
            </w:pPr>
            <w:r>
              <w:rPr>
                <w:rFonts w:ascii="Calibri" w:hAnsi="Calibri" w:cs="Calibri"/>
                <w:b/>
                <w:caps/>
                <w:sz w:val="20"/>
                <w:szCs w:val="20"/>
              </w:rPr>
              <w:t>Poznámka:</w:t>
            </w:r>
          </w:p>
        </w:tc>
      </w:tr>
    </w:tbl>
    <w:p w14:paraId="16AB16E1" w14:textId="77777777" w:rsidR="00B721E9" w:rsidRPr="00192747" w:rsidRDefault="00B721E9" w:rsidP="00B721E9">
      <w:pPr>
        <w:tabs>
          <w:tab w:val="left" w:pos="567"/>
          <w:tab w:val="left" w:pos="8505"/>
          <w:tab w:val="left" w:pos="9072"/>
        </w:tabs>
        <w:rPr>
          <w:rFonts w:ascii="Calibri" w:hAnsi="Calibri" w:cs="Calibri"/>
          <w:i/>
          <w:caps/>
        </w:rPr>
      </w:pPr>
      <w:r w:rsidRPr="00192747">
        <w:rPr>
          <w:rFonts w:ascii="Calibri" w:hAnsi="Calibri" w:cs="Calibri"/>
          <w:i/>
          <w:caps/>
        </w:rPr>
        <w:t>Poznámky:</w:t>
      </w:r>
    </w:p>
    <w:p w14:paraId="0ACBF755" w14:textId="64BD42CE" w:rsidR="00457963" w:rsidRPr="00FC063A" w:rsidRDefault="00457963" w:rsidP="00457963">
      <w:pPr>
        <w:tabs>
          <w:tab w:val="left" w:pos="567"/>
          <w:tab w:val="left" w:pos="8505"/>
          <w:tab w:val="left" w:pos="9072"/>
        </w:tabs>
        <w:rPr>
          <w:rFonts w:ascii="Calibri" w:hAnsi="Calibri" w:cs="Calibri"/>
          <w:i/>
          <w:caps/>
        </w:rPr>
      </w:pPr>
      <w:r w:rsidRPr="00FC063A">
        <w:rPr>
          <w:rFonts w:ascii="Calibri" w:hAnsi="Calibri" w:cs="Calibri"/>
          <w:i/>
          <w:caps/>
          <w:sz w:val="20"/>
          <w:szCs w:val="20"/>
        </w:rPr>
        <w:br w:type="page"/>
      </w:r>
    </w:p>
    <w:p w14:paraId="3BC7FD96" w14:textId="5B3F91D1" w:rsidR="00D73444" w:rsidRDefault="00D73444" w:rsidP="00FC063A">
      <w:pPr>
        <w:pStyle w:val="Titulek"/>
        <w:keepNext/>
        <w:ind w:left="0"/>
        <w:rPr>
          <w:ins w:id="609" w:author="uzivatel" w:date="2024-01-22T10:24:00Z"/>
        </w:rPr>
      </w:pPr>
      <w:bookmarkStart w:id="610" w:name="_Toc156828496"/>
      <w:ins w:id="611" w:author="uzivatel" w:date="2024-01-22T10:24:00Z">
        <w:r>
          <w:lastRenderedPageBreak/>
          <w:t xml:space="preserve">Tabulka </w:t>
        </w:r>
        <w:r>
          <w:fldChar w:fldCharType="begin"/>
        </w:r>
        <w:r>
          <w:instrText xml:space="preserve"> SEQ Tabulka \* ARABIC </w:instrText>
        </w:r>
      </w:ins>
      <w:r>
        <w:fldChar w:fldCharType="separate"/>
      </w:r>
      <w:r w:rsidR="00AC40C7">
        <w:rPr>
          <w:noProof/>
        </w:rPr>
        <w:t>9</w:t>
      </w:r>
      <w:ins w:id="612" w:author="uzivatel" w:date="2024-01-22T10:24:00Z">
        <w:r>
          <w:fldChar w:fldCharType="end"/>
        </w:r>
        <w:r>
          <w:rPr>
            <w:lang w:val="cs-CZ"/>
          </w:rPr>
          <w:t xml:space="preserve">: </w:t>
        </w:r>
      </w:ins>
      <w:ins w:id="613" w:author="uzivatel" w:date="2024-01-22T14:06:00Z">
        <w:r w:rsidR="000D1ABD">
          <w:rPr>
            <w:b w:val="0"/>
            <w:lang w:val="cs-CZ"/>
          </w:rPr>
          <w:t>Z.7</w:t>
        </w:r>
      </w:ins>
      <w:ins w:id="614" w:author="uzivatel" w:date="2024-01-22T10:24:00Z">
        <w:r w:rsidRPr="00FC063A">
          <w:rPr>
            <w:b w:val="0"/>
            <w:lang w:val="cs-CZ"/>
          </w:rPr>
          <w:t xml:space="preserve"> - rozvojová lokalita Nalžovice</w:t>
        </w:r>
        <w:bookmarkEnd w:id="610"/>
      </w:ins>
    </w:p>
    <w:tbl>
      <w:tblPr>
        <w:tblW w:w="9212" w:type="dxa"/>
        <w:tblLayout w:type="fixed"/>
        <w:tblCellMar>
          <w:left w:w="70" w:type="dxa"/>
          <w:right w:w="70" w:type="dxa"/>
        </w:tblCellMar>
        <w:tblLook w:val="0000" w:firstRow="0" w:lastRow="0" w:firstColumn="0" w:lastColumn="0" w:noHBand="0" w:noVBand="0"/>
      </w:tblPr>
      <w:tblGrid>
        <w:gridCol w:w="9212"/>
      </w:tblGrid>
      <w:tr w:rsidR="00457963" w:rsidRPr="00457963" w14:paraId="14BCB99C"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4DDC3A7D"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caps/>
                <w:sz w:val="20"/>
                <w:szCs w:val="20"/>
              </w:rPr>
              <w:t xml:space="preserve">Rozvojová lokalita - </w:t>
            </w:r>
            <w:r w:rsidRPr="00FC063A">
              <w:rPr>
                <w:rFonts w:ascii="Calibri" w:hAnsi="Calibri" w:cs="Calibri"/>
                <w:b/>
                <w:caps/>
                <w:sz w:val="20"/>
                <w:szCs w:val="20"/>
              </w:rPr>
              <w:t>Nalžovice</w:t>
            </w:r>
          </w:p>
        </w:tc>
      </w:tr>
      <w:tr w:rsidR="00457963" w:rsidRPr="00457963" w14:paraId="77917555"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2729543D" w14:textId="46971EAF" w:rsidR="00457963" w:rsidRPr="00FC063A" w:rsidRDefault="00457963" w:rsidP="00457963">
            <w:pPr>
              <w:tabs>
                <w:tab w:val="left" w:pos="567"/>
                <w:tab w:val="left" w:pos="8505"/>
                <w:tab w:val="left" w:pos="9072"/>
              </w:tabs>
              <w:jc w:val="both"/>
              <w:rPr>
                <w:rFonts w:ascii="Calibri" w:hAnsi="Calibri" w:cs="Calibri"/>
                <w:sz w:val="40"/>
                <w:szCs w:val="40"/>
              </w:rPr>
            </w:pPr>
            <w:del w:id="615" w:author="uzivatel" w:date="2024-01-22T14:06:00Z">
              <w:r w:rsidRPr="00FC063A" w:rsidDel="000D1ABD">
                <w:rPr>
                  <w:rFonts w:ascii="Calibri" w:hAnsi="Calibri" w:cs="Calibri"/>
                  <w:b/>
                  <w:caps/>
                  <w:sz w:val="40"/>
                  <w:szCs w:val="40"/>
                </w:rPr>
                <w:delText>OV9</w:delText>
              </w:r>
            </w:del>
            <w:proofErr w:type="gramStart"/>
            <w:ins w:id="616" w:author="uzivatel" w:date="2024-01-22T14:06:00Z">
              <w:r w:rsidR="000D1ABD">
                <w:rPr>
                  <w:rFonts w:ascii="Calibri" w:hAnsi="Calibri" w:cs="Calibri"/>
                  <w:b/>
                  <w:caps/>
                  <w:sz w:val="40"/>
                  <w:szCs w:val="40"/>
                </w:rPr>
                <w:t>Z.7</w:t>
              </w:r>
            </w:ins>
            <w:proofErr w:type="gramEnd"/>
          </w:p>
        </w:tc>
      </w:tr>
      <w:tr w:rsidR="00457963" w:rsidRPr="00457963" w14:paraId="5236B334"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224F4188"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5591B76D" w14:textId="7ED11E0A"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 xml:space="preserve">Funkční </w:t>
            </w:r>
            <w:proofErr w:type="gramStart"/>
            <w:r w:rsidRPr="00FC063A">
              <w:rPr>
                <w:rFonts w:ascii="Calibri" w:hAnsi="Calibri" w:cs="Calibri"/>
                <w:b/>
                <w:caps/>
                <w:sz w:val="20"/>
                <w:szCs w:val="20"/>
              </w:rPr>
              <w:t>regulace</w:t>
            </w:r>
            <w:r w:rsidRPr="00FC063A">
              <w:rPr>
                <w:rFonts w:ascii="Calibri" w:hAnsi="Calibri" w:cs="Calibri"/>
                <w:b/>
                <w:sz w:val="20"/>
                <w:szCs w:val="20"/>
              </w:rPr>
              <w:t xml:space="preserve"> :</w:t>
            </w:r>
            <w:r w:rsidRPr="00FC063A">
              <w:rPr>
                <w:rFonts w:ascii="Calibri" w:hAnsi="Calibri" w:cs="Calibri"/>
                <w:sz w:val="20"/>
                <w:szCs w:val="20"/>
              </w:rPr>
              <w:t xml:space="preserve"> </w:t>
            </w:r>
            <w:ins w:id="617" w:author="uzivatel" w:date="2024-01-22T14:18:00Z">
              <w:r w:rsidR="00D17246">
                <w:rPr>
                  <w:rFonts w:asciiTheme="minorHAnsi" w:hAnsiTheme="minorHAnsi" w:cstheme="minorHAnsi"/>
                  <w:sz w:val="20"/>
                  <w:szCs w:val="20"/>
                </w:rPr>
                <w:t>smíšené</w:t>
              </w:r>
              <w:proofErr w:type="gramEnd"/>
              <w:r w:rsidR="00D17246">
                <w:rPr>
                  <w:rFonts w:asciiTheme="minorHAnsi" w:hAnsiTheme="minorHAnsi" w:cstheme="minorHAnsi"/>
                  <w:sz w:val="20"/>
                  <w:szCs w:val="20"/>
                </w:rPr>
                <w:t xml:space="preserve"> obytné venkovské (SV)</w:t>
              </w:r>
            </w:ins>
            <w:del w:id="618" w:author="uzivatel" w:date="2024-01-22T14:18:00Z">
              <w:r w:rsidRPr="00FC063A" w:rsidDel="00D17246">
                <w:rPr>
                  <w:rFonts w:ascii="Calibri" w:hAnsi="Calibri" w:cs="Calibri"/>
                  <w:sz w:val="20"/>
                  <w:szCs w:val="20"/>
                </w:rPr>
                <w:delText>plochy bydlení</w:delText>
              </w:r>
            </w:del>
          </w:p>
        </w:tc>
      </w:tr>
      <w:tr w:rsidR="00457963" w:rsidRPr="00457963" w14:paraId="6296B782"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1785AD3B"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7E537404"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dnešní stav lokality</w:t>
            </w:r>
            <w:r w:rsidRPr="00FC063A">
              <w:rPr>
                <w:rFonts w:ascii="Calibri" w:hAnsi="Calibri" w:cs="Calibri"/>
                <w:b/>
                <w:sz w:val="20"/>
                <w:szCs w:val="20"/>
              </w:rPr>
              <w:t xml:space="preserve">: </w:t>
            </w:r>
            <w:r w:rsidRPr="00FC063A">
              <w:rPr>
                <w:rFonts w:ascii="Calibri" w:hAnsi="Calibri" w:cs="Calibri"/>
                <w:sz w:val="20"/>
                <w:szCs w:val="20"/>
              </w:rPr>
              <w:t xml:space="preserve">nezastavěné území </w:t>
            </w:r>
          </w:p>
        </w:tc>
      </w:tr>
      <w:tr w:rsidR="00457963" w:rsidRPr="00457963" w14:paraId="1896E926"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4B0AF262"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7E01729D"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plocha lokality</w:t>
            </w:r>
            <w:r w:rsidRPr="00FC063A">
              <w:rPr>
                <w:rFonts w:ascii="Calibri" w:hAnsi="Calibri" w:cs="Calibri"/>
                <w:b/>
                <w:sz w:val="20"/>
                <w:szCs w:val="20"/>
              </w:rPr>
              <w:t xml:space="preserve">: </w:t>
            </w:r>
            <w:r w:rsidRPr="00FC063A">
              <w:rPr>
                <w:rFonts w:ascii="Calibri" w:hAnsi="Calibri" w:cs="Calibri"/>
                <w:sz w:val="20"/>
                <w:szCs w:val="20"/>
              </w:rPr>
              <w:t>0,28 ha</w:t>
            </w:r>
          </w:p>
        </w:tc>
      </w:tr>
      <w:tr w:rsidR="00457963" w:rsidRPr="00457963" w14:paraId="78F32DEE"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707B10DF"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3C433273"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popis lokality</w:t>
            </w:r>
            <w:r w:rsidRPr="00FC063A">
              <w:rPr>
                <w:rFonts w:ascii="Calibri" w:hAnsi="Calibri" w:cs="Calibri"/>
                <w:b/>
                <w:sz w:val="20"/>
                <w:szCs w:val="20"/>
              </w:rPr>
              <w:t>:</w:t>
            </w:r>
            <w:r w:rsidRPr="00FC063A">
              <w:rPr>
                <w:rFonts w:ascii="Calibri" w:hAnsi="Calibri" w:cs="Calibri"/>
                <w:sz w:val="20"/>
                <w:szCs w:val="20"/>
              </w:rPr>
              <w:t xml:space="preserve"> rozvojová lokalita pro výstavbu 1 rodinného domu</w:t>
            </w:r>
          </w:p>
        </w:tc>
      </w:tr>
      <w:tr w:rsidR="00457963" w:rsidRPr="00457963" w14:paraId="2A7B28F7"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24360098"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46C187E2"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Návrh - regulativy</w:t>
            </w:r>
            <w:r w:rsidRPr="00FC063A">
              <w:rPr>
                <w:rFonts w:ascii="Calibri" w:hAnsi="Calibri" w:cs="Calibri"/>
                <w:sz w:val="20"/>
                <w:szCs w:val="20"/>
              </w:rPr>
              <w:t>:</w:t>
            </w:r>
          </w:p>
          <w:p w14:paraId="0986B994" w14:textId="77777777" w:rsidR="00457963" w:rsidRPr="00FC063A" w:rsidRDefault="00457963" w:rsidP="00457963">
            <w:pPr>
              <w:jc w:val="both"/>
              <w:rPr>
                <w:rFonts w:ascii="Calibri" w:hAnsi="Calibri" w:cs="Calibri"/>
                <w:sz w:val="20"/>
                <w:szCs w:val="20"/>
              </w:rPr>
            </w:pPr>
            <w:r w:rsidRPr="00FC063A">
              <w:rPr>
                <w:rFonts w:ascii="Calibri" w:hAnsi="Calibri" w:cs="Calibri"/>
                <w:sz w:val="20"/>
                <w:szCs w:val="20"/>
              </w:rPr>
              <w:t>- lokalita je určena pro výstavbu 1 rodinného domu</w:t>
            </w:r>
          </w:p>
          <w:p w14:paraId="108A1964" w14:textId="77777777" w:rsidR="00457963" w:rsidRPr="00FC063A" w:rsidRDefault="00457963" w:rsidP="00457963">
            <w:pPr>
              <w:jc w:val="both"/>
              <w:rPr>
                <w:rFonts w:ascii="Calibri" w:hAnsi="Calibri" w:cs="Calibri"/>
                <w:sz w:val="20"/>
                <w:szCs w:val="20"/>
              </w:rPr>
            </w:pPr>
            <w:r w:rsidRPr="00FC063A">
              <w:rPr>
                <w:rFonts w:ascii="Calibri" w:hAnsi="Calibri" w:cs="Calibri"/>
                <w:sz w:val="20"/>
                <w:szCs w:val="20"/>
              </w:rPr>
              <w:t>- podlažnost: max. 2 nadzemní podlaží (včetně využitého podkroví)</w:t>
            </w:r>
          </w:p>
          <w:p w14:paraId="1CFCD4C4"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sz w:val="20"/>
                <w:szCs w:val="20"/>
              </w:rPr>
              <w:t>- minimální podíl zeleně na stavebním pozemku určeném k výstavbě 1 RD: 50%</w:t>
            </w:r>
          </w:p>
        </w:tc>
      </w:tr>
      <w:tr w:rsidR="00457963" w:rsidRPr="00457963" w14:paraId="22FF1ACA"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51DF4354"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7D26BECF"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r w:rsidRPr="00FC063A">
              <w:rPr>
                <w:rFonts w:ascii="Calibri" w:hAnsi="Calibri" w:cs="Calibri"/>
                <w:b/>
                <w:caps/>
                <w:sz w:val="20"/>
                <w:szCs w:val="20"/>
              </w:rPr>
              <w:t>Poznámka:</w:t>
            </w:r>
          </w:p>
          <w:p w14:paraId="52730E79" w14:textId="77777777" w:rsidR="00457963" w:rsidRPr="00FC063A" w:rsidRDefault="00457963" w:rsidP="00457963">
            <w:pPr>
              <w:tabs>
                <w:tab w:val="left" w:pos="567"/>
                <w:tab w:val="left" w:pos="8505"/>
                <w:tab w:val="left" w:pos="9072"/>
              </w:tabs>
              <w:jc w:val="both"/>
              <w:rPr>
                <w:rFonts w:ascii="Calibri" w:hAnsi="Calibri" w:cs="Calibri"/>
                <w:sz w:val="20"/>
                <w:szCs w:val="20"/>
              </w:rPr>
            </w:pPr>
          </w:p>
        </w:tc>
      </w:tr>
    </w:tbl>
    <w:p w14:paraId="1472C4EE" w14:textId="77777777" w:rsidR="00457963" w:rsidRPr="00FC063A" w:rsidRDefault="00457963" w:rsidP="00457963">
      <w:pPr>
        <w:tabs>
          <w:tab w:val="left" w:pos="567"/>
          <w:tab w:val="left" w:pos="8505"/>
          <w:tab w:val="left" w:pos="9072"/>
        </w:tabs>
        <w:rPr>
          <w:rFonts w:ascii="Calibri" w:hAnsi="Calibri" w:cs="Calibri"/>
          <w:i/>
          <w:caps/>
        </w:rPr>
      </w:pPr>
      <w:r w:rsidRPr="00FC063A">
        <w:rPr>
          <w:rFonts w:ascii="Calibri" w:hAnsi="Calibri" w:cs="Calibri"/>
          <w:i/>
          <w:caps/>
        </w:rPr>
        <w:t>Poznámky:</w:t>
      </w:r>
    </w:p>
    <w:p w14:paraId="2B19F87B" w14:textId="77777777" w:rsidR="00FC063A" w:rsidRDefault="00FC063A" w:rsidP="00FC063A">
      <w:pPr>
        <w:pStyle w:val="Titulek"/>
        <w:keepNext/>
        <w:ind w:left="0"/>
      </w:pPr>
    </w:p>
    <w:p w14:paraId="4A72AC92" w14:textId="1C07CD85" w:rsidR="00B721E9" w:rsidRPr="006B43F5" w:rsidRDefault="00B721E9" w:rsidP="00FC063A">
      <w:pPr>
        <w:pStyle w:val="Titulek"/>
        <w:keepNext/>
        <w:ind w:left="0"/>
        <w:rPr>
          <w:ins w:id="619" w:author="uzivatel" w:date="2024-01-22T10:24:00Z"/>
          <w:strike/>
          <w:color w:val="C00000"/>
        </w:rPr>
      </w:pPr>
      <w:bookmarkStart w:id="620" w:name="_Toc156828497"/>
      <w:ins w:id="621" w:author="uzivatel" w:date="2024-01-22T10:24:00Z">
        <w:r w:rsidRPr="006B43F5">
          <w:rPr>
            <w:strike/>
            <w:color w:val="C00000"/>
          </w:rPr>
          <w:t xml:space="preserve">Tabulka </w:t>
        </w:r>
        <w:r w:rsidRPr="006B43F5">
          <w:rPr>
            <w:strike/>
            <w:color w:val="C00000"/>
          </w:rPr>
          <w:fldChar w:fldCharType="begin"/>
        </w:r>
        <w:r w:rsidRPr="006B43F5">
          <w:rPr>
            <w:strike/>
            <w:color w:val="C00000"/>
          </w:rPr>
          <w:instrText xml:space="preserve"> SEQ Tabulka \* ARABIC </w:instrText>
        </w:r>
      </w:ins>
      <w:r w:rsidRPr="006B43F5">
        <w:rPr>
          <w:strike/>
          <w:color w:val="C00000"/>
        </w:rPr>
        <w:fldChar w:fldCharType="separate"/>
      </w:r>
      <w:r w:rsidR="00AC40C7">
        <w:rPr>
          <w:strike/>
          <w:noProof/>
          <w:color w:val="C00000"/>
        </w:rPr>
        <w:t>10</w:t>
      </w:r>
      <w:ins w:id="622" w:author="uzivatel" w:date="2024-01-22T10:24:00Z">
        <w:r w:rsidRPr="006B43F5">
          <w:rPr>
            <w:strike/>
            <w:color w:val="C00000"/>
          </w:rPr>
          <w:fldChar w:fldCharType="end"/>
        </w:r>
        <w:r w:rsidRPr="006B43F5">
          <w:rPr>
            <w:strike/>
            <w:color w:val="C00000"/>
            <w:lang w:val="cs-CZ"/>
          </w:rPr>
          <w:t xml:space="preserve">: </w:t>
        </w:r>
      </w:ins>
      <w:ins w:id="623" w:author="uzivatel" w:date="2024-01-22T14:07:00Z">
        <w:r w:rsidR="000D1ABD" w:rsidRPr="006B43F5">
          <w:rPr>
            <w:b w:val="0"/>
            <w:strike/>
            <w:color w:val="C00000"/>
            <w:lang w:val="cs-CZ"/>
          </w:rPr>
          <w:t>Z.8</w:t>
        </w:r>
      </w:ins>
      <w:ins w:id="624" w:author="uzivatel" w:date="2024-01-22T10:24:00Z">
        <w:r w:rsidRPr="006B43F5">
          <w:rPr>
            <w:b w:val="0"/>
            <w:strike/>
            <w:color w:val="C00000"/>
            <w:lang w:val="cs-CZ"/>
          </w:rPr>
          <w:t xml:space="preserve"> - rozvojová plocha Nalžovice</w:t>
        </w:r>
        <w:bookmarkEnd w:id="620"/>
      </w:ins>
    </w:p>
    <w:tbl>
      <w:tblPr>
        <w:tblW w:w="9212" w:type="dxa"/>
        <w:tblLayout w:type="fixed"/>
        <w:tblCellMar>
          <w:left w:w="70" w:type="dxa"/>
          <w:right w:w="70" w:type="dxa"/>
        </w:tblCellMar>
        <w:tblLook w:val="0000" w:firstRow="0" w:lastRow="0" w:firstColumn="0" w:lastColumn="0" w:noHBand="0" w:noVBand="0"/>
      </w:tblPr>
      <w:tblGrid>
        <w:gridCol w:w="9212"/>
      </w:tblGrid>
      <w:tr w:rsidR="006B43F5" w:rsidRPr="006B43F5" w14:paraId="69289BA2"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2D9FDE87" w14:textId="77777777" w:rsidR="00457963" w:rsidRPr="006B43F5" w:rsidRDefault="00457963" w:rsidP="00457963">
            <w:pPr>
              <w:tabs>
                <w:tab w:val="left" w:pos="567"/>
                <w:tab w:val="left" w:pos="8505"/>
                <w:tab w:val="left" w:pos="9072"/>
              </w:tabs>
              <w:jc w:val="both"/>
              <w:rPr>
                <w:rFonts w:ascii="Calibri" w:hAnsi="Calibri" w:cs="Calibri"/>
                <w:strike/>
                <w:color w:val="C00000"/>
                <w:sz w:val="20"/>
                <w:szCs w:val="20"/>
              </w:rPr>
            </w:pPr>
            <w:r w:rsidRPr="006B43F5">
              <w:rPr>
                <w:rFonts w:ascii="Calibri" w:hAnsi="Calibri" w:cs="Calibri"/>
                <w:caps/>
                <w:strike/>
                <w:color w:val="C00000"/>
                <w:sz w:val="20"/>
                <w:szCs w:val="20"/>
              </w:rPr>
              <w:t xml:space="preserve">Rozvojová lokalita - </w:t>
            </w:r>
            <w:r w:rsidRPr="006B43F5">
              <w:rPr>
                <w:rFonts w:ascii="Calibri" w:hAnsi="Calibri" w:cs="Calibri"/>
                <w:b/>
                <w:caps/>
                <w:strike/>
                <w:color w:val="C00000"/>
                <w:sz w:val="20"/>
                <w:szCs w:val="20"/>
              </w:rPr>
              <w:t>Nalžovice</w:t>
            </w:r>
          </w:p>
        </w:tc>
      </w:tr>
      <w:tr w:rsidR="006B43F5" w:rsidRPr="006B43F5" w14:paraId="30B3A5EA"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55E797B4" w14:textId="4910BFB5" w:rsidR="00457963" w:rsidRPr="006B43F5" w:rsidRDefault="00457963" w:rsidP="00457963">
            <w:pPr>
              <w:tabs>
                <w:tab w:val="left" w:pos="567"/>
                <w:tab w:val="left" w:pos="8505"/>
                <w:tab w:val="left" w:pos="9072"/>
              </w:tabs>
              <w:jc w:val="both"/>
              <w:rPr>
                <w:rFonts w:ascii="Calibri" w:hAnsi="Calibri" w:cs="Calibri"/>
                <w:strike/>
                <w:color w:val="C00000"/>
                <w:sz w:val="40"/>
                <w:szCs w:val="40"/>
              </w:rPr>
            </w:pPr>
            <w:del w:id="625" w:author="uzivatel" w:date="2024-01-22T14:07:00Z">
              <w:r w:rsidRPr="006B43F5" w:rsidDel="000D1ABD">
                <w:rPr>
                  <w:rFonts w:ascii="Calibri" w:hAnsi="Calibri" w:cs="Calibri"/>
                  <w:b/>
                  <w:caps/>
                  <w:strike/>
                  <w:color w:val="C00000"/>
                  <w:sz w:val="40"/>
                  <w:szCs w:val="40"/>
                </w:rPr>
                <w:delText>OV10</w:delText>
              </w:r>
            </w:del>
            <w:proofErr w:type="gramStart"/>
            <w:ins w:id="626" w:author="uzivatel" w:date="2024-01-22T14:07:00Z">
              <w:r w:rsidR="000D1ABD" w:rsidRPr="006B43F5">
                <w:rPr>
                  <w:rFonts w:ascii="Calibri" w:hAnsi="Calibri" w:cs="Calibri"/>
                  <w:b/>
                  <w:caps/>
                  <w:strike/>
                  <w:color w:val="C00000"/>
                  <w:sz w:val="40"/>
                  <w:szCs w:val="40"/>
                </w:rPr>
                <w:t>Z.8</w:t>
              </w:r>
            </w:ins>
            <w:proofErr w:type="gramEnd"/>
          </w:p>
        </w:tc>
      </w:tr>
      <w:tr w:rsidR="006B43F5" w:rsidRPr="006B43F5" w14:paraId="1A57F466"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76F0CD75" w14:textId="77777777" w:rsidR="00457963" w:rsidRPr="006B43F5" w:rsidRDefault="00457963" w:rsidP="00457963">
            <w:pPr>
              <w:tabs>
                <w:tab w:val="left" w:pos="567"/>
                <w:tab w:val="left" w:pos="8505"/>
                <w:tab w:val="left" w:pos="9072"/>
              </w:tabs>
              <w:jc w:val="both"/>
              <w:rPr>
                <w:rFonts w:ascii="Calibri" w:hAnsi="Calibri" w:cs="Calibri"/>
                <w:b/>
                <w:caps/>
                <w:strike/>
                <w:color w:val="C00000"/>
                <w:sz w:val="20"/>
                <w:szCs w:val="20"/>
              </w:rPr>
            </w:pPr>
          </w:p>
          <w:p w14:paraId="0F06FE56" w14:textId="598A5102" w:rsidR="00457963" w:rsidRPr="006B43F5" w:rsidRDefault="00457963" w:rsidP="00457963">
            <w:pPr>
              <w:tabs>
                <w:tab w:val="left" w:pos="567"/>
                <w:tab w:val="left" w:pos="8505"/>
                <w:tab w:val="left" w:pos="9072"/>
              </w:tabs>
              <w:jc w:val="both"/>
              <w:rPr>
                <w:rFonts w:ascii="Calibri" w:hAnsi="Calibri" w:cs="Calibri"/>
                <w:strike/>
                <w:color w:val="C00000"/>
                <w:sz w:val="20"/>
                <w:szCs w:val="20"/>
              </w:rPr>
            </w:pPr>
            <w:r w:rsidRPr="006B43F5">
              <w:rPr>
                <w:rFonts w:ascii="Calibri" w:hAnsi="Calibri" w:cs="Calibri"/>
                <w:b/>
                <w:caps/>
                <w:strike/>
                <w:color w:val="C00000"/>
                <w:sz w:val="20"/>
                <w:szCs w:val="20"/>
              </w:rPr>
              <w:t xml:space="preserve">Funkční </w:t>
            </w:r>
            <w:proofErr w:type="gramStart"/>
            <w:r w:rsidRPr="006B43F5">
              <w:rPr>
                <w:rFonts w:ascii="Calibri" w:hAnsi="Calibri" w:cs="Calibri"/>
                <w:b/>
                <w:caps/>
                <w:strike/>
                <w:color w:val="C00000"/>
                <w:sz w:val="20"/>
                <w:szCs w:val="20"/>
              </w:rPr>
              <w:t>regulace</w:t>
            </w:r>
            <w:r w:rsidRPr="006B43F5">
              <w:rPr>
                <w:rFonts w:ascii="Calibri" w:hAnsi="Calibri" w:cs="Calibri"/>
                <w:b/>
                <w:strike/>
                <w:color w:val="C00000"/>
                <w:sz w:val="20"/>
                <w:szCs w:val="20"/>
              </w:rPr>
              <w:t xml:space="preserve"> :</w:t>
            </w:r>
            <w:r w:rsidRPr="006B43F5">
              <w:rPr>
                <w:rFonts w:ascii="Calibri" w:hAnsi="Calibri" w:cs="Calibri"/>
                <w:strike/>
                <w:color w:val="C00000"/>
                <w:sz w:val="20"/>
                <w:szCs w:val="20"/>
              </w:rPr>
              <w:t xml:space="preserve"> </w:t>
            </w:r>
            <w:del w:id="627" w:author="uzivatel" w:date="2024-02-01T09:04:00Z">
              <w:r w:rsidRPr="006B43F5" w:rsidDel="00792646">
                <w:rPr>
                  <w:rFonts w:ascii="Calibri" w:hAnsi="Calibri" w:cs="Calibri"/>
                  <w:strike/>
                  <w:color w:val="C00000"/>
                  <w:sz w:val="20"/>
                  <w:szCs w:val="20"/>
                </w:rPr>
                <w:delText>p</w:delText>
              </w:r>
            </w:del>
            <w:ins w:id="628" w:author="uzivatel" w:date="2024-01-22T14:18:00Z">
              <w:r w:rsidR="00D17246" w:rsidRPr="006B43F5">
                <w:rPr>
                  <w:rFonts w:asciiTheme="minorHAnsi" w:hAnsiTheme="minorHAnsi" w:cstheme="minorHAnsi"/>
                  <w:strike/>
                  <w:color w:val="C00000"/>
                  <w:sz w:val="20"/>
                  <w:szCs w:val="20"/>
                </w:rPr>
                <w:t>smíšené</w:t>
              </w:r>
              <w:proofErr w:type="gramEnd"/>
              <w:r w:rsidR="00D17246" w:rsidRPr="006B43F5">
                <w:rPr>
                  <w:rFonts w:asciiTheme="minorHAnsi" w:hAnsiTheme="minorHAnsi" w:cstheme="minorHAnsi"/>
                  <w:strike/>
                  <w:color w:val="C00000"/>
                  <w:sz w:val="20"/>
                  <w:szCs w:val="20"/>
                </w:rPr>
                <w:t xml:space="preserve"> obytné venkovské (SV)</w:t>
              </w:r>
            </w:ins>
            <w:del w:id="629" w:author="uzivatel" w:date="2024-01-22T14:18:00Z">
              <w:r w:rsidRPr="006B43F5" w:rsidDel="00D17246">
                <w:rPr>
                  <w:rFonts w:ascii="Calibri" w:hAnsi="Calibri" w:cs="Calibri"/>
                  <w:strike/>
                  <w:color w:val="C00000"/>
                  <w:sz w:val="20"/>
                  <w:szCs w:val="20"/>
                </w:rPr>
                <w:delText>lochy bydlení</w:delText>
              </w:r>
            </w:del>
          </w:p>
        </w:tc>
      </w:tr>
      <w:tr w:rsidR="006B43F5" w:rsidRPr="006B43F5" w14:paraId="1C2F4B45"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3B47A7A6" w14:textId="77777777" w:rsidR="00457963" w:rsidRPr="006B43F5" w:rsidRDefault="00457963" w:rsidP="00457963">
            <w:pPr>
              <w:tabs>
                <w:tab w:val="left" w:pos="567"/>
                <w:tab w:val="left" w:pos="8505"/>
                <w:tab w:val="left" w:pos="9072"/>
              </w:tabs>
              <w:jc w:val="both"/>
              <w:rPr>
                <w:rFonts w:ascii="Calibri" w:hAnsi="Calibri" w:cs="Calibri"/>
                <w:b/>
                <w:caps/>
                <w:strike/>
                <w:color w:val="C00000"/>
                <w:sz w:val="20"/>
                <w:szCs w:val="20"/>
              </w:rPr>
            </w:pPr>
          </w:p>
          <w:p w14:paraId="46F766CB" w14:textId="77777777" w:rsidR="00457963" w:rsidRPr="006B43F5" w:rsidRDefault="00457963" w:rsidP="00457963">
            <w:pPr>
              <w:tabs>
                <w:tab w:val="left" w:pos="567"/>
                <w:tab w:val="left" w:pos="8505"/>
                <w:tab w:val="left" w:pos="9072"/>
              </w:tabs>
              <w:jc w:val="both"/>
              <w:rPr>
                <w:rFonts w:ascii="Calibri" w:hAnsi="Calibri" w:cs="Calibri"/>
                <w:strike/>
                <w:color w:val="C00000"/>
                <w:sz w:val="20"/>
                <w:szCs w:val="20"/>
              </w:rPr>
            </w:pPr>
            <w:r w:rsidRPr="006B43F5">
              <w:rPr>
                <w:rFonts w:ascii="Calibri" w:hAnsi="Calibri" w:cs="Calibri"/>
                <w:b/>
                <w:caps/>
                <w:strike/>
                <w:color w:val="C00000"/>
                <w:sz w:val="20"/>
                <w:szCs w:val="20"/>
              </w:rPr>
              <w:t>dnešní stav lokality</w:t>
            </w:r>
            <w:r w:rsidRPr="006B43F5">
              <w:rPr>
                <w:rFonts w:ascii="Calibri" w:hAnsi="Calibri" w:cs="Calibri"/>
                <w:b/>
                <w:strike/>
                <w:color w:val="C00000"/>
                <w:sz w:val="20"/>
                <w:szCs w:val="20"/>
              </w:rPr>
              <w:t xml:space="preserve">: </w:t>
            </w:r>
            <w:r w:rsidRPr="006B43F5">
              <w:rPr>
                <w:rFonts w:ascii="Calibri" w:hAnsi="Calibri" w:cs="Calibri"/>
                <w:strike/>
                <w:color w:val="C00000"/>
                <w:sz w:val="20"/>
                <w:szCs w:val="20"/>
              </w:rPr>
              <w:t xml:space="preserve">nezastavěné území jižně od okraje současně zastavěného území Chlumu </w:t>
            </w:r>
          </w:p>
        </w:tc>
      </w:tr>
      <w:tr w:rsidR="006B43F5" w:rsidRPr="006B43F5" w14:paraId="5AF24705"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5D676185" w14:textId="77777777" w:rsidR="00457963" w:rsidRPr="006B43F5" w:rsidRDefault="00457963" w:rsidP="00457963">
            <w:pPr>
              <w:tabs>
                <w:tab w:val="left" w:pos="567"/>
                <w:tab w:val="left" w:pos="8505"/>
                <w:tab w:val="left" w:pos="9072"/>
              </w:tabs>
              <w:jc w:val="both"/>
              <w:rPr>
                <w:rFonts w:ascii="Calibri" w:hAnsi="Calibri" w:cs="Calibri"/>
                <w:b/>
                <w:caps/>
                <w:strike/>
                <w:color w:val="C00000"/>
                <w:sz w:val="20"/>
                <w:szCs w:val="20"/>
              </w:rPr>
            </w:pPr>
          </w:p>
          <w:p w14:paraId="621501C8" w14:textId="77777777" w:rsidR="00457963" w:rsidRPr="006B43F5" w:rsidRDefault="00457963" w:rsidP="00457963">
            <w:pPr>
              <w:tabs>
                <w:tab w:val="left" w:pos="567"/>
                <w:tab w:val="left" w:pos="8505"/>
                <w:tab w:val="left" w:pos="9072"/>
              </w:tabs>
              <w:jc w:val="both"/>
              <w:rPr>
                <w:rFonts w:ascii="Calibri" w:hAnsi="Calibri" w:cs="Calibri"/>
                <w:strike/>
                <w:color w:val="C00000"/>
                <w:sz w:val="20"/>
                <w:szCs w:val="20"/>
              </w:rPr>
            </w:pPr>
            <w:r w:rsidRPr="006B43F5">
              <w:rPr>
                <w:rFonts w:ascii="Calibri" w:hAnsi="Calibri" w:cs="Calibri"/>
                <w:b/>
                <w:caps/>
                <w:strike/>
                <w:color w:val="C00000"/>
                <w:sz w:val="20"/>
                <w:szCs w:val="20"/>
              </w:rPr>
              <w:t>plocha lokality</w:t>
            </w:r>
            <w:r w:rsidRPr="006B43F5">
              <w:rPr>
                <w:rFonts w:ascii="Calibri" w:hAnsi="Calibri" w:cs="Calibri"/>
                <w:b/>
                <w:strike/>
                <w:color w:val="C00000"/>
                <w:sz w:val="20"/>
                <w:szCs w:val="20"/>
              </w:rPr>
              <w:t xml:space="preserve">: </w:t>
            </w:r>
            <w:r w:rsidRPr="006B43F5">
              <w:rPr>
                <w:rFonts w:ascii="Calibri" w:hAnsi="Calibri" w:cs="Calibri"/>
                <w:strike/>
                <w:color w:val="C00000"/>
                <w:sz w:val="20"/>
                <w:szCs w:val="20"/>
              </w:rPr>
              <w:t>0,30 ha</w:t>
            </w:r>
          </w:p>
        </w:tc>
      </w:tr>
      <w:tr w:rsidR="006B43F5" w:rsidRPr="006B43F5" w14:paraId="774AC0BF"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1B9B8434" w14:textId="77777777" w:rsidR="00457963" w:rsidRPr="006B43F5" w:rsidRDefault="00457963" w:rsidP="00457963">
            <w:pPr>
              <w:tabs>
                <w:tab w:val="left" w:pos="567"/>
                <w:tab w:val="left" w:pos="8505"/>
                <w:tab w:val="left" w:pos="9072"/>
              </w:tabs>
              <w:jc w:val="both"/>
              <w:rPr>
                <w:rFonts w:ascii="Calibri" w:hAnsi="Calibri" w:cs="Calibri"/>
                <w:b/>
                <w:caps/>
                <w:strike/>
                <w:color w:val="C00000"/>
                <w:sz w:val="20"/>
                <w:szCs w:val="20"/>
              </w:rPr>
            </w:pPr>
          </w:p>
          <w:p w14:paraId="382B7C42" w14:textId="77777777" w:rsidR="00457963" w:rsidRPr="006B43F5" w:rsidRDefault="00457963" w:rsidP="00457963">
            <w:pPr>
              <w:tabs>
                <w:tab w:val="left" w:pos="567"/>
                <w:tab w:val="left" w:pos="8505"/>
                <w:tab w:val="left" w:pos="9072"/>
              </w:tabs>
              <w:jc w:val="both"/>
              <w:rPr>
                <w:rFonts w:ascii="Calibri" w:hAnsi="Calibri" w:cs="Calibri"/>
                <w:strike/>
                <w:color w:val="C00000"/>
                <w:sz w:val="20"/>
                <w:szCs w:val="20"/>
              </w:rPr>
            </w:pPr>
            <w:r w:rsidRPr="006B43F5">
              <w:rPr>
                <w:rFonts w:ascii="Calibri" w:hAnsi="Calibri" w:cs="Calibri"/>
                <w:b/>
                <w:caps/>
                <w:strike/>
                <w:color w:val="C00000"/>
                <w:sz w:val="20"/>
                <w:szCs w:val="20"/>
              </w:rPr>
              <w:t>popis lokality</w:t>
            </w:r>
            <w:r w:rsidRPr="006B43F5">
              <w:rPr>
                <w:rFonts w:ascii="Calibri" w:hAnsi="Calibri" w:cs="Calibri"/>
                <w:b/>
                <w:strike/>
                <w:color w:val="C00000"/>
                <w:sz w:val="20"/>
                <w:szCs w:val="20"/>
              </w:rPr>
              <w:t>:</w:t>
            </w:r>
            <w:r w:rsidRPr="006B43F5">
              <w:rPr>
                <w:rFonts w:ascii="Calibri" w:hAnsi="Calibri" w:cs="Calibri"/>
                <w:strike/>
                <w:color w:val="C00000"/>
                <w:sz w:val="20"/>
                <w:szCs w:val="20"/>
              </w:rPr>
              <w:t xml:space="preserve"> rozvojová lokalita pro výstavbu 1 rodinného domu</w:t>
            </w:r>
          </w:p>
        </w:tc>
      </w:tr>
      <w:tr w:rsidR="006B43F5" w:rsidRPr="006B43F5" w14:paraId="55819256"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09D15840" w14:textId="77777777" w:rsidR="00457963" w:rsidRPr="006B43F5" w:rsidRDefault="00457963" w:rsidP="00457963">
            <w:pPr>
              <w:tabs>
                <w:tab w:val="left" w:pos="567"/>
                <w:tab w:val="left" w:pos="8505"/>
                <w:tab w:val="left" w:pos="9072"/>
              </w:tabs>
              <w:jc w:val="both"/>
              <w:rPr>
                <w:rFonts w:ascii="Calibri" w:hAnsi="Calibri" w:cs="Calibri"/>
                <w:b/>
                <w:caps/>
                <w:strike/>
                <w:color w:val="C00000"/>
                <w:sz w:val="20"/>
                <w:szCs w:val="20"/>
              </w:rPr>
            </w:pPr>
          </w:p>
          <w:p w14:paraId="3F334247" w14:textId="77777777" w:rsidR="00457963" w:rsidRPr="006B43F5" w:rsidRDefault="00457963" w:rsidP="00457963">
            <w:pPr>
              <w:tabs>
                <w:tab w:val="left" w:pos="567"/>
                <w:tab w:val="left" w:pos="8505"/>
                <w:tab w:val="left" w:pos="9072"/>
              </w:tabs>
              <w:jc w:val="both"/>
              <w:rPr>
                <w:rFonts w:ascii="Calibri" w:hAnsi="Calibri" w:cs="Calibri"/>
                <w:strike/>
                <w:color w:val="C00000"/>
                <w:sz w:val="20"/>
                <w:szCs w:val="20"/>
              </w:rPr>
            </w:pPr>
            <w:r w:rsidRPr="006B43F5">
              <w:rPr>
                <w:rFonts w:ascii="Calibri" w:hAnsi="Calibri" w:cs="Calibri"/>
                <w:b/>
                <w:caps/>
                <w:strike/>
                <w:color w:val="C00000"/>
                <w:sz w:val="20"/>
                <w:szCs w:val="20"/>
              </w:rPr>
              <w:t>Návrh - regulativy</w:t>
            </w:r>
            <w:r w:rsidRPr="006B43F5">
              <w:rPr>
                <w:rFonts w:ascii="Calibri" w:hAnsi="Calibri" w:cs="Calibri"/>
                <w:strike/>
                <w:color w:val="C00000"/>
                <w:sz w:val="20"/>
                <w:szCs w:val="20"/>
              </w:rPr>
              <w:t>:</w:t>
            </w:r>
          </w:p>
          <w:p w14:paraId="2C826C05" w14:textId="77777777" w:rsidR="00457963" w:rsidRPr="006B43F5" w:rsidRDefault="00457963" w:rsidP="00457963">
            <w:pPr>
              <w:jc w:val="both"/>
              <w:rPr>
                <w:rFonts w:ascii="Calibri" w:hAnsi="Calibri" w:cs="Calibri"/>
                <w:strike/>
                <w:color w:val="C00000"/>
                <w:sz w:val="20"/>
                <w:szCs w:val="20"/>
              </w:rPr>
            </w:pPr>
            <w:r w:rsidRPr="006B43F5">
              <w:rPr>
                <w:rFonts w:ascii="Calibri" w:hAnsi="Calibri" w:cs="Calibri"/>
                <w:strike/>
                <w:color w:val="C00000"/>
                <w:sz w:val="20"/>
                <w:szCs w:val="20"/>
              </w:rPr>
              <w:t>- lokalita je určena pro výstavbu 1 rodinného domu</w:t>
            </w:r>
          </w:p>
          <w:p w14:paraId="2276C792" w14:textId="77777777" w:rsidR="00457963" w:rsidRPr="006B43F5" w:rsidRDefault="00457963" w:rsidP="00457963">
            <w:pPr>
              <w:jc w:val="both"/>
              <w:rPr>
                <w:rFonts w:ascii="Calibri" w:hAnsi="Calibri" w:cs="Calibri"/>
                <w:strike/>
                <w:color w:val="C00000"/>
                <w:sz w:val="20"/>
                <w:szCs w:val="20"/>
              </w:rPr>
            </w:pPr>
            <w:r w:rsidRPr="006B43F5">
              <w:rPr>
                <w:rFonts w:ascii="Calibri" w:hAnsi="Calibri" w:cs="Calibri"/>
                <w:strike/>
                <w:color w:val="C00000"/>
                <w:sz w:val="20"/>
                <w:szCs w:val="20"/>
              </w:rPr>
              <w:t>- podlažnost: max. 2 nadzemní podlaží (včetně využitého podkroví)</w:t>
            </w:r>
          </w:p>
          <w:p w14:paraId="41D2F804" w14:textId="77777777" w:rsidR="00457963" w:rsidRPr="006B43F5" w:rsidRDefault="00457963" w:rsidP="00457963">
            <w:pPr>
              <w:tabs>
                <w:tab w:val="left" w:pos="567"/>
                <w:tab w:val="left" w:pos="8505"/>
                <w:tab w:val="left" w:pos="9072"/>
              </w:tabs>
              <w:jc w:val="both"/>
              <w:rPr>
                <w:rFonts w:ascii="Calibri" w:hAnsi="Calibri" w:cs="Calibri"/>
                <w:strike/>
                <w:color w:val="C00000"/>
                <w:sz w:val="20"/>
                <w:szCs w:val="20"/>
              </w:rPr>
            </w:pPr>
            <w:r w:rsidRPr="006B43F5">
              <w:rPr>
                <w:rFonts w:ascii="Calibri" w:hAnsi="Calibri" w:cs="Calibri"/>
                <w:strike/>
                <w:color w:val="C00000"/>
                <w:sz w:val="20"/>
                <w:szCs w:val="20"/>
              </w:rPr>
              <w:t>- minimální podíl zeleně na stavebním pozemku určeném k výstavbě 1 RD: 50%</w:t>
            </w:r>
          </w:p>
        </w:tc>
      </w:tr>
      <w:tr w:rsidR="006B43F5" w:rsidRPr="006B43F5" w14:paraId="141148C4"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66D7C1C2" w14:textId="77777777" w:rsidR="00457963" w:rsidRPr="006B43F5" w:rsidRDefault="00457963" w:rsidP="00457963">
            <w:pPr>
              <w:tabs>
                <w:tab w:val="left" w:pos="567"/>
                <w:tab w:val="left" w:pos="8505"/>
                <w:tab w:val="left" w:pos="9072"/>
              </w:tabs>
              <w:jc w:val="both"/>
              <w:rPr>
                <w:rFonts w:ascii="Calibri" w:hAnsi="Calibri" w:cs="Calibri"/>
                <w:b/>
                <w:caps/>
                <w:strike/>
                <w:color w:val="C00000"/>
                <w:sz w:val="20"/>
                <w:szCs w:val="20"/>
              </w:rPr>
            </w:pPr>
          </w:p>
          <w:p w14:paraId="7E312B7B" w14:textId="77777777" w:rsidR="00457963" w:rsidRPr="006B43F5" w:rsidRDefault="00457963" w:rsidP="00457963">
            <w:pPr>
              <w:tabs>
                <w:tab w:val="left" w:pos="567"/>
                <w:tab w:val="left" w:pos="8505"/>
                <w:tab w:val="left" w:pos="9072"/>
              </w:tabs>
              <w:jc w:val="both"/>
              <w:rPr>
                <w:rFonts w:ascii="Calibri" w:hAnsi="Calibri" w:cs="Calibri"/>
                <w:b/>
                <w:caps/>
                <w:strike/>
                <w:color w:val="C00000"/>
                <w:sz w:val="20"/>
                <w:szCs w:val="20"/>
              </w:rPr>
            </w:pPr>
            <w:r w:rsidRPr="006B43F5">
              <w:rPr>
                <w:rFonts w:ascii="Calibri" w:hAnsi="Calibri" w:cs="Calibri"/>
                <w:b/>
                <w:caps/>
                <w:strike/>
                <w:color w:val="C00000"/>
                <w:sz w:val="20"/>
                <w:szCs w:val="20"/>
              </w:rPr>
              <w:t>Poznámka:</w:t>
            </w:r>
          </w:p>
          <w:p w14:paraId="3F5DFF20" w14:textId="77777777" w:rsidR="00457963" w:rsidRPr="006B43F5" w:rsidRDefault="00457963" w:rsidP="00457963">
            <w:pPr>
              <w:tabs>
                <w:tab w:val="left" w:pos="567"/>
                <w:tab w:val="left" w:pos="8505"/>
                <w:tab w:val="left" w:pos="9072"/>
              </w:tabs>
              <w:jc w:val="both"/>
              <w:rPr>
                <w:rFonts w:ascii="Calibri" w:hAnsi="Calibri" w:cs="Calibri"/>
                <w:strike/>
                <w:color w:val="C00000"/>
                <w:sz w:val="20"/>
                <w:szCs w:val="20"/>
              </w:rPr>
            </w:pPr>
          </w:p>
        </w:tc>
      </w:tr>
    </w:tbl>
    <w:p w14:paraId="5B1BD57F" w14:textId="77777777" w:rsidR="00B721E9" w:rsidRPr="006B43F5" w:rsidRDefault="00B721E9" w:rsidP="00B721E9">
      <w:pPr>
        <w:tabs>
          <w:tab w:val="left" w:pos="567"/>
          <w:tab w:val="left" w:pos="8505"/>
          <w:tab w:val="left" w:pos="9072"/>
        </w:tabs>
        <w:rPr>
          <w:rFonts w:ascii="Calibri" w:hAnsi="Calibri" w:cs="Calibri"/>
          <w:i/>
          <w:caps/>
          <w:strike/>
          <w:color w:val="C00000"/>
        </w:rPr>
      </w:pPr>
      <w:r w:rsidRPr="006B43F5">
        <w:rPr>
          <w:rFonts w:ascii="Calibri" w:hAnsi="Calibri" w:cs="Calibri"/>
          <w:i/>
          <w:caps/>
          <w:strike/>
          <w:color w:val="C00000"/>
        </w:rPr>
        <w:t>Poznámky:</w:t>
      </w:r>
    </w:p>
    <w:p w14:paraId="2A57C490" w14:textId="08D65B13" w:rsidR="00457963" w:rsidRPr="00B721E9" w:rsidRDefault="00B721E9" w:rsidP="00457963">
      <w:pPr>
        <w:tabs>
          <w:tab w:val="left" w:pos="567"/>
          <w:tab w:val="left" w:pos="8505"/>
          <w:tab w:val="left" w:pos="9072"/>
        </w:tabs>
        <w:rPr>
          <w:rFonts w:ascii="Calibri" w:hAnsi="Calibri" w:cs="Calibri"/>
          <w:i/>
          <w:caps/>
        </w:rPr>
      </w:pPr>
      <w:r w:rsidRPr="00192747">
        <w:rPr>
          <w:rFonts w:ascii="Calibri" w:hAnsi="Calibri" w:cs="Calibri"/>
          <w:i/>
          <w:caps/>
        </w:rPr>
        <w:br w:type="page"/>
      </w:r>
    </w:p>
    <w:p w14:paraId="73333BCC" w14:textId="139299B4" w:rsidR="00671C72" w:rsidRDefault="00671C72" w:rsidP="00671C72">
      <w:pPr>
        <w:pStyle w:val="Titulek"/>
        <w:keepNext/>
        <w:ind w:left="0"/>
        <w:rPr>
          <w:ins w:id="630" w:author="uzivatel" w:date="2024-01-22T10:45:00Z"/>
        </w:rPr>
      </w:pPr>
      <w:bookmarkStart w:id="631" w:name="_Toc156828498"/>
      <w:ins w:id="632" w:author="uzivatel" w:date="2024-01-22T10:45:00Z">
        <w:r>
          <w:lastRenderedPageBreak/>
          <w:t xml:space="preserve">Tabulka </w:t>
        </w:r>
        <w:r>
          <w:fldChar w:fldCharType="begin"/>
        </w:r>
        <w:r>
          <w:instrText xml:space="preserve"> SEQ Tabulka \* ARABIC </w:instrText>
        </w:r>
        <w:r>
          <w:fldChar w:fldCharType="separate"/>
        </w:r>
      </w:ins>
      <w:r w:rsidR="00AC40C7">
        <w:rPr>
          <w:noProof/>
        </w:rPr>
        <w:t>11</w:t>
      </w:r>
      <w:ins w:id="633" w:author="uzivatel" w:date="2024-01-22T10:45:00Z">
        <w:r>
          <w:fldChar w:fldCharType="end"/>
        </w:r>
        <w:r>
          <w:rPr>
            <w:lang w:val="cs-CZ"/>
          </w:rPr>
          <w:t xml:space="preserve">: </w:t>
        </w:r>
      </w:ins>
      <w:ins w:id="634" w:author="uzivatel" w:date="2024-01-22T14:07:00Z">
        <w:r w:rsidR="000D1ABD">
          <w:rPr>
            <w:b w:val="0"/>
            <w:lang w:val="cs-CZ"/>
          </w:rPr>
          <w:t>Z.9</w:t>
        </w:r>
      </w:ins>
      <w:ins w:id="635" w:author="uzivatel" w:date="2024-01-22T10:45:00Z">
        <w:r w:rsidRPr="00671C72">
          <w:rPr>
            <w:b w:val="0"/>
            <w:lang w:val="cs-CZ"/>
          </w:rPr>
          <w:t xml:space="preserve"> - rozvojová lokalita </w:t>
        </w:r>
        <w:proofErr w:type="spellStart"/>
        <w:r w:rsidRPr="00671C72">
          <w:rPr>
            <w:b w:val="0"/>
            <w:lang w:val="cs-CZ"/>
          </w:rPr>
          <w:t>Nalžovické</w:t>
        </w:r>
        <w:proofErr w:type="spellEnd"/>
        <w:r w:rsidRPr="00671C72">
          <w:rPr>
            <w:b w:val="0"/>
            <w:lang w:val="cs-CZ"/>
          </w:rPr>
          <w:t xml:space="preserve"> </w:t>
        </w:r>
        <w:proofErr w:type="spellStart"/>
        <w:r w:rsidRPr="00671C72">
          <w:rPr>
            <w:b w:val="0"/>
            <w:lang w:val="cs-CZ"/>
          </w:rPr>
          <w:t>Podhájí</w:t>
        </w:r>
        <w:bookmarkEnd w:id="631"/>
        <w:proofErr w:type="spellEnd"/>
      </w:ins>
    </w:p>
    <w:tbl>
      <w:tblPr>
        <w:tblW w:w="9212" w:type="dxa"/>
        <w:tblLayout w:type="fixed"/>
        <w:tblCellMar>
          <w:left w:w="70" w:type="dxa"/>
          <w:right w:w="70" w:type="dxa"/>
        </w:tblCellMar>
        <w:tblLook w:val="0000" w:firstRow="0" w:lastRow="0" w:firstColumn="0" w:lastColumn="0" w:noHBand="0" w:noVBand="0"/>
      </w:tblPr>
      <w:tblGrid>
        <w:gridCol w:w="9212"/>
      </w:tblGrid>
      <w:tr w:rsidR="00457963" w:rsidRPr="00FC063A" w14:paraId="5563B36E"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041C8695" w14:textId="77777777" w:rsidR="00457963" w:rsidRPr="00FC063A" w:rsidRDefault="00457963" w:rsidP="00457963">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caps/>
                <w:sz w:val="20"/>
                <w:szCs w:val="20"/>
              </w:rPr>
              <w:t xml:space="preserve">Rozvojová lokalita – </w:t>
            </w:r>
            <w:r w:rsidRPr="00FC063A">
              <w:rPr>
                <w:rFonts w:asciiTheme="minorHAnsi" w:hAnsiTheme="minorHAnsi" w:cstheme="minorHAnsi"/>
                <w:b/>
                <w:caps/>
                <w:sz w:val="20"/>
                <w:szCs w:val="20"/>
              </w:rPr>
              <w:t>Nalžovické podhájí</w:t>
            </w:r>
          </w:p>
        </w:tc>
      </w:tr>
      <w:tr w:rsidR="00457963" w:rsidRPr="00FC063A" w14:paraId="05DC93BF"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6CE770BA" w14:textId="51808370" w:rsidR="00457963" w:rsidRPr="00FC063A" w:rsidRDefault="00457963" w:rsidP="00457963">
            <w:pPr>
              <w:tabs>
                <w:tab w:val="left" w:pos="567"/>
                <w:tab w:val="left" w:pos="8505"/>
                <w:tab w:val="left" w:pos="9072"/>
              </w:tabs>
              <w:jc w:val="both"/>
              <w:rPr>
                <w:rFonts w:asciiTheme="minorHAnsi" w:hAnsiTheme="minorHAnsi" w:cstheme="minorHAnsi"/>
                <w:sz w:val="40"/>
                <w:szCs w:val="40"/>
              </w:rPr>
            </w:pPr>
            <w:del w:id="636" w:author="uzivatel" w:date="2024-01-22T14:07:00Z">
              <w:r w:rsidRPr="00FC063A" w:rsidDel="000D1ABD">
                <w:rPr>
                  <w:rFonts w:asciiTheme="minorHAnsi" w:hAnsiTheme="minorHAnsi" w:cstheme="minorHAnsi"/>
                  <w:b/>
                  <w:caps/>
                  <w:sz w:val="40"/>
                  <w:szCs w:val="40"/>
                </w:rPr>
                <w:delText>OV1-NP</w:delText>
              </w:r>
            </w:del>
            <w:proofErr w:type="gramStart"/>
            <w:ins w:id="637" w:author="uzivatel" w:date="2024-01-22T14:07:00Z">
              <w:r w:rsidR="000D1ABD">
                <w:rPr>
                  <w:rFonts w:asciiTheme="minorHAnsi" w:hAnsiTheme="minorHAnsi" w:cstheme="minorHAnsi"/>
                  <w:b/>
                  <w:caps/>
                  <w:sz w:val="40"/>
                  <w:szCs w:val="40"/>
                </w:rPr>
                <w:t>Z.9</w:t>
              </w:r>
            </w:ins>
            <w:proofErr w:type="gramEnd"/>
          </w:p>
        </w:tc>
      </w:tr>
      <w:tr w:rsidR="00457963" w:rsidRPr="00FC063A" w14:paraId="3ACD555D"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7A1CC9BE" w14:textId="77777777" w:rsidR="00457963" w:rsidRPr="00FC063A" w:rsidRDefault="00457963" w:rsidP="00457963">
            <w:pPr>
              <w:tabs>
                <w:tab w:val="left" w:pos="567"/>
                <w:tab w:val="left" w:pos="8505"/>
                <w:tab w:val="left" w:pos="9072"/>
              </w:tabs>
              <w:jc w:val="both"/>
              <w:rPr>
                <w:rFonts w:asciiTheme="minorHAnsi" w:hAnsiTheme="minorHAnsi" w:cstheme="minorHAnsi"/>
                <w:b/>
                <w:caps/>
                <w:sz w:val="20"/>
                <w:szCs w:val="20"/>
              </w:rPr>
            </w:pPr>
          </w:p>
          <w:p w14:paraId="3D74898A" w14:textId="079D9DF5" w:rsidR="00457963" w:rsidRPr="00FC063A" w:rsidRDefault="00457963" w:rsidP="00457963">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b/>
                <w:caps/>
                <w:sz w:val="20"/>
                <w:szCs w:val="20"/>
              </w:rPr>
              <w:t xml:space="preserve">Funkční </w:t>
            </w:r>
            <w:proofErr w:type="gramStart"/>
            <w:r w:rsidRPr="00FC063A">
              <w:rPr>
                <w:rFonts w:asciiTheme="minorHAnsi" w:hAnsiTheme="minorHAnsi" w:cstheme="minorHAnsi"/>
                <w:b/>
                <w:caps/>
                <w:sz w:val="20"/>
                <w:szCs w:val="20"/>
              </w:rPr>
              <w:t>regulace</w:t>
            </w:r>
            <w:r w:rsidRPr="00FC063A">
              <w:rPr>
                <w:rFonts w:asciiTheme="minorHAnsi" w:hAnsiTheme="minorHAnsi" w:cstheme="minorHAnsi"/>
                <w:b/>
                <w:sz w:val="20"/>
                <w:szCs w:val="20"/>
              </w:rPr>
              <w:t xml:space="preserve"> :</w:t>
            </w:r>
            <w:r w:rsidRPr="00FC063A">
              <w:rPr>
                <w:rFonts w:asciiTheme="minorHAnsi" w:hAnsiTheme="minorHAnsi" w:cstheme="minorHAnsi"/>
                <w:sz w:val="20"/>
                <w:szCs w:val="20"/>
              </w:rPr>
              <w:t xml:space="preserve"> </w:t>
            </w:r>
            <w:ins w:id="638" w:author="uzivatel" w:date="2024-01-22T14:17:00Z">
              <w:r w:rsidR="00D17246">
                <w:rPr>
                  <w:rFonts w:asciiTheme="minorHAnsi" w:hAnsiTheme="minorHAnsi" w:cstheme="minorHAnsi"/>
                  <w:sz w:val="20"/>
                  <w:szCs w:val="20"/>
                </w:rPr>
                <w:t>smíšené</w:t>
              </w:r>
              <w:proofErr w:type="gramEnd"/>
              <w:r w:rsidR="00D17246">
                <w:rPr>
                  <w:rFonts w:asciiTheme="minorHAnsi" w:hAnsiTheme="minorHAnsi" w:cstheme="minorHAnsi"/>
                  <w:sz w:val="20"/>
                  <w:szCs w:val="20"/>
                </w:rPr>
                <w:t xml:space="preserve"> obytné venkovské (SV)</w:t>
              </w:r>
            </w:ins>
            <w:del w:id="639" w:author="uzivatel" w:date="2024-01-22T14:17:00Z">
              <w:r w:rsidRPr="00FC063A" w:rsidDel="00D17246">
                <w:rPr>
                  <w:rFonts w:asciiTheme="minorHAnsi" w:hAnsiTheme="minorHAnsi" w:cstheme="minorHAnsi"/>
                  <w:sz w:val="20"/>
                  <w:szCs w:val="20"/>
                </w:rPr>
                <w:delText>plochy bydlení</w:delText>
              </w:r>
            </w:del>
          </w:p>
        </w:tc>
      </w:tr>
      <w:tr w:rsidR="00457963" w:rsidRPr="00FC063A" w14:paraId="6EF05B3F"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7250AFA4" w14:textId="77777777" w:rsidR="00457963" w:rsidRPr="00FC063A" w:rsidRDefault="00457963" w:rsidP="00457963">
            <w:pPr>
              <w:tabs>
                <w:tab w:val="left" w:pos="567"/>
                <w:tab w:val="left" w:pos="8505"/>
                <w:tab w:val="left" w:pos="9072"/>
              </w:tabs>
              <w:jc w:val="both"/>
              <w:rPr>
                <w:rFonts w:asciiTheme="minorHAnsi" w:hAnsiTheme="minorHAnsi" w:cstheme="minorHAnsi"/>
                <w:b/>
                <w:caps/>
                <w:sz w:val="20"/>
                <w:szCs w:val="20"/>
              </w:rPr>
            </w:pPr>
          </w:p>
          <w:p w14:paraId="1C6F2522" w14:textId="77777777" w:rsidR="00457963" w:rsidRPr="00FC063A" w:rsidRDefault="00457963" w:rsidP="00457963">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b/>
                <w:caps/>
                <w:sz w:val="20"/>
                <w:szCs w:val="20"/>
              </w:rPr>
              <w:t>dnešní stav lokality</w:t>
            </w:r>
            <w:r w:rsidRPr="00FC063A">
              <w:rPr>
                <w:rFonts w:asciiTheme="minorHAnsi" w:hAnsiTheme="minorHAnsi" w:cstheme="minorHAnsi"/>
                <w:b/>
                <w:sz w:val="20"/>
                <w:szCs w:val="20"/>
              </w:rPr>
              <w:t xml:space="preserve">: </w:t>
            </w:r>
            <w:r w:rsidRPr="00FC063A">
              <w:rPr>
                <w:rFonts w:asciiTheme="minorHAnsi" w:hAnsiTheme="minorHAnsi" w:cstheme="minorHAnsi"/>
                <w:sz w:val="20"/>
                <w:szCs w:val="20"/>
              </w:rPr>
              <w:t xml:space="preserve">nezastavěné území </w:t>
            </w:r>
          </w:p>
        </w:tc>
      </w:tr>
      <w:tr w:rsidR="00457963" w:rsidRPr="00FC063A" w14:paraId="7E273E0F"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15E96E2F" w14:textId="77777777" w:rsidR="00457963" w:rsidRPr="00FC063A" w:rsidRDefault="00457963" w:rsidP="00457963">
            <w:pPr>
              <w:tabs>
                <w:tab w:val="left" w:pos="567"/>
                <w:tab w:val="left" w:pos="8505"/>
                <w:tab w:val="left" w:pos="9072"/>
              </w:tabs>
              <w:jc w:val="both"/>
              <w:rPr>
                <w:rFonts w:asciiTheme="minorHAnsi" w:hAnsiTheme="minorHAnsi" w:cstheme="minorHAnsi"/>
                <w:b/>
                <w:caps/>
                <w:sz w:val="20"/>
                <w:szCs w:val="20"/>
              </w:rPr>
            </w:pPr>
          </w:p>
          <w:p w14:paraId="3734C2F0" w14:textId="77777777" w:rsidR="00457963" w:rsidRPr="00FC063A" w:rsidRDefault="00457963" w:rsidP="00457963">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b/>
                <w:caps/>
                <w:sz w:val="20"/>
                <w:szCs w:val="20"/>
              </w:rPr>
              <w:t>plocha lokality</w:t>
            </w:r>
            <w:r w:rsidRPr="00FC063A">
              <w:rPr>
                <w:rFonts w:asciiTheme="minorHAnsi" w:hAnsiTheme="minorHAnsi" w:cstheme="minorHAnsi"/>
                <w:b/>
                <w:sz w:val="20"/>
                <w:szCs w:val="20"/>
              </w:rPr>
              <w:t xml:space="preserve">: </w:t>
            </w:r>
            <w:r w:rsidRPr="00FC063A">
              <w:rPr>
                <w:rFonts w:asciiTheme="minorHAnsi" w:hAnsiTheme="minorHAnsi" w:cstheme="minorHAnsi"/>
                <w:sz w:val="20"/>
                <w:szCs w:val="20"/>
              </w:rPr>
              <w:t xml:space="preserve"> 0,44 ha</w:t>
            </w:r>
          </w:p>
        </w:tc>
      </w:tr>
      <w:tr w:rsidR="00457963" w:rsidRPr="00FC063A" w14:paraId="6FC4D787"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4284D397" w14:textId="77777777" w:rsidR="00457963" w:rsidRPr="00FC063A" w:rsidRDefault="00457963" w:rsidP="00457963">
            <w:pPr>
              <w:tabs>
                <w:tab w:val="left" w:pos="567"/>
                <w:tab w:val="left" w:pos="8505"/>
                <w:tab w:val="left" w:pos="9072"/>
              </w:tabs>
              <w:jc w:val="both"/>
              <w:rPr>
                <w:rFonts w:asciiTheme="minorHAnsi" w:hAnsiTheme="minorHAnsi" w:cstheme="minorHAnsi"/>
                <w:b/>
                <w:caps/>
                <w:sz w:val="20"/>
                <w:szCs w:val="20"/>
              </w:rPr>
            </w:pPr>
          </w:p>
          <w:p w14:paraId="7CB6115B" w14:textId="77777777" w:rsidR="00457963" w:rsidRPr="00FC063A" w:rsidRDefault="00457963" w:rsidP="00457963">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b/>
                <w:caps/>
                <w:sz w:val="20"/>
                <w:szCs w:val="20"/>
              </w:rPr>
              <w:t>popis lokality</w:t>
            </w:r>
            <w:r w:rsidRPr="00FC063A">
              <w:rPr>
                <w:rFonts w:asciiTheme="minorHAnsi" w:hAnsiTheme="minorHAnsi" w:cstheme="minorHAnsi"/>
                <w:b/>
                <w:sz w:val="20"/>
                <w:szCs w:val="20"/>
              </w:rPr>
              <w:t>:</w:t>
            </w:r>
            <w:r w:rsidRPr="00FC063A">
              <w:rPr>
                <w:rFonts w:asciiTheme="minorHAnsi" w:hAnsiTheme="minorHAnsi" w:cstheme="minorHAnsi"/>
                <w:sz w:val="20"/>
                <w:szCs w:val="20"/>
              </w:rPr>
              <w:t xml:space="preserve"> rozvojová lokalita pro výstavbu rodinných domů </w:t>
            </w:r>
          </w:p>
        </w:tc>
      </w:tr>
      <w:tr w:rsidR="00457963" w:rsidRPr="00FC063A" w14:paraId="57567300"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6D8D3F77" w14:textId="77777777" w:rsidR="00457963" w:rsidRPr="00FC063A" w:rsidRDefault="00457963" w:rsidP="00457963">
            <w:pPr>
              <w:tabs>
                <w:tab w:val="left" w:pos="567"/>
                <w:tab w:val="left" w:pos="8505"/>
                <w:tab w:val="left" w:pos="9072"/>
              </w:tabs>
              <w:jc w:val="both"/>
              <w:rPr>
                <w:rFonts w:asciiTheme="minorHAnsi" w:hAnsiTheme="minorHAnsi" w:cstheme="minorHAnsi"/>
                <w:b/>
                <w:caps/>
                <w:sz w:val="20"/>
                <w:szCs w:val="20"/>
              </w:rPr>
            </w:pPr>
          </w:p>
          <w:p w14:paraId="5EC8A7F2" w14:textId="77777777" w:rsidR="00457963" w:rsidRPr="00FC063A" w:rsidRDefault="00457963" w:rsidP="00457963">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b/>
                <w:caps/>
                <w:sz w:val="20"/>
                <w:szCs w:val="20"/>
              </w:rPr>
              <w:t>Návrh - regulativy</w:t>
            </w:r>
            <w:r w:rsidRPr="00FC063A">
              <w:rPr>
                <w:rFonts w:asciiTheme="minorHAnsi" w:hAnsiTheme="minorHAnsi" w:cstheme="minorHAnsi"/>
                <w:sz w:val="20"/>
                <w:szCs w:val="20"/>
              </w:rPr>
              <w:t>:</w:t>
            </w:r>
          </w:p>
          <w:p w14:paraId="52DFE886" w14:textId="77777777" w:rsidR="00457963" w:rsidRPr="00FC063A" w:rsidRDefault="00457963" w:rsidP="00457963">
            <w:pPr>
              <w:jc w:val="both"/>
              <w:rPr>
                <w:rFonts w:asciiTheme="minorHAnsi" w:hAnsiTheme="minorHAnsi" w:cstheme="minorHAnsi"/>
                <w:sz w:val="20"/>
                <w:szCs w:val="20"/>
              </w:rPr>
            </w:pPr>
            <w:r w:rsidRPr="00FC063A">
              <w:rPr>
                <w:rFonts w:asciiTheme="minorHAnsi" w:hAnsiTheme="minorHAnsi" w:cstheme="minorHAnsi"/>
                <w:sz w:val="20"/>
                <w:szCs w:val="20"/>
              </w:rPr>
              <w:t xml:space="preserve">- lokalita je určena pro výstavbu rodinných domů – izolovaných, případně </w:t>
            </w:r>
            <w:proofErr w:type="spellStart"/>
            <w:r w:rsidRPr="00FC063A">
              <w:rPr>
                <w:rFonts w:asciiTheme="minorHAnsi" w:hAnsiTheme="minorHAnsi" w:cstheme="minorHAnsi"/>
                <w:sz w:val="20"/>
                <w:szCs w:val="20"/>
              </w:rPr>
              <w:t>dvojdomů</w:t>
            </w:r>
            <w:proofErr w:type="spellEnd"/>
            <w:r w:rsidRPr="00FC063A">
              <w:rPr>
                <w:rFonts w:asciiTheme="minorHAnsi" w:hAnsiTheme="minorHAnsi" w:cstheme="minorHAnsi"/>
                <w:sz w:val="20"/>
                <w:szCs w:val="20"/>
              </w:rPr>
              <w:t xml:space="preserve"> </w:t>
            </w:r>
          </w:p>
          <w:p w14:paraId="72E82EF3" w14:textId="77777777" w:rsidR="00457963" w:rsidRPr="00FC063A" w:rsidRDefault="00457963" w:rsidP="00457963">
            <w:pPr>
              <w:jc w:val="both"/>
              <w:rPr>
                <w:rFonts w:asciiTheme="minorHAnsi" w:hAnsiTheme="minorHAnsi" w:cstheme="minorHAnsi"/>
                <w:sz w:val="20"/>
                <w:szCs w:val="20"/>
              </w:rPr>
            </w:pPr>
            <w:r w:rsidRPr="00FC063A">
              <w:rPr>
                <w:rFonts w:asciiTheme="minorHAnsi" w:hAnsiTheme="minorHAnsi" w:cstheme="minorHAnsi"/>
                <w:sz w:val="20"/>
                <w:szCs w:val="20"/>
              </w:rPr>
              <w:t>- podlažnost: max. 2 nadzemní podlaží (včetně využitého podkroví)</w:t>
            </w:r>
          </w:p>
          <w:p w14:paraId="505E0B0D" w14:textId="77777777" w:rsidR="00457963" w:rsidRPr="00FC063A" w:rsidRDefault="00457963" w:rsidP="00457963">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sz w:val="20"/>
                <w:szCs w:val="20"/>
              </w:rPr>
              <w:t>- objekty nové zástavby budou umisťovány na jednotnou zastavovací čáru podél stávající komunikace při severním okraji lokality</w:t>
            </w:r>
          </w:p>
          <w:p w14:paraId="42DAC56B" w14:textId="77777777" w:rsidR="00457963" w:rsidRPr="00FC063A" w:rsidRDefault="00457963" w:rsidP="00457963">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sz w:val="20"/>
                <w:szCs w:val="20"/>
              </w:rPr>
              <w:t>- minimální šíře nových místních komunikací, budovaných v souvislosti s rozvojem lokality: 10 m mezi hranicemi stavebních parcel (jedná se o rozšíření stávající komunikace při severním okraji lokality)</w:t>
            </w:r>
          </w:p>
          <w:p w14:paraId="5DD46F96" w14:textId="77777777" w:rsidR="00457963" w:rsidRPr="00FC063A" w:rsidRDefault="00457963" w:rsidP="00457963">
            <w:pPr>
              <w:tabs>
                <w:tab w:val="left" w:pos="567"/>
                <w:tab w:val="left" w:pos="8505"/>
                <w:tab w:val="left" w:pos="9072"/>
              </w:tabs>
              <w:jc w:val="both"/>
              <w:rPr>
                <w:rFonts w:asciiTheme="minorHAnsi" w:hAnsiTheme="minorHAnsi" w:cstheme="minorHAnsi"/>
                <w:sz w:val="20"/>
                <w:szCs w:val="20"/>
                <w:vertAlign w:val="superscript"/>
              </w:rPr>
            </w:pPr>
            <w:r w:rsidRPr="00FC063A">
              <w:rPr>
                <w:rFonts w:asciiTheme="minorHAnsi" w:hAnsiTheme="minorHAnsi" w:cstheme="minorHAnsi"/>
                <w:sz w:val="20"/>
                <w:szCs w:val="20"/>
              </w:rPr>
              <w:t xml:space="preserve">- minimální velikost parcely: </w:t>
            </w:r>
            <w:r w:rsidRPr="00FC063A">
              <w:rPr>
                <w:rFonts w:asciiTheme="minorHAnsi" w:hAnsiTheme="minorHAnsi" w:cstheme="minorHAnsi"/>
                <w:sz w:val="20"/>
                <w:szCs w:val="20"/>
                <w:vertAlign w:val="superscript"/>
              </w:rPr>
              <w:t xml:space="preserve"> </w:t>
            </w:r>
            <w:r w:rsidRPr="00FC063A">
              <w:rPr>
                <w:rFonts w:asciiTheme="minorHAnsi" w:hAnsiTheme="minorHAnsi" w:cstheme="minorHAnsi"/>
                <w:sz w:val="20"/>
                <w:szCs w:val="20"/>
              </w:rPr>
              <w:t>1.000 m</w:t>
            </w:r>
            <w:r w:rsidRPr="00FC063A">
              <w:rPr>
                <w:rFonts w:asciiTheme="minorHAnsi" w:hAnsiTheme="minorHAnsi" w:cstheme="minorHAnsi"/>
                <w:sz w:val="20"/>
                <w:szCs w:val="20"/>
                <w:vertAlign w:val="superscript"/>
              </w:rPr>
              <w:t>2</w:t>
            </w:r>
          </w:p>
          <w:p w14:paraId="39C9C5E7" w14:textId="77777777" w:rsidR="00457963" w:rsidRPr="00FC063A" w:rsidRDefault="00457963" w:rsidP="00457963">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sz w:val="20"/>
                <w:szCs w:val="20"/>
              </w:rPr>
              <w:t>- maximální kapacita:  4 rodinné domy</w:t>
            </w:r>
          </w:p>
          <w:p w14:paraId="0CBA04CA" w14:textId="77777777" w:rsidR="00457963" w:rsidRPr="00FC063A" w:rsidRDefault="00457963" w:rsidP="00457963">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sz w:val="20"/>
                <w:szCs w:val="20"/>
              </w:rPr>
              <w:t>- minimální podíl zeleně na stavebním pozemku určeném k výstavbě 1 RD: 50%</w:t>
            </w:r>
          </w:p>
        </w:tc>
      </w:tr>
      <w:tr w:rsidR="00457963" w:rsidRPr="00FC063A" w14:paraId="7CB4AE90"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2A86BAFE" w14:textId="77777777" w:rsidR="00457963" w:rsidRPr="00FC063A" w:rsidRDefault="00457963" w:rsidP="00457963">
            <w:pPr>
              <w:tabs>
                <w:tab w:val="left" w:pos="567"/>
                <w:tab w:val="left" w:pos="8505"/>
                <w:tab w:val="left" w:pos="9072"/>
              </w:tabs>
              <w:jc w:val="both"/>
              <w:rPr>
                <w:rFonts w:asciiTheme="minorHAnsi" w:hAnsiTheme="minorHAnsi" w:cstheme="minorHAnsi"/>
                <w:b/>
                <w:caps/>
                <w:sz w:val="20"/>
                <w:szCs w:val="20"/>
              </w:rPr>
            </w:pPr>
          </w:p>
          <w:p w14:paraId="0DC05CA5" w14:textId="77777777" w:rsidR="00457963" w:rsidRPr="00FC063A" w:rsidRDefault="00457963" w:rsidP="00457963">
            <w:pPr>
              <w:tabs>
                <w:tab w:val="left" w:pos="567"/>
                <w:tab w:val="left" w:pos="8505"/>
                <w:tab w:val="left" w:pos="9072"/>
              </w:tabs>
              <w:jc w:val="both"/>
              <w:rPr>
                <w:rFonts w:asciiTheme="minorHAnsi" w:hAnsiTheme="minorHAnsi" w:cstheme="minorHAnsi"/>
                <w:b/>
                <w:caps/>
                <w:sz w:val="20"/>
                <w:szCs w:val="20"/>
              </w:rPr>
            </w:pPr>
            <w:r w:rsidRPr="00FC063A">
              <w:rPr>
                <w:rFonts w:asciiTheme="minorHAnsi" w:hAnsiTheme="minorHAnsi" w:cstheme="minorHAnsi"/>
                <w:b/>
                <w:caps/>
                <w:sz w:val="20"/>
                <w:szCs w:val="20"/>
              </w:rPr>
              <w:t>Poznámka:</w:t>
            </w:r>
          </w:p>
          <w:p w14:paraId="27AEEC87" w14:textId="77777777" w:rsidR="00457963" w:rsidRPr="00FC063A" w:rsidRDefault="00457963" w:rsidP="00457963">
            <w:pPr>
              <w:tabs>
                <w:tab w:val="left" w:pos="567"/>
                <w:tab w:val="left" w:pos="8505"/>
                <w:tab w:val="left" w:pos="9072"/>
              </w:tabs>
              <w:jc w:val="both"/>
              <w:rPr>
                <w:rFonts w:asciiTheme="minorHAnsi" w:hAnsiTheme="minorHAnsi" w:cstheme="minorHAnsi"/>
                <w:sz w:val="20"/>
                <w:szCs w:val="20"/>
              </w:rPr>
            </w:pPr>
          </w:p>
        </w:tc>
      </w:tr>
    </w:tbl>
    <w:p w14:paraId="36A7F665" w14:textId="77777777" w:rsidR="00457963" w:rsidRPr="00FC063A" w:rsidRDefault="00457963" w:rsidP="00457963">
      <w:pPr>
        <w:tabs>
          <w:tab w:val="left" w:pos="567"/>
          <w:tab w:val="left" w:pos="8505"/>
          <w:tab w:val="left" w:pos="9072"/>
        </w:tabs>
        <w:rPr>
          <w:rFonts w:asciiTheme="minorHAnsi" w:hAnsiTheme="minorHAnsi" w:cstheme="minorHAnsi"/>
          <w:i/>
          <w:caps/>
        </w:rPr>
      </w:pPr>
      <w:r w:rsidRPr="00FC063A">
        <w:rPr>
          <w:rFonts w:asciiTheme="minorHAnsi" w:hAnsiTheme="minorHAnsi" w:cstheme="minorHAnsi"/>
          <w:i/>
          <w:caps/>
        </w:rPr>
        <w:t>Poznámky:</w:t>
      </w:r>
    </w:p>
    <w:p w14:paraId="64A46325" w14:textId="184B4AB4" w:rsidR="00457963" w:rsidRPr="00457963" w:rsidRDefault="00457963" w:rsidP="00457963">
      <w:pPr>
        <w:tabs>
          <w:tab w:val="left" w:pos="567"/>
          <w:tab w:val="left" w:pos="8505"/>
          <w:tab w:val="left" w:pos="9072"/>
        </w:tabs>
        <w:rPr>
          <w:rFonts w:ascii="Arial Narrow" w:hAnsi="Arial Narrow"/>
          <w:i/>
          <w:caps/>
        </w:rPr>
      </w:pPr>
    </w:p>
    <w:p w14:paraId="50488956" w14:textId="1637A2EE" w:rsidR="00671C72" w:rsidRDefault="00671C72" w:rsidP="00671C72">
      <w:pPr>
        <w:pStyle w:val="Titulek"/>
        <w:keepNext/>
        <w:ind w:left="0"/>
        <w:rPr>
          <w:ins w:id="640" w:author="uzivatel" w:date="2024-01-22T10:46:00Z"/>
        </w:rPr>
      </w:pPr>
      <w:bookmarkStart w:id="641" w:name="_Toc156828499"/>
      <w:ins w:id="642" w:author="uzivatel" w:date="2024-01-22T10:46:00Z">
        <w:r>
          <w:t xml:space="preserve">Tabulka </w:t>
        </w:r>
        <w:r>
          <w:fldChar w:fldCharType="begin"/>
        </w:r>
        <w:r>
          <w:instrText xml:space="preserve"> SEQ Tabulka \* ARABIC </w:instrText>
        </w:r>
      </w:ins>
      <w:r>
        <w:fldChar w:fldCharType="separate"/>
      </w:r>
      <w:r w:rsidR="00AC40C7">
        <w:rPr>
          <w:noProof/>
        </w:rPr>
        <w:t>12</w:t>
      </w:r>
      <w:ins w:id="643" w:author="uzivatel" w:date="2024-01-22T10:46:00Z">
        <w:r>
          <w:fldChar w:fldCharType="end"/>
        </w:r>
        <w:r>
          <w:rPr>
            <w:lang w:val="cs-CZ"/>
          </w:rPr>
          <w:t xml:space="preserve">: </w:t>
        </w:r>
      </w:ins>
      <w:ins w:id="644" w:author="uzivatel" w:date="2024-01-22T14:03:00Z">
        <w:r w:rsidR="007D7385">
          <w:rPr>
            <w:b w:val="0"/>
            <w:lang w:val="cs-CZ"/>
          </w:rPr>
          <w:t>Z.10</w:t>
        </w:r>
      </w:ins>
      <w:ins w:id="645" w:author="uzivatel" w:date="2024-01-22T10:46:00Z">
        <w:r w:rsidRPr="00A461A7">
          <w:rPr>
            <w:b w:val="0"/>
            <w:lang w:val="cs-CZ"/>
          </w:rPr>
          <w:t xml:space="preserve"> - rozvojová lokalita </w:t>
        </w:r>
        <w:proofErr w:type="spellStart"/>
        <w:r w:rsidRPr="00A461A7">
          <w:rPr>
            <w:b w:val="0"/>
            <w:lang w:val="cs-CZ"/>
          </w:rPr>
          <w:t>Nalžovické</w:t>
        </w:r>
        <w:proofErr w:type="spellEnd"/>
        <w:r w:rsidRPr="00A461A7">
          <w:rPr>
            <w:b w:val="0"/>
            <w:lang w:val="cs-CZ"/>
          </w:rPr>
          <w:t xml:space="preserve"> </w:t>
        </w:r>
        <w:proofErr w:type="spellStart"/>
        <w:r w:rsidRPr="00A461A7">
          <w:rPr>
            <w:b w:val="0"/>
            <w:lang w:val="cs-CZ"/>
          </w:rPr>
          <w:t>Podhájí</w:t>
        </w:r>
        <w:bookmarkEnd w:id="641"/>
        <w:proofErr w:type="spellEnd"/>
      </w:ins>
    </w:p>
    <w:tbl>
      <w:tblPr>
        <w:tblW w:w="9212" w:type="dxa"/>
        <w:tblLayout w:type="fixed"/>
        <w:tblCellMar>
          <w:left w:w="70" w:type="dxa"/>
          <w:right w:w="70" w:type="dxa"/>
        </w:tblCellMar>
        <w:tblLook w:val="0000" w:firstRow="0" w:lastRow="0" w:firstColumn="0" w:lastColumn="0" w:noHBand="0" w:noVBand="0"/>
      </w:tblPr>
      <w:tblGrid>
        <w:gridCol w:w="9212"/>
      </w:tblGrid>
      <w:tr w:rsidR="00457963" w:rsidRPr="00FC063A" w14:paraId="6ECF9B14"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117C7635"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caps/>
                <w:sz w:val="20"/>
                <w:szCs w:val="20"/>
              </w:rPr>
              <w:t xml:space="preserve">Rozvojová lokalita – </w:t>
            </w:r>
            <w:r w:rsidRPr="00FC063A">
              <w:rPr>
                <w:rFonts w:ascii="Calibri" w:hAnsi="Calibri" w:cs="Calibri"/>
                <w:b/>
                <w:caps/>
                <w:sz w:val="20"/>
                <w:szCs w:val="20"/>
              </w:rPr>
              <w:t>Nalžovické podhájí</w:t>
            </w:r>
          </w:p>
        </w:tc>
      </w:tr>
      <w:tr w:rsidR="00457963" w:rsidRPr="00FC063A" w14:paraId="3A2FAF3D"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2D7D4793" w14:textId="0CDE1D17" w:rsidR="00457963" w:rsidRPr="00FC063A" w:rsidRDefault="00457963" w:rsidP="00457963">
            <w:pPr>
              <w:tabs>
                <w:tab w:val="left" w:pos="567"/>
                <w:tab w:val="left" w:pos="8505"/>
                <w:tab w:val="left" w:pos="9072"/>
              </w:tabs>
              <w:jc w:val="both"/>
              <w:rPr>
                <w:rFonts w:ascii="Calibri" w:hAnsi="Calibri" w:cs="Calibri"/>
                <w:sz w:val="40"/>
                <w:szCs w:val="40"/>
              </w:rPr>
            </w:pPr>
            <w:del w:id="646" w:author="uzivatel" w:date="2024-01-22T14:03:00Z">
              <w:r w:rsidRPr="00FC063A" w:rsidDel="007D7385">
                <w:rPr>
                  <w:rFonts w:ascii="Calibri" w:hAnsi="Calibri" w:cs="Calibri"/>
                  <w:b/>
                  <w:caps/>
                  <w:sz w:val="40"/>
                  <w:szCs w:val="40"/>
                </w:rPr>
                <w:delText>OV2-NP</w:delText>
              </w:r>
            </w:del>
            <w:proofErr w:type="gramStart"/>
            <w:ins w:id="647" w:author="uzivatel" w:date="2024-01-22T14:04:00Z">
              <w:r w:rsidR="000D1ABD">
                <w:rPr>
                  <w:rFonts w:ascii="Calibri" w:hAnsi="Calibri" w:cs="Calibri"/>
                  <w:b/>
                  <w:caps/>
                  <w:sz w:val="40"/>
                  <w:szCs w:val="40"/>
                </w:rPr>
                <w:t>Z.10</w:t>
              </w:r>
            </w:ins>
            <w:proofErr w:type="gramEnd"/>
          </w:p>
        </w:tc>
      </w:tr>
      <w:tr w:rsidR="00457963" w:rsidRPr="00FC063A" w14:paraId="1AB290ED"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52629305"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2AAF1B2F" w14:textId="27B95699"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 xml:space="preserve">Funkční </w:t>
            </w:r>
            <w:proofErr w:type="gramStart"/>
            <w:r w:rsidRPr="00FC063A">
              <w:rPr>
                <w:rFonts w:ascii="Calibri" w:hAnsi="Calibri" w:cs="Calibri"/>
                <w:b/>
                <w:caps/>
                <w:sz w:val="20"/>
                <w:szCs w:val="20"/>
              </w:rPr>
              <w:t>regulace</w:t>
            </w:r>
            <w:r w:rsidRPr="00FC063A">
              <w:rPr>
                <w:rFonts w:ascii="Calibri" w:hAnsi="Calibri" w:cs="Calibri"/>
                <w:b/>
                <w:sz w:val="20"/>
                <w:szCs w:val="20"/>
              </w:rPr>
              <w:t xml:space="preserve"> :</w:t>
            </w:r>
            <w:r w:rsidRPr="00FC063A">
              <w:rPr>
                <w:rFonts w:ascii="Calibri" w:hAnsi="Calibri" w:cs="Calibri"/>
                <w:sz w:val="20"/>
                <w:szCs w:val="20"/>
              </w:rPr>
              <w:t xml:space="preserve"> </w:t>
            </w:r>
            <w:ins w:id="648" w:author="uzivatel" w:date="2024-01-22T14:17:00Z">
              <w:r w:rsidR="00D17246">
                <w:rPr>
                  <w:rFonts w:asciiTheme="minorHAnsi" w:hAnsiTheme="minorHAnsi" w:cstheme="minorHAnsi"/>
                  <w:sz w:val="20"/>
                  <w:szCs w:val="20"/>
                </w:rPr>
                <w:t>smíšené</w:t>
              </w:r>
              <w:proofErr w:type="gramEnd"/>
              <w:r w:rsidR="00D17246">
                <w:rPr>
                  <w:rFonts w:asciiTheme="minorHAnsi" w:hAnsiTheme="minorHAnsi" w:cstheme="minorHAnsi"/>
                  <w:sz w:val="20"/>
                  <w:szCs w:val="20"/>
                </w:rPr>
                <w:t xml:space="preserve"> obytné venkovské (SV)</w:t>
              </w:r>
            </w:ins>
            <w:del w:id="649" w:author="uzivatel" w:date="2024-01-22T14:17:00Z">
              <w:r w:rsidRPr="00FC063A" w:rsidDel="00D17246">
                <w:rPr>
                  <w:rFonts w:ascii="Calibri" w:hAnsi="Calibri" w:cs="Calibri"/>
                  <w:sz w:val="20"/>
                  <w:szCs w:val="20"/>
                </w:rPr>
                <w:delText>plochy bydlení</w:delText>
              </w:r>
            </w:del>
          </w:p>
        </w:tc>
      </w:tr>
      <w:tr w:rsidR="00457963" w:rsidRPr="00FC063A" w14:paraId="35E1407B"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4F6E8613"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5E1A66A9"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dnešní stav lokality</w:t>
            </w:r>
            <w:r w:rsidRPr="00FC063A">
              <w:rPr>
                <w:rFonts w:ascii="Calibri" w:hAnsi="Calibri" w:cs="Calibri"/>
                <w:b/>
                <w:sz w:val="20"/>
                <w:szCs w:val="20"/>
              </w:rPr>
              <w:t xml:space="preserve">: </w:t>
            </w:r>
            <w:r w:rsidRPr="00FC063A">
              <w:rPr>
                <w:rFonts w:ascii="Calibri" w:hAnsi="Calibri" w:cs="Calibri"/>
                <w:sz w:val="20"/>
                <w:szCs w:val="20"/>
              </w:rPr>
              <w:t xml:space="preserve">nezastavěné území </w:t>
            </w:r>
          </w:p>
        </w:tc>
      </w:tr>
      <w:tr w:rsidR="00457963" w:rsidRPr="00FC063A" w14:paraId="632C31F7"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1D73756B"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716C4F54"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plocha lokality</w:t>
            </w:r>
            <w:r w:rsidRPr="00FC063A">
              <w:rPr>
                <w:rFonts w:ascii="Calibri" w:hAnsi="Calibri" w:cs="Calibri"/>
                <w:b/>
                <w:sz w:val="20"/>
                <w:szCs w:val="20"/>
              </w:rPr>
              <w:t xml:space="preserve">: </w:t>
            </w:r>
            <w:r w:rsidRPr="00FC063A">
              <w:rPr>
                <w:rFonts w:ascii="Calibri" w:hAnsi="Calibri" w:cs="Calibri"/>
                <w:sz w:val="20"/>
                <w:szCs w:val="20"/>
              </w:rPr>
              <w:t xml:space="preserve"> 0,50 ha</w:t>
            </w:r>
          </w:p>
        </w:tc>
      </w:tr>
      <w:tr w:rsidR="00457963" w:rsidRPr="00FC063A" w14:paraId="0957EFB4"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3185B2AA"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7123E6BE"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popis lokality</w:t>
            </w:r>
            <w:r w:rsidRPr="00FC063A">
              <w:rPr>
                <w:rFonts w:ascii="Calibri" w:hAnsi="Calibri" w:cs="Calibri"/>
                <w:b/>
                <w:sz w:val="20"/>
                <w:szCs w:val="20"/>
              </w:rPr>
              <w:t>:</w:t>
            </w:r>
            <w:r w:rsidRPr="00FC063A">
              <w:rPr>
                <w:rFonts w:ascii="Calibri" w:hAnsi="Calibri" w:cs="Calibri"/>
                <w:sz w:val="20"/>
                <w:szCs w:val="20"/>
              </w:rPr>
              <w:t xml:space="preserve"> rozvojová lokalita pro výstavbu rodinných domů </w:t>
            </w:r>
          </w:p>
        </w:tc>
      </w:tr>
      <w:tr w:rsidR="00457963" w:rsidRPr="00FC063A" w14:paraId="05BFECD9"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0D93766E"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6D33099D"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Návrh - regulativy</w:t>
            </w:r>
            <w:r w:rsidRPr="00FC063A">
              <w:rPr>
                <w:rFonts w:ascii="Calibri" w:hAnsi="Calibri" w:cs="Calibri"/>
                <w:sz w:val="20"/>
                <w:szCs w:val="20"/>
              </w:rPr>
              <w:t>:</w:t>
            </w:r>
          </w:p>
          <w:p w14:paraId="5A04B9F4" w14:textId="77777777" w:rsidR="00457963" w:rsidRPr="00FC063A" w:rsidRDefault="00457963" w:rsidP="00457963">
            <w:pPr>
              <w:jc w:val="both"/>
              <w:rPr>
                <w:rFonts w:ascii="Calibri" w:hAnsi="Calibri" w:cs="Calibri"/>
                <w:sz w:val="20"/>
                <w:szCs w:val="20"/>
              </w:rPr>
            </w:pPr>
            <w:r w:rsidRPr="00FC063A">
              <w:rPr>
                <w:rFonts w:ascii="Calibri" w:hAnsi="Calibri" w:cs="Calibri"/>
                <w:sz w:val="20"/>
                <w:szCs w:val="20"/>
              </w:rPr>
              <w:t xml:space="preserve">- lokalita je určena pro výstavbu rodinných domů – izolovaných, případně </w:t>
            </w:r>
            <w:proofErr w:type="spellStart"/>
            <w:r w:rsidRPr="00FC063A">
              <w:rPr>
                <w:rFonts w:ascii="Calibri" w:hAnsi="Calibri" w:cs="Calibri"/>
                <w:sz w:val="20"/>
                <w:szCs w:val="20"/>
              </w:rPr>
              <w:t>dvojdomů</w:t>
            </w:r>
            <w:proofErr w:type="spellEnd"/>
            <w:r w:rsidRPr="00FC063A">
              <w:rPr>
                <w:rFonts w:ascii="Calibri" w:hAnsi="Calibri" w:cs="Calibri"/>
                <w:sz w:val="20"/>
                <w:szCs w:val="20"/>
              </w:rPr>
              <w:t xml:space="preserve"> </w:t>
            </w:r>
          </w:p>
          <w:p w14:paraId="025EB177" w14:textId="77777777" w:rsidR="00457963" w:rsidRPr="00FC063A" w:rsidRDefault="00457963" w:rsidP="00457963">
            <w:pPr>
              <w:jc w:val="both"/>
              <w:rPr>
                <w:rFonts w:ascii="Calibri" w:hAnsi="Calibri" w:cs="Calibri"/>
                <w:sz w:val="20"/>
                <w:szCs w:val="20"/>
              </w:rPr>
            </w:pPr>
            <w:r w:rsidRPr="00FC063A">
              <w:rPr>
                <w:rFonts w:ascii="Calibri" w:hAnsi="Calibri" w:cs="Calibri"/>
                <w:sz w:val="20"/>
                <w:szCs w:val="20"/>
              </w:rPr>
              <w:t>- podlažnost: max. 2 nadzemní podlaží (včetně využitého podkroví)</w:t>
            </w:r>
          </w:p>
          <w:p w14:paraId="05CAE452"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sz w:val="20"/>
                <w:szCs w:val="20"/>
              </w:rPr>
              <w:t>- objekty nové zástavby budou umisťovány na jednotnou zastavovací čáru podél stávající komunikace při severním okraji lokality</w:t>
            </w:r>
          </w:p>
          <w:p w14:paraId="53A5D935"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sz w:val="20"/>
                <w:szCs w:val="20"/>
              </w:rPr>
              <w:t>- minimální šíře nových místních komunikací, budovaných v souvislosti s rozvojem lokality: 10 m mezi hranicemi stavebních parcel (jedná se o rozšíření stávající komunikace při severním okraji lokality)</w:t>
            </w:r>
          </w:p>
          <w:p w14:paraId="1C8AB8AA" w14:textId="77777777" w:rsidR="00457963" w:rsidRPr="00FC063A" w:rsidRDefault="00457963" w:rsidP="00457963">
            <w:pPr>
              <w:tabs>
                <w:tab w:val="left" w:pos="567"/>
                <w:tab w:val="left" w:pos="8505"/>
                <w:tab w:val="left" w:pos="9072"/>
              </w:tabs>
              <w:jc w:val="both"/>
              <w:rPr>
                <w:rFonts w:ascii="Calibri" w:hAnsi="Calibri" w:cs="Calibri"/>
                <w:sz w:val="20"/>
                <w:szCs w:val="20"/>
                <w:vertAlign w:val="superscript"/>
              </w:rPr>
            </w:pPr>
            <w:r w:rsidRPr="00FC063A">
              <w:rPr>
                <w:rFonts w:ascii="Calibri" w:hAnsi="Calibri" w:cs="Calibri"/>
                <w:sz w:val="20"/>
                <w:szCs w:val="20"/>
              </w:rPr>
              <w:t>- minimální velikost parcely: 1.500 m</w:t>
            </w:r>
            <w:r w:rsidRPr="00FC063A">
              <w:rPr>
                <w:rFonts w:ascii="Calibri" w:hAnsi="Calibri" w:cs="Calibri"/>
                <w:sz w:val="20"/>
                <w:szCs w:val="20"/>
                <w:vertAlign w:val="superscript"/>
              </w:rPr>
              <w:t>2</w:t>
            </w:r>
          </w:p>
          <w:p w14:paraId="10DB03F7"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sz w:val="20"/>
                <w:szCs w:val="20"/>
              </w:rPr>
              <w:t>- maximální kapacita:  3 rodinné domy</w:t>
            </w:r>
          </w:p>
          <w:p w14:paraId="3D33C2AB"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sz w:val="20"/>
                <w:szCs w:val="20"/>
              </w:rPr>
              <w:t>- minimální podíl zeleně na stavebním pozemku určeném k výstavbě 1 RD: 50%</w:t>
            </w:r>
          </w:p>
        </w:tc>
      </w:tr>
      <w:tr w:rsidR="00457963" w:rsidRPr="00FC063A" w14:paraId="2142888E"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2EEDE254"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77106B68"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r w:rsidRPr="00FC063A">
              <w:rPr>
                <w:rFonts w:ascii="Calibri" w:hAnsi="Calibri" w:cs="Calibri"/>
                <w:b/>
                <w:caps/>
                <w:sz w:val="20"/>
                <w:szCs w:val="20"/>
              </w:rPr>
              <w:t>Poznámka:</w:t>
            </w:r>
          </w:p>
          <w:p w14:paraId="4BF56C24" w14:textId="77777777" w:rsidR="00457963" w:rsidRPr="00FC063A" w:rsidRDefault="00457963" w:rsidP="00457963">
            <w:pPr>
              <w:tabs>
                <w:tab w:val="left" w:pos="567"/>
                <w:tab w:val="left" w:pos="8505"/>
                <w:tab w:val="left" w:pos="9072"/>
              </w:tabs>
              <w:jc w:val="both"/>
              <w:rPr>
                <w:rFonts w:ascii="Calibri" w:hAnsi="Calibri" w:cs="Calibri"/>
                <w:sz w:val="20"/>
                <w:szCs w:val="20"/>
              </w:rPr>
            </w:pPr>
          </w:p>
        </w:tc>
      </w:tr>
    </w:tbl>
    <w:p w14:paraId="18733F19" w14:textId="6E4DD2AE" w:rsidR="00D70627" w:rsidRPr="00671C72" w:rsidRDefault="00457963" w:rsidP="00671C72">
      <w:pPr>
        <w:tabs>
          <w:tab w:val="left" w:pos="567"/>
          <w:tab w:val="left" w:pos="8505"/>
          <w:tab w:val="left" w:pos="9072"/>
        </w:tabs>
        <w:rPr>
          <w:rFonts w:ascii="Calibri" w:hAnsi="Calibri" w:cs="Calibri"/>
          <w:i/>
          <w:caps/>
        </w:rPr>
      </w:pPr>
      <w:r w:rsidRPr="00FC063A">
        <w:rPr>
          <w:rFonts w:ascii="Calibri" w:hAnsi="Calibri" w:cs="Calibri"/>
          <w:i/>
          <w:caps/>
        </w:rPr>
        <w:t>Poznámky:</w:t>
      </w:r>
    </w:p>
    <w:p w14:paraId="3DC44AF4" w14:textId="77777777" w:rsidR="00457963" w:rsidRPr="00FC063A" w:rsidRDefault="00457963" w:rsidP="00457963">
      <w:pPr>
        <w:tabs>
          <w:tab w:val="left" w:pos="567"/>
          <w:tab w:val="left" w:pos="8505"/>
          <w:tab w:val="left" w:pos="9072"/>
        </w:tabs>
        <w:rPr>
          <w:rFonts w:ascii="Arial Narrow" w:hAnsi="Arial Narrow"/>
          <w:i/>
          <w:caps/>
        </w:rPr>
      </w:pPr>
    </w:p>
    <w:p w14:paraId="103A635A" w14:textId="05B70328" w:rsidR="00671C72" w:rsidRPr="006B43F5" w:rsidRDefault="00671C72" w:rsidP="00A461A7">
      <w:pPr>
        <w:pStyle w:val="Titulek"/>
        <w:keepNext/>
        <w:ind w:left="0"/>
        <w:rPr>
          <w:ins w:id="650" w:author="uzivatel" w:date="2024-01-22T10:47:00Z"/>
          <w:strike/>
          <w:color w:val="C00000"/>
        </w:rPr>
      </w:pPr>
      <w:bookmarkStart w:id="651" w:name="_Toc156828500"/>
      <w:ins w:id="652" w:author="uzivatel" w:date="2024-01-22T10:47:00Z">
        <w:r w:rsidRPr="006B43F5">
          <w:rPr>
            <w:strike/>
            <w:color w:val="C00000"/>
          </w:rPr>
          <w:t xml:space="preserve">Tabulka </w:t>
        </w:r>
        <w:r w:rsidRPr="006B43F5">
          <w:rPr>
            <w:strike/>
            <w:color w:val="C00000"/>
          </w:rPr>
          <w:fldChar w:fldCharType="begin"/>
        </w:r>
        <w:r w:rsidRPr="006B43F5">
          <w:rPr>
            <w:strike/>
            <w:color w:val="C00000"/>
          </w:rPr>
          <w:instrText xml:space="preserve"> SEQ Tabulka \* ARABIC </w:instrText>
        </w:r>
      </w:ins>
      <w:r w:rsidRPr="006B43F5">
        <w:rPr>
          <w:strike/>
          <w:color w:val="C00000"/>
        </w:rPr>
        <w:fldChar w:fldCharType="separate"/>
      </w:r>
      <w:r w:rsidR="00AC40C7">
        <w:rPr>
          <w:strike/>
          <w:noProof/>
          <w:color w:val="C00000"/>
        </w:rPr>
        <w:t>13</w:t>
      </w:r>
      <w:ins w:id="653" w:author="uzivatel" w:date="2024-01-22T10:47:00Z">
        <w:r w:rsidRPr="006B43F5">
          <w:rPr>
            <w:strike/>
            <w:color w:val="C00000"/>
          </w:rPr>
          <w:fldChar w:fldCharType="end"/>
        </w:r>
        <w:r w:rsidRPr="006B43F5">
          <w:rPr>
            <w:strike/>
            <w:color w:val="C00000"/>
            <w:lang w:val="cs-CZ"/>
          </w:rPr>
          <w:t xml:space="preserve">: </w:t>
        </w:r>
      </w:ins>
      <w:ins w:id="654" w:author="uzivatel" w:date="2024-01-22T14:16:00Z">
        <w:r w:rsidR="00D17246" w:rsidRPr="006B43F5">
          <w:rPr>
            <w:b w:val="0"/>
            <w:strike/>
            <w:color w:val="C00000"/>
            <w:lang w:val="cs-CZ"/>
          </w:rPr>
          <w:t>Z.11</w:t>
        </w:r>
      </w:ins>
      <w:ins w:id="655" w:author="uzivatel" w:date="2024-01-22T10:47:00Z">
        <w:r w:rsidRPr="006B43F5">
          <w:rPr>
            <w:b w:val="0"/>
            <w:strike/>
            <w:color w:val="C00000"/>
            <w:lang w:val="cs-CZ"/>
          </w:rPr>
          <w:t xml:space="preserve"> - rozvojová lokalita </w:t>
        </w:r>
        <w:proofErr w:type="spellStart"/>
        <w:r w:rsidRPr="006B43F5">
          <w:rPr>
            <w:b w:val="0"/>
            <w:strike/>
            <w:color w:val="C00000"/>
            <w:lang w:val="cs-CZ"/>
          </w:rPr>
          <w:t>Nalžovické</w:t>
        </w:r>
        <w:proofErr w:type="spellEnd"/>
        <w:r w:rsidRPr="006B43F5">
          <w:rPr>
            <w:b w:val="0"/>
            <w:strike/>
            <w:color w:val="C00000"/>
            <w:lang w:val="cs-CZ"/>
          </w:rPr>
          <w:t xml:space="preserve"> </w:t>
        </w:r>
        <w:proofErr w:type="spellStart"/>
        <w:r w:rsidRPr="006B43F5">
          <w:rPr>
            <w:b w:val="0"/>
            <w:strike/>
            <w:color w:val="C00000"/>
            <w:lang w:val="cs-CZ"/>
          </w:rPr>
          <w:t>Podhájí</w:t>
        </w:r>
        <w:bookmarkEnd w:id="651"/>
        <w:proofErr w:type="spellEnd"/>
      </w:ins>
    </w:p>
    <w:tbl>
      <w:tblPr>
        <w:tblW w:w="9212" w:type="dxa"/>
        <w:tblLayout w:type="fixed"/>
        <w:tblCellMar>
          <w:left w:w="70" w:type="dxa"/>
          <w:right w:w="70" w:type="dxa"/>
        </w:tblCellMar>
        <w:tblLook w:val="0000" w:firstRow="0" w:lastRow="0" w:firstColumn="0" w:lastColumn="0" w:noHBand="0" w:noVBand="0"/>
      </w:tblPr>
      <w:tblGrid>
        <w:gridCol w:w="9212"/>
      </w:tblGrid>
      <w:tr w:rsidR="006B43F5" w:rsidRPr="006B43F5" w14:paraId="2999E58A" w14:textId="77777777" w:rsidTr="00A461A7">
        <w:trPr>
          <w:cantSplit/>
        </w:trPr>
        <w:tc>
          <w:tcPr>
            <w:tcW w:w="9212" w:type="dxa"/>
            <w:tcBorders>
              <w:top w:val="single" w:sz="6" w:space="0" w:color="auto"/>
              <w:left w:val="single" w:sz="6" w:space="0" w:color="auto"/>
              <w:bottom w:val="single" w:sz="6" w:space="0" w:color="auto"/>
              <w:right w:val="single" w:sz="6" w:space="0" w:color="auto"/>
            </w:tcBorders>
          </w:tcPr>
          <w:p w14:paraId="184852B7" w14:textId="77777777" w:rsidR="00457963" w:rsidRPr="006B43F5" w:rsidRDefault="00457963" w:rsidP="00457963">
            <w:pPr>
              <w:tabs>
                <w:tab w:val="left" w:pos="567"/>
                <w:tab w:val="left" w:pos="8505"/>
                <w:tab w:val="left" w:pos="9072"/>
              </w:tabs>
              <w:jc w:val="both"/>
              <w:rPr>
                <w:rFonts w:asciiTheme="minorHAnsi" w:hAnsiTheme="minorHAnsi" w:cstheme="minorHAnsi"/>
                <w:strike/>
                <w:color w:val="C00000"/>
                <w:sz w:val="20"/>
                <w:szCs w:val="20"/>
              </w:rPr>
            </w:pPr>
            <w:r w:rsidRPr="006B43F5">
              <w:rPr>
                <w:rFonts w:asciiTheme="minorHAnsi" w:hAnsiTheme="minorHAnsi" w:cstheme="minorHAnsi"/>
                <w:caps/>
                <w:strike/>
                <w:color w:val="C00000"/>
                <w:sz w:val="20"/>
                <w:szCs w:val="20"/>
              </w:rPr>
              <w:t xml:space="preserve">Rozvojová lokalita - </w:t>
            </w:r>
            <w:r w:rsidRPr="006B43F5">
              <w:rPr>
                <w:rFonts w:asciiTheme="minorHAnsi" w:hAnsiTheme="minorHAnsi" w:cstheme="minorHAnsi"/>
                <w:b/>
                <w:caps/>
                <w:strike/>
                <w:color w:val="C00000"/>
                <w:sz w:val="20"/>
                <w:szCs w:val="20"/>
              </w:rPr>
              <w:t>Nalžovické podhájí</w:t>
            </w:r>
          </w:p>
        </w:tc>
      </w:tr>
      <w:tr w:rsidR="006B43F5" w:rsidRPr="006B43F5" w14:paraId="0DF7B7B1" w14:textId="77777777" w:rsidTr="00A461A7">
        <w:trPr>
          <w:cantSplit/>
        </w:trPr>
        <w:tc>
          <w:tcPr>
            <w:tcW w:w="9212" w:type="dxa"/>
            <w:tcBorders>
              <w:top w:val="single" w:sz="6" w:space="0" w:color="auto"/>
              <w:left w:val="single" w:sz="6" w:space="0" w:color="auto"/>
              <w:bottom w:val="single" w:sz="6" w:space="0" w:color="auto"/>
              <w:right w:val="single" w:sz="6" w:space="0" w:color="auto"/>
            </w:tcBorders>
          </w:tcPr>
          <w:p w14:paraId="1007954F" w14:textId="3142DBDA" w:rsidR="00457963" w:rsidRPr="006B43F5" w:rsidRDefault="00457963" w:rsidP="00457963">
            <w:pPr>
              <w:tabs>
                <w:tab w:val="left" w:pos="567"/>
                <w:tab w:val="left" w:pos="8505"/>
                <w:tab w:val="left" w:pos="9072"/>
              </w:tabs>
              <w:jc w:val="both"/>
              <w:rPr>
                <w:rFonts w:asciiTheme="minorHAnsi" w:hAnsiTheme="minorHAnsi" w:cstheme="minorHAnsi"/>
                <w:strike/>
                <w:color w:val="C00000"/>
                <w:sz w:val="40"/>
                <w:szCs w:val="40"/>
              </w:rPr>
            </w:pPr>
            <w:del w:id="656" w:author="uzivatel" w:date="2024-01-22T14:16:00Z">
              <w:r w:rsidRPr="006B43F5" w:rsidDel="00D17246">
                <w:rPr>
                  <w:rFonts w:asciiTheme="minorHAnsi" w:hAnsiTheme="minorHAnsi" w:cstheme="minorHAnsi"/>
                  <w:b/>
                  <w:caps/>
                  <w:strike/>
                  <w:color w:val="C00000"/>
                  <w:sz w:val="40"/>
                  <w:szCs w:val="40"/>
                </w:rPr>
                <w:delText>OV4-NP</w:delText>
              </w:r>
            </w:del>
            <w:proofErr w:type="gramStart"/>
            <w:ins w:id="657" w:author="uzivatel" w:date="2024-01-22T14:16:00Z">
              <w:r w:rsidR="00D17246" w:rsidRPr="006B43F5">
                <w:rPr>
                  <w:rFonts w:asciiTheme="minorHAnsi" w:hAnsiTheme="minorHAnsi" w:cstheme="minorHAnsi"/>
                  <w:b/>
                  <w:caps/>
                  <w:strike/>
                  <w:color w:val="C00000"/>
                  <w:sz w:val="40"/>
                  <w:szCs w:val="40"/>
                </w:rPr>
                <w:t>Z.11</w:t>
              </w:r>
            </w:ins>
            <w:proofErr w:type="gramEnd"/>
          </w:p>
        </w:tc>
      </w:tr>
      <w:tr w:rsidR="006B43F5" w:rsidRPr="006B43F5" w14:paraId="729E0D57" w14:textId="77777777" w:rsidTr="00A461A7">
        <w:trPr>
          <w:cantSplit/>
        </w:trPr>
        <w:tc>
          <w:tcPr>
            <w:tcW w:w="9212" w:type="dxa"/>
            <w:tcBorders>
              <w:top w:val="single" w:sz="6" w:space="0" w:color="auto"/>
              <w:left w:val="single" w:sz="6" w:space="0" w:color="auto"/>
              <w:bottom w:val="single" w:sz="6" w:space="0" w:color="auto"/>
              <w:right w:val="single" w:sz="6" w:space="0" w:color="auto"/>
            </w:tcBorders>
          </w:tcPr>
          <w:p w14:paraId="734EB96B" w14:textId="77777777" w:rsidR="00457963" w:rsidRPr="006B43F5" w:rsidRDefault="00457963" w:rsidP="00457963">
            <w:pPr>
              <w:tabs>
                <w:tab w:val="left" w:pos="567"/>
                <w:tab w:val="left" w:pos="8505"/>
                <w:tab w:val="left" w:pos="9072"/>
              </w:tabs>
              <w:jc w:val="both"/>
              <w:rPr>
                <w:rFonts w:asciiTheme="minorHAnsi" w:hAnsiTheme="minorHAnsi" w:cstheme="minorHAnsi"/>
                <w:b/>
                <w:caps/>
                <w:strike/>
                <w:color w:val="C00000"/>
                <w:sz w:val="20"/>
                <w:szCs w:val="20"/>
              </w:rPr>
            </w:pPr>
          </w:p>
          <w:p w14:paraId="2E2C3FF3" w14:textId="18409023" w:rsidR="00457963" w:rsidRPr="006B43F5" w:rsidRDefault="00457963" w:rsidP="00D17246">
            <w:pPr>
              <w:tabs>
                <w:tab w:val="left" w:pos="567"/>
                <w:tab w:val="left" w:pos="8505"/>
                <w:tab w:val="left" w:pos="9072"/>
              </w:tabs>
              <w:jc w:val="both"/>
              <w:rPr>
                <w:rFonts w:asciiTheme="minorHAnsi" w:hAnsiTheme="minorHAnsi" w:cstheme="minorHAnsi"/>
                <w:strike/>
                <w:color w:val="C00000"/>
                <w:sz w:val="20"/>
                <w:szCs w:val="20"/>
              </w:rPr>
            </w:pPr>
            <w:r w:rsidRPr="006B43F5">
              <w:rPr>
                <w:rFonts w:asciiTheme="minorHAnsi" w:hAnsiTheme="minorHAnsi" w:cstheme="minorHAnsi"/>
                <w:b/>
                <w:caps/>
                <w:strike/>
                <w:color w:val="C00000"/>
                <w:sz w:val="20"/>
                <w:szCs w:val="20"/>
              </w:rPr>
              <w:t xml:space="preserve">Funkční </w:t>
            </w:r>
            <w:proofErr w:type="gramStart"/>
            <w:r w:rsidRPr="006B43F5">
              <w:rPr>
                <w:rFonts w:asciiTheme="minorHAnsi" w:hAnsiTheme="minorHAnsi" w:cstheme="minorHAnsi"/>
                <w:b/>
                <w:caps/>
                <w:strike/>
                <w:color w:val="C00000"/>
                <w:sz w:val="20"/>
                <w:szCs w:val="20"/>
              </w:rPr>
              <w:t>regulace</w:t>
            </w:r>
            <w:r w:rsidRPr="006B43F5">
              <w:rPr>
                <w:rFonts w:asciiTheme="minorHAnsi" w:hAnsiTheme="minorHAnsi" w:cstheme="minorHAnsi"/>
                <w:b/>
                <w:strike/>
                <w:color w:val="C00000"/>
                <w:sz w:val="20"/>
                <w:szCs w:val="20"/>
              </w:rPr>
              <w:t xml:space="preserve"> :</w:t>
            </w:r>
            <w:r w:rsidRPr="006B43F5">
              <w:rPr>
                <w:rFonts w:asciiTheme="minorHAnsi" w:hAnsiTheme="minorHAnsi" w:cstheme="minorHAnsi"/>
                <w:strike/>
                <w:color w:val="C00000"/>
                <w:sz w:val="20"/>
                <w:szCs w:val="20"/>
              </w:rPr>
              <w:t xml:space="preserve"> </w:t>
            </w:r>
            <w:del w:id="658" w:author="uzivatel" w:date="2024-01-22T14:17:00Z">
              <w:r w:rsidRPr="006B43F5" w:rsidDel="00D17246">
                <w:rPr>
                  <w:rFonts w:asciiTheme="minorHAnsi" w:hAnsiTheme="minorHAnsi" w:cstheme="minorHAnsi"/>
                  <w:strike/>
                  <w:color w:val="C00000"/>
                  <w:sz w:val="20"/>
                  <w:szCs w:val="20"/>
                </w:rPr>
                <w:delText>plochy bydlení</w:delText>
              </w:r>
            </w:del>
            <w:ins w:id="659" w:author="uzivatel" w:date="2024-01-22T14:17:00Z">
              <w:r w:rsidR="00D17246" w:rsidRPr="006B43F5">
                <w:rPr>
                  <w:rFonts w:asciiTheme="minorHAnsi" w:hAnsiTheme="minorHAnsi" w:cstheme="minorHAnsi"/>
                  <w:strike/>
                  <w:color w:val="C00000"/>
                  <w:sz w:val="20"/>
                  <w:szCs w:val="20"/>
                </w:rPr>
                <w:t>smíšené</w:t>
              </w:r>
              <w:proofErr w:type="gramEnd"/>
              <w:r w:rsidR="00D17246" w:rsidRPr="006B43F5">
                <w:rPr>
                  <w:rFonts w:asciiTheme="minorHAnsi" w:hAnsiTheme="minorHAnsi" w:cstheme="minorHAnsi"/>
                  <w:strike/>
                  <w:color w:val="C00000"/>
                  <w:sz w:val="20"/>
                  <w:szCs w:val="20"/>
                </w:rPr>
                <w:t xml:space="preserve"> obytné venkovské (SV)</w:t>
              </w:r>
            </w:ins>
          </w:p>
        </w:tc>
      </w:tr>
      <w:tr w:rsidR="006B43F5" w:rsidRPr="006B43F5" w14:paraId="5907692D" w14:textId="77777777" w:rsidTr="00A461A7">
        <w:trPr>
          <w:cantSplit/>
        </w:trPr>
        <w:tc>
          <w:tcPr>
            <w:tcW w:w="9212" w:type="dxa"/>
            <w:tcBorders>
              <w:top w:val="single" w:sz="6" w:space="0" w:color="auto"/>
              <w:left w:val="single" w:sz="6" w:space="0" w:color="auto"/>
              <w:bottom w:val="single" w:sz="6" w:space="0" w:color="auto"/>
              <w:right w:val="single" w:sz="6" w:space="0" w:color="auto"/>
            </w:tcBorders>
          </w:tcPr>
          <w:p w14:paraId="3472A80F" w14:textId="77777777" w:rsidR="00457963" w:rsidRPr="006B43F5" w:rsidRDefault="00457963" w:rsidP="00457963">
            <w:pPr>
              <w:tabs>
                <w:tab w:val="left" w:pos="567"/>
                <w:tab w:val="left" w:pos="8505"/>
                <w:tab w:val="left" w:pos="9072"/>
              </w:tabs>
              <w:jc w:val="both"/>
              <w:rPr>
                <w:rFonts w:asciiTheme="minorHAnsi" w:hAnsiTheme="minorHAnsi" w:cstheme="minorHAnsi"/>
                <w:b/>
                <w:caps/>
                <w:strike/>
                <w:color w:val="C00000"/>
                <w:sz w:val="20"/>
                <w:szCs w:val="20"/>
              </w:rPr>
            </w:pPr>
          </w:p>
          <w:p w14:paraId="2DA61F31" w14:textId="77777777" w:rsidR="00457963" w:rsidRPr="006B43F5" w:rsidRDefault="00457963" w:rsidP="00457963">
            <w:pPr>
              <w:tabs>
                <w:tab w:val="left" w:pos="567"/>
                <w:tab w:val="left" w:pos="8505"/>
                <w:tab w:val="left" w:pos="9072"/>
              </w:tabs>
              <w:jc w:val="both"/>
              <w:rPr>
                <w:rFonts w:asciiTheme="minorHAnsi" w:hAnsiTheme="minorHAnsi" w:cstheme="minorHAnsi"/>
                <w:strike/>
                <w:color w:val="C00000"/>
                <w:sz w:val="20"/>
                <w:szCs w:val="20"/>
              </w:rPr>
            </w:pPr>
            <w:r w:rsidRPr="006B43F5">
              <w:rPr>
                <w:rFonts w:asciiTheme="minorHAnsi" w:hAnsiTheme="minorHAnsi" w:cstheme="minorHAnsi"/>
                <w:b/>
                <w:caps/>
                <w:strike/>
                <w:color w:val="C00000"/>
                <w:sz w:val="20"/>
                <w:szCs w:val="20"/>
              </w:rPr>
              <w:t>dnešní stav lokality</w:t>
            </w:r>
            <w:r w:rsidRPr="006B43F5">
              <w:rPr>
                <w:rFonts w:asciiTheme="minorHAnsi" w:hAnsiTheme="minorHAnsi" w:cstheme="minorHAnsi"/>
                <w:b/>
                <w:strike/>
                <w:color w:val="C00000"/>
                <w:sz w:val="20"/>
                <w:szCs w:val="20"/>
              </w:rPr>
              <w:t xml:space="preserve">: </w:t>
            </w:r>
            <w:r w:rsidRPr="006B43F5">
              <w:rPr>
                <w:rFonts w:asciiTheme="minorHAnsi" w:hAnsiTheme="minorHAnsi" w:cstheme="minorHAnsi"/>
                <w:strike/>
                <w:color w:val="C00000"/>
                <w:sz w:val="20"/>
                <w:szCs w:val="20"/>
              </w:rPr>
              <w:t xml:space="preserve">nezastavěné území </w:t>
            </w:r>
          </w:p>
        </w:tc>
      </w:tr>
      <w:tr w:rsidR="006B43F5" w:rsidRPr="006B43F5" w14:paraId="4102B3C8" w14:textId="77777777" w:rsidTr="00A461A7">
        <w:trPr>
          <w:cantSplit/>
        </w:trPr>
        <w:tc>
          <w:tcPr>
            <w:tcW w:w="9212" w:type="dxa"/>
            <w:tcBorders>
              <w:top w:val="single" w:sz="6" w:space="0" w:color="auto"/>
              <w:left w:val="single" w:sz="6" w:space="0" w:color="auto"/>
              <w:bottom w:val="single" w:sz="6" w:space="0" w:color="auto"/>
              <w:right w:val="single" w:sz="6" w:space="0" w:color="auto"/>
            </w:tcBorders>
          </w:tcPr>
          <w:p w14:paraId="0C5ABD0A" w14:textId="77777777" w:rsidR="00457963" w:rsidRPr="006B43F5" w:rsidRDefault="00457963" w:rsidP="00457963">
            <w:pPr>
              <w:tabs>
                <w:tab w:val="left" w:pos="567"/>
                <w:tab w:val="left" w:pos="8505"/>
                <w:tab w:val="left" w:pos="9072"/>
              </w:tabs>
              <w:jc w:val="both"/>
              <w:rPr>
                <w:rFonts w:asciiTheme="minorHAnsi" w:hAnsiTheme="minorHAnsi" w:cstheme="minorHAnsi"/>
                <w:b/>
                <w:caps/>
                <w:strike/>
                <w:color w:val="C00000"/>
                <w:sz w:val="20"/>
                <w:szCs w:val="20"/>
              </w:rPr>
            </w:pPr>
          </w:p>
          <w:p w14:paraId="1012EC5F" w14:textId="77777777" w:rsidR="00457963" w:rsidRPr="006B43F5" w:rsidRDefault="00457963" w:rsidP="00457963">
            <w:pPr>
              <w:tabs>
                <w:tab w:val="left" w:pos="567"/>
                <w:tab w:val="left" w:pos="8505"/>
                <w:tab w:val="left" w:pos="9072"/>
              </w:tabs>
              <w:jc w:val="both"/>
              <w:rPr>
                <w:rFonts w:asciiTheme="minorHAnsi" w:hAnsiTheme="minorHAnsi" w:cstheme="minorHAnsi"/>
                <w:strike/>
                <w:color w:val="C00000"/>
                <w:sz w:val="20"/>
                <w:szCs w:val="20"/>
              </w:rPr>
            </w:pPr>
            <w:r w:rsidRPr="006B43F5">
              <w:rPr>
                <w:rFonts w:asciiTheme="minorHAnsi" w:hAnsiTheme="minorHAnsi" w:cstheme="minorHAnsi"/>
                <w:b/>
                <w:caps/>
                <w:strike/>
                <w:color w:val="C00000"/>
                <w:sz w:val="20"/>
                <w:szCs w:val="20"/>
              </w:rPr>
              <w:t>plocha lokality</w:t>
            </w:r>
            <w:r w:rsidRPr="006B43F5">
              <w:rPr>
                <w:rFonts w:asciiTheme="minorHAnsi" w:hAnsiTheme="minorHAnsi" w:cstheme="minorHAnsi"/>
                <w:b/>
                <w:strike/>
                <w:color w:val="C00000"/>
                <w:sz w:val="20"/>
                <w:szCs w:val="20"/>
              </w:rPr>
              <w:t xml:space="preserve">: </w:t>
            </w:r>
            <w:r w:rsidRPr="006B43F5">
              <w:rPr>
                <w:rFonts w:asciiTheme="minorHAnsi" w:hAnsiTheme="minorHAnsi" w:cstheme="minorHAnsi"/>
                <w:strike/>
                <w:color w:val="C00000"/>
                <w:sz w:val="20"/>
                <w:szCs w:val="20"/>
              </w:rPr>
              <w:t>0,21 ha</w:t>
            </w:r>
          </w:p>
        </w:tc>
      </w:tr>
      <w:tr w:rsidR="006B43F5" w:rsidRPr="006B43F5" w14:paraId="261FD4A2" w14:textId="77777777" w:rsidTr="00A461A7">
        <w:trPr>
          <w:cantSplit/>
        </w:trPr>
        <w:tc>
          <w:tcPr>
            <w:tcW w:w="9212" w:type="dxa"/>
            <w:tcBorders>
              <w:top w:val="single" w:sz="6" w:space="0" w:color="auto"/>
              <w:left w:val="single" w:sz="6" w:space="0" w:color="auto"/>
              <w:bottom w:val="single" w:sz="6" w:space="0" w:color="auto"/>
              <w:right w:val="single" w:sz="6" w:space="0" w:color="auto"/>
            </w:tcBorders>
          </w:tcPr>
          <w:p w14:paraId="1FB7CD22" w14:textId="77777777" w:rsidR="00457963" w:rsidRPr="006B43F5" w:rsidRDefault="00457963" w:rsidP="00457963">
            <w:pPr>
              <w:tabs>
                <w:tab w:val="left" w:pos="567"/>
                <w:tab w:val="left" w:pos="8505"/>
                <w:tab w:val="left" w:pos="9072"/>
              </w:tabs>
              <w:jc w:val="both"/>
              <w:rPr>
                <w:rFonts w:asciiTheme="minorHAnsi" w:hAnsiTheme="minorHAnsi" w:cstheme="minorHAnsi"/>
                <w:b/>
                <w:caps/>
                <w:strike/>
                <w:color w:val="C00000"/>
                <w:sz w:val="20"/>
                <w:szCs w:val="20"/>
              </w:rPr>
            </w:pPr>
          </w:p>
          <w:p w14:paraId="69456425" w14:textId="77777777" w:rsidR="00457963" w:rsidRPr="006B43F5" w:rsidRDefault="00457963" w:rsidP="00457963">
            <w:pPr>
              <w:tabs>
                <w:tab w:val="left" w:pos="567"/>
                <w:tab w:val="left" w:pos="8505"/>
                <w:tab w:val="left" w:pos="9072"/>
              </w:tabs>
              <w:jc w:val="both"/>
              <w:rPr>
                <w:rFonts w:asciiTheme="minorHAnsi" w:hAnsiTheme="minorHAnsi" w:cstheme="minorHAnsi"/>
                <w:strike/>
                <w:color w:val="C00000"/>
                <w:sz w:val="20"/>
                <w:szCs w:val="20"/>
              </w:rPr>
            </w:pPr>
            <w:r w:rsidRPr="006B43F5">
              <w:rPr>
                <w:rFonts w:asciiTheme="minorHAnsi" w:hAnsiTheme="minorHAnsi" w:cstheme="minorHAnsi"/>
                <w:b/>
                <w:caps/>
                <w:strike/>
                <w:color w:val="C00000"/>
                <w:sz w:val="20"/>
                <w:szCs w:val="20"/>
              </w:rPr>
              <w:t>popis lokality</w:t>
            </w:r>
            <w:r w:rsidRPr="006B43F5">
              <w:rPr>
                <w:rFonts w:asciiTheme="minorHAnsi" w:hAnsiTheme="minorHAnsi" w:cstheme="minorHAnsi"/>
                <w:b/>
                <w:strike/>
                <w:color w:val="C00000"/>
                <w:sz w:val="20"/>
                <w:szCs w:val="20"/>
              </w:rPr>
              <w:t>:</w:t>
            </w:r>
            <w:r w:rsidRPr="006B43F5">
              <w:rPr>
                <w:rFonts w:asciiTheme="minorHAnsi" w:hAnsiTheme="minorHAnsi" w:cstheme="minorHAnsi"/>
                <w:strike/>
                <w:color w:val="C00000"/>
                <w:sz w:val="20"/>
                <w:szCs w:val="20"/>
              </w:rPr>
              <w:t xml:space="preserve"> rozvojová lokalita pro výstavbu 1 rodinného domu</w:t>
            </w:r>
          </w:p>
        </w:tc>
      </w:tr>
      <w:tr w:rsidR="006B43F5" w:rsidRPr="006B43F5" w14:paraId="4A7498A7" w14:textId="77777777" w:rsidTr="00A461A7">
        <w:trPr>
          <w:cantSplit/>
        </w:trPr>
        <w:tc>
          <w:tcPr>
            <w:tcW w:w="9212" w:type="dxa"/>
            <w:tcBorders>
              <w:top w:val="single" w:sz="6" w:space="0" w:color="auto"/>
              <w:left w:val="single" w:sz="6" w:space="0" w:color="auto"/>
              <w:bottom w:val="single" w:sz="6" w:space="0" w:color="auto"/>
              <w:right w:val="single" w:sz="6" w:space="0" w:color="auto"/>
            </w:tcBorders>
          </w:tcPr>
          <w:p w14:paraId="2E2D01A0" w14:textId="77777777" w:rsidR="00457963" w:rsidRPr="006B43F5" w:rsidRDefault="00457963" w:rsidP="00457963">
            <w:pPr>
              <w:tabs>
                <w:tab w:val="left" w:pos="567"/>
                <w:tab w:val="left" w:pos="8505"/>
                <w:tab w:val="left" w:pos="9072"/>
              </w:tabs>
              <w:jc w:val="both"/>
              <w:rPr>
                <w:rFonts w:asciiTheme="minorHAnsi" w:hAnsiTheme="minorHAnsi" w:cstheme="minorHAnsi"/>
                <w:b/>
                <w:caps/>
                <w:strike/>
                <w:color w:val="C00000"/>
                <w:sz w:val="20"/>
                <w:szCs w:val="20"/>
              </w:rPr>
            </w:pPr>
          </w:p>
          <w:p w14:paraId="0FA42880" w14:textId="77777777" w:rsidR="00457963" w:rsidRPr="006B43F5" w:rsidRDefault="00457963" w:rsidP="00457963">
            <w:pPr>
              <w:tabs>
                <w:tab w:val="left" w:pos="567"/>
                <w:tab w:val="left" w:pos="8505"/>
                <w:tab w:val="left" w:pos="9072"/>
              </w:tabs>
              <w:jc w:val="both"/>
              <w:rPr>
                <w:rFonts w:asciiTheme="minorHAnsi" w:hAnsiTheme="minorHAnsi" w:cstheme="minorHAnsi"/>
                <w:strike/>
                <w:color w:val="C00000"/>
                <w:sz w:val="20"/>
                <w:szCs w:val="20"/>
              </w:rPr>
            </w:pPr>
            <w:r w:rsidRPr="006B43F5">
              <w:rPr>
                <w:rFonts w:asciiTheme="minorHAnsi" w:hAnsiTheme="minorHAnsi" w:cstheme="minorHAnsi"/>
                <w:b/>
                <w:caps/>
                <w:strike/>
                <w:color w:val="C00000"/>
                <w:sz w:val="20"/>
                <w:szCs w:val="20"/>
              </w:rPr>
              <w:t>Návrh - regulativy</w:t>
            </w:r>
            <w:r w:rsidRPr="006B43F5">
              <w:rPr>
                <w:rFonts w:asciiTheme="minorHAnsi" w:hAnsiTheme="minorHAnsi" w:cstheme="minorHAnsi"/>
                <w:strike/>
                <w:color w:val="C00000"/>
                <w:sz w:val="20"/>
                <w:szCs w:val="20"/>
              </w:rPr>
              <w:t>:</w:t>
            </w:r>
          </w:p>
          <w:p w14:paraId="27B27405" w14:textId="77777777" w:rsidR="00457963" w:rsidRPr="006B43F5" w:rsidRDefault="00457963" w:rsidP="00457963">
            <w:pPr>
              <w:jc w:val="both"/>
              <w:rPr>
                <w:rFonts w:asciiTheme="minorHAnsi" w:hAnsiTheme="minorHAnsi" w:cstheme="minorHAnsi"/>
                <w:strike/>
                <w:color w:val="C00000"/>
                <w:sz w:val="20"/>
                <w:szCs w:val="20"/>
              </w:rPr>
            </w:pPr>
            <w:r w:rsidRPr="006B43F5">
              <w:rPr>
                <w:rFonts w:asciiTheme="minorHAnsi" w:hAnsiTheme="minorHAnsi" w:cstheme="minorHAnsi"/>
                <w:strike/>
                <w:color w:val="C00000"/>
                <w:sz w:val="20"/>
                <w:szCs w:val="20"/>
              </w:rPr>
              <w:t>- lokalita je určena pro výstavbu 1 rodinného domu</w:t>
            </w:r>
          </w:p>
          <w:p w14:paraId="04199C2B" w14:textId="77777777" w:rsidR="00457963" w:rsidRPr="006B43F5" w:rsidRDefault="00457963" w:rsidP="00457963">
            <w:pPr>
              <w:jc w:val="both"/>
              <w:rPr>
                <w:rFonts w:asciiTheme="minorHAnsi" w:hAnsiTheme="minorHAnsi" w:cstheme="minorHAnsi"/>
                <w:strike/>
                <w:color w:val="C00000"/>
                <w:sz w:val="20"/>
                <w:szCs w:val="20"/>
              </w:rPr>
            </w:pPr>
            <w:r w:rsidRPr="006B43F5">
              <w:rPr>
                <w:rFonts w:asciiTheme="minorHAnsi" w:hAnsiTheme="minorHAnsi" w:cstheme="minorHAnsi"/>
                <w:strike/>
                <w:color w:val="C00000"/>
                <w:sz w:val="20"/>
                <w:szCs w:val="20"/>
              </w:rPr>
              <w:t xml:space="preserve">- podlažnost: </w:t>
            </w:r>
            <w:proofErr w:type="gramStart"/>
            <w:r w:rsidRPr="006B43F5">
              <w:rPr>
                <w:rFonts w:asciiTheme="minorHAnsi" w:hAnsiTheme="minorHAnsi" w:cstheme="minorHAnsi"/>
                <w:strike/>
                <w:color w:val="C00000"/>
                <w:sz w:val="20"/>
                <w:szCs w:val="20"/>
              </w:rPr>
              <w:t>max. 1  nadzemní</w:t>
            </w:r>
            <w:proofErr w:type="gramEnd"/>
            <w:r w:rsidRPr="006B43F5">
              <w:rPr>
                <w:rFonts w:asciiTheme="minorHAnsi" w:hAnsiTheme="minorHAnsi" w:cstheme="minorHAnsi"/>
                <w:strike/>
                <w:color w:val="C00000"/>
                <w:sz w:val="20"/>
                <w:szCs w:val="20"/>
              </w:rPr>
              <w:t xml:space="preserve"> podlaží ( možnost využití podkroví)</w:t>
            </w:r>
          </w:p>
          <w:p w14:paraId="6588C183" w14:textId="77777777" w:rsidR="00457963" w:rsidRPr="006B43F5" w:rsidRDefault="00457963" w:rsidP="00457963">
            <w:pPr>
              <w:tabs>
                <w:tab w:val="left" w:pos="567"/>
                <w:tab w:val="left" w:pos="8505"/>
                <w:tab w:val="left" w:pos="9072"/>
              </w:tabs>
              <w:jc w:val="both"/>
              <w:rPr>
                <w:rFonts w:asciiTheme="minorHAnsi" w:hAnsiTheme="minorHAnsi" w:cstheme="minorHAnsi"/>
                <w:strike/>
                <w:color w:val="C00000"/>
                <w:sz w:val="20"/>
                <w:szCs w:val="20"/>
              </w:rPr>
            </w:pPr>
            <w:r w:rsidRPr="006B43F5">
              <w:rPr>
                <w:rFonts w:asciiTheme="minorHAnsi" w:hAnsiTheme="minorHAnsi" w:cstheme="minorHAnsi"/>
                <w:strike/>
                <w:color w:val="C00000"/>
                <w:sz w:val="20"/>
                <w:szCs w:val="20"/>
              </w:rPr>
              <w:t>- minimální podíl zeleně na stavebním pozemku určeném k výstavbě 1 RD: 50%</w:t>
            </w:r>
          </w:p>
        </w:tc>
      </w:tr>
      <w:tr w:rsidR="006B43F5" w:rsidRPr="006B43F5" w14:paraId="7B7B889B" w14:textId="77777777" w:rsidTr="00A461A7">
        <w:trPr>
          <w:cantSplit/>
        </w:trPr>
        <w:tc>
          <w:tcPr>
            <w:tcW w:w="9212" w:type="dxa"/>
            <w:tcBorders>
              <w:top w:val="single" w:sz="6" w:space="0" w:color="auto"/>
              <w:left w:val="single" w:sz="6" w:space="0" w:color="auto"/>
              <w:bottom w:val="single" w:sz="6" w:space="0" w:color="auto"/>
              <w:right w:val="single" w:sz="6" w:space="0" w:color="auto"/>
            </w:tcBorders>
          </w:tcPr>
          <w:p w14:paraId="7611253E" w14:textId="77777777" w:rsidR="00457963" w:rsidRPr="006B43F5" w:rsidRDefault="00457963" w:rsidP="00457963">
            <w:pPr>
              <w:tabs>
                <w:tab w:val="left" w:pos="567"/>
                <w:tab w:val="left" w:pos="8505"/>
                <w:tab w:val="left" w:pos="9072"/>
              </w:tabs>
              <w:jc w:val="both"/>
              <w:rPr>
                <w:rFonts w:asciiTheme="minorHAnsi" w:hAnsiTheme="minorHAnsi" w:cstheme="minorHAnsi"/>
                <w:b/>
                <w:caps/>
                <w:strike/>
                <w:color w:val="C00000"/>
                <w:sz w:val="20"/>
                <w:szCs w:val="20"/>
              </w:rPr>
            </w:pPr>
          </w:p>
          <w:p w14:paraId="0ACEAEEB" w14:textId="77777777" w:rsidR="00457963" w:rsidRPr="006B43F5" w:rsidRDefault="00457963" w:rsidP="00457963">
            <w:pPr>
              <w:tabs>
                <w:tab w:val="left" w:pos="567"/>
                <w:tab w:val="left" w:pos="8505"/>
                <w:tab w:val="left" w:pos="9072"/>
              </w:tabs>
              <w:jc w:val="both"/>
              <w:rPr>
                <w:rFonts w:asciiTheme="minorHAnsi" w:hAnsiTheme="minorHAnsi" w:cstheme="minorHAnsi"/>
                <w:b/>
                <w:caps/>
                <w:strike/>
                <w:color w:val="C00000"/>
                <w:sz w:val="20"/>
                <w:szCs w:val="20"/>
              </w:rPr>
            </w:pPr>
            <w:r w:rsidRPr="006B43F5">
              <w:rPr>
                <w:rFonts w:asciiTheme="minorHAnsi" w:hAnsiTheme="minorHAnsi" w:cstheme="minorHAnsi"/>
                <w:b/>
                <w:caps/>
                <w:strike/>
                <w:color w:val="C00000"/>
                <w:sz w:val="20"/>
                <w:szCs w:val="20"/>
              </w:rPr>
              <w:t>Poznámka:</w:t>
            </w:r>
          </w:p>
          <w:p w14:paraId="3619165C" w14:textId="77777777" w:rsidR="00457963" w:rsidRPr="006B43F5" w:rsidRDefault="00457963" w:rsidP="00457963">
            <w:pPr>
              <w:tabs>
                <w:tab w:val="left" w:pos="567"/>
                <w:tab w:val="left" w:pos="8505"/>
                <w:tab w:val="left" w:pos="9072"/>
              </w:tabs>
              <w:jc w:val="both"/>
              <w:rPr>
                <w:rFonts w:asciiTheme="minorHAnsi" w:hAnsiTheme="minorHAnsi" w:cstheme="minorHAnsi"/>
                <w:strike/>
                <w:color w:val="C00000"/>
                <w:sz w:val="20"/>
                <w:szCs w:val="20"/>
              </w:rPr>
            </w:pPr>
          </w:p>
        </w:tc>
      </w:tr>
    </w:tbl>
    <w:p w14:paraId="77738B86" w14:textId="77777777" w:rsidR="00457963" w:rsidRPr="006B43F5" w:rsidRDefault="00457963" w:rsidP="00457963">
      <w:pPr>
        <w:tabs>
          <w:tab w:val="left" w:pos="567"/>
          <w:tab w:val="left" w:pos="8505"/>
          <w:tab w:val="left" w:pos="9072"/>
        </w:tabs>
        <w:rPr>
          <w:rFonts w:asciiTheme="minorHAnsi" w:hAnsiTheme="minorHAnsi" w:cstheme="minorHAnsi"/>
          <w:i/>
          <w:caps/>
          <w:strike/>
          <w:color w:val="C00000"/>
        </w:rPr>
      </w:pPr>
      <w:r w:rsidRPr="006B43F5">
        <w:rPr>
          <w:rFonts w:asciiTheme="minorHAnsi" w:hAnsiTheme="minorHAnsi" w:cstheme="minorHAnsi"/>
          <w:i/>
          <w:caps/>
          <w:strike/>
          <w:color w:val="C00000"/>
        </w:rPr>
        <w:t>Poznámky:</w:t>
      </w:r>
    </w:p>
    <w:p w14:paraId="61F2BEE7" w14:textId="2E7C56F9" w:rsidR="00457963" w:rsidRPr="00D70627" w:rsidRDefault="00457963" w:rsidP="00457963">
      <w:pPr>
        <w:tabs>
          <w:tab w:val="left" w:pos="567"/>
          <w:tab w:val="left" w:pos="8505"/>
          <w:tab w:val="left" w:pos="9072"/>
        </w:tabs>
        <w:rPr>
          <w:rFonts w:ascii="Calibri" w:hAnsi="Calibri" w:cs="Calibri"/>
          <w:i/>
          <w:caps/>
          <w:sz w:val="20"/>
          <w:szCs w:val="20"/>
        </w:rPr>
      </w:pPr>
    </w:p>
    <w:p w14:paraId="417D3AA8" w14:textId="0954482B" w:rsidR="00EC3FD6" w:rsidRDefault="00EC3FD6" w:rsidP="00EC3FD6">
      <w:pPr>
        <w:pStyle w:val="Titulek"/>
        <w:keepNext/>
        <w:ind w:left="0"/>
        <w:rPr>
          <w:ins w:id="660" w:author="uzivatel" w:date="2024-01-22T10:48:00Z"/>
        </w:rPr>
      </w:pPr>
      <w:bookmarkStart w:id="661" w:name="_Toc156828501"/>
      <w:ins w:id="662" w:author="uzivatel" w:date="2024-01-22T10:48:00Z">
        <w:r>
          <w:t xml:space="preserve">Tabulka </w:t>
        </w:r>
        <w:r>
          <w:fldChar w:fldCharType="begin"/>
        </w:r>
        <w:r>
          <w:instrText xml:space="preserve"> SEQ Tabulka \* ARABIC </w:instrText>
        </w:r>
        <w:r>
          <w:fldChar w:fldCharType="separate"/>
        </w:r>
      </w:ins>
      <w:r w:rsidR="00AC40C7">
        <w:rPr>
          <w:noProof/>
        </w:rPr>
        <w:t>14</w:t>
      </w:r>
      <w:ins w:id="663" w:author="uzivatel" w:date="2024-01-22T10:48:00Z">
        <w:r>
          <w:fldChar w:fldCharType="end"/>
        </w:r>
        <w:r>
          <w:rPr>
            <w:lang w:val="cs-CZ"/>
          </w:rPr>
          <w:t xml:space="preserve">: </w:t>
        </w:r>
      </w:ins>
      <w:ins w:id="664" w:author="uzivatel" w:date="2024-01-22T14:17:00Z">
        <w:r w:rsidR="00D17246">
          <w:rPr>
            <w:b w:val="0"/>
            <w:lang w:val="cs-CZ"/>
          </w:rPr>
          <w:t>Z.12</w:t>
        </w:r>
      </w:ins>
      <w:ins w:id="665" w:author="uzivatel" w:date="2024-01-22T10:48:00Z">
        <w:r w:rsidRPr="00EC3FD6">
          <w:rPr>
            <w:b w:val="0"/>
            <w:lang w:val="cs-CZ"/>
          </w:rPr>
          <w:t xml:space="preserve"> - rozvojová lokalita Nalžovice</w:t>
        </w:r>
        <w:bookmarkEnd w:id="661"/>
      </w:ins>
    </w:p>
    <w:tbl>
      <w:tblPr>
        <w:tblW w:w="9212" w:type="dxa"/>
        <w:tblLayout w:type="fixed"/>
        <w:tblCellMar>
          <w:left w:w="70" w:type="dxa"/>
          <w:right w:w="70" w:type="dxa"/>
        </w:tblCellMar>
        <w:tblLook w:val="0000" w:firstRow="0" w:lastRow="0" w:firstColumn="0" w:lastColumn="0" w:noHBand="0" w:noVBand="0"/>
      </w:tblPr>
      <w:tblGrid>
        <w:gridCol w:w="9212"/>
      </w:tblGrid>
      <w:tr w:rsidR="00457963" w:rsidRPr="00D70627" w14:paraId="68EEF620" w14:textId="77777777" w:rsidTr="00D70627">
        <w:trPr>
          <w:cantSplit/>
        </w:trPr>
        <w:tc>
          <w:tcPr>
            <w:tcW w:w="9212" w:type="dxa"/>
            <w:tcBorders>
              <w:top w:val="single" w:sz="6" w:space="0" w:color="auto"/>
              <w:left w:val="single" w:sz="6" w:space="0" w:color="auto"/>
              <w:bottom w:val="single" w:sz="6" w:space="0" w:color="auto"/>
              <w:right w:val="single" w:sz="6" w:space="0" w:color="auto"/>
            </w:tcBorders>
          </w:tcPr>
          <w:p w14:paraId="38928B18" w14:textId="77777777" w:rsidR="00457963" w:rsidRPr="00D70627" w:rsidRDefault="00457963" w:rsidP="00457963">
            <w:pPr>
              <w:tabs>
                <w:tab w:val="left" w:pos="567"/>
                <w:tab w:val="left" w:pos="8505"/>
                <w:tab w:val="left" w:pos="9072"/>
              </w:tabs>
              <w:jc w:val="both"/>
              <w:rPr>
                <w:rFonts w:ascii="Calibri" w:hAnsi="Calibri" w:cs="Calibri"/>
                <w:sz w:val="20"/>
                <w:szCs w:val="20"/>
              </w:rPr>
            </w:pPr>
            <w:r w:rsidRPr="00D70627">
              <w:rPr>
                <w:rFonts w:ascii="Calibri" w:hAnsi="Calibri" w:cs="Calibri"/>
                <w:caps/>
                <w:sz w:val="20"/>
                <w:szCs w:val="20"/>
              </w:rPr>
              <w:t xml:space="preserve">Rozvojová lokalita – </w:t>
            </w:r>
            <w:r w:rsidRPr="00D70627">
              <w:rPr>
                <w:rFonts w:ascii="Calibri" w:hAnsi="Calibri" w:cs="Calibri"/>
                <w:b/>
                <w:caps/>
                <w:sz w:val="20"/>
                <w:szCs w:val="20"/>
              </w:rPr>
              <w:t>Nalžovice</w:t>
            </w:r>
          </w:p>
        </w:tc>
      </w:tr>
      <w:tr w:rsidR="00457963" w:rsidRPr="00D70627" w14:paraId="6D3F047B" w14:textId="77777777" w:rsidTr="00D70627">
        <w:trPr>
          <w:cantSplit/>
        </w:trPr>
        <w:tc>
          <w:tcPr>
            <w:tcW w:w="9212" w:type="dxa"/>
            <w:tcBorders>
              <w:top w:val="single" w:sz="6" w:space="0" w:color="auto"/>
              <w:left w:val="single" w:sz="6" w:space="0" w:color="auto"/>
              <w:bottom w:val="single" w:sz="6" w:space="0" w:color="auto"/>
              <w:right w:val="single" w:sz="6" w:space="0" w:color="auto"/>
            </w:tcBorders>
          </w:tcPr>
          <w:p w14:paraId="326524BC" w14:textId="35678AD2" w:rsidR="00457963" w:rsidRPr="00671C72" w:rsidRDefault="00457963" w:rsidP="00457963">
            <w:pPr>
              <w:tabs>
                <w:tab w:val="left" w:pos="567"/>
                <w:tab w:val="left" w:pos="8505"/>
                <w:tab w:val="left" w:pos="9072"/>
              </w:tabs>
              <w:jc w:val="both"/>
              <w:rPr>
                <w:rFonts w:ascii="Calibri" w:hAnsi="Calibri" w:cs="Calibri"/>
                <w:sz w:val="40"/>
                <w:szCs w:val="40"/>
              </w:rPr>
            </w:pPr>
            <w:del w:id="666" w:author="uzivatel" w:date="2024-01-22T14:17:00Z">
              <w:r w:rsidRPr="00671C72" w:rsidDel="00D17246">
                <w:rPr>
                  <w:rFonts w:ascii="Calibri" w:hAnsi="Calibri" w:cs="Calibri"/>
                  <w:b/>
                  <w:caps/>
                  <w:sz w:val="40"/>
                  <w:szCs w:val="40"/>
                </w:rPr>
                <w:delText>VN1</w:delText>
              </w:r>
            </w:del>
            <w:proofErr w:type="gramStart"/>
            <w:ins w:id="667" w:author="uzivatel" w:date="2024-01-22T14:17:00Z">
              <w:r w:rsidR="00D17246">
                <w:rPr>
                  <w:rFonts w:ascii="Calibri" w:hAnsi="Calibri" w:cs="Calibri"/>
                  <w:b/>
                  <w:caps/>
                  <w:sz w:val="40"/>
                  <w:szCs w:val="40"/>
                </w:rPr>
                <w:t>Z.12</w:t>
              </w:r>
            </w:ins>
            <w:proofErr w:type="gramEnd"/>
          </w:p>
        </w:tc>
      </w:tr>
      <w:tr w:rsidR="00457963" w:rsidRPr="00D70627" w14:paraId="3A896B8E" w14:textId="77777777" w:rsidTr="00D70627">
        <w:trPr>
          <w:cantSplit/>
        </w:trPr>
        <w:tc>
          <w:tcPr>
            <w:tcW w:w="9212" w:type="dxa"/>
            <w:tcBorders>
              <w:top w:val="single" w:sz="6" w:space="0" w:color="auto"/>
              <w:left w:val="single" w:sz="6" w:space="0" w:color="auto"/>
              <w:bottom w:val="single" w:sz="6" w:space="0" w:color="auto"/>
              <w:right w:val="single" w:sz="6" w:space="0" w:color="auto"/>
            </w:tcBorders>
          </w:tcPr>
          <w:p w14:paraId="259BC7C4" w14:textId="77777777" w:rsidR="00457963" w:rsidRPr="00D70627" w:rsidRDefault="00457963" w:rsidP="00457963">
            <w:pPr>
              <w:tabs>
                <w:tab w:val="left" w:pos="567"/>
                <w:tab w:val="left" w:pos="8505"/>
                <w:tab w:val="left" w:pos="9072"/>
              </w:tabs>
              <w:jc w:val="both"/>
              <w:rPr>
                <w:rFonts w:ascii="Calibri" w:hAnsi="Calibri" w:cs="Calibri"/>
                <w:b/>
                <w:caps/>
                <w:sz w:val="20"/>
                <w:szCs w:val="20"/>
              </w:rPr>
            </w:pPr>
          </w:p>
          <w:p w14:paraId="644B5F07" w14:textId="090BBFC4" w:rsidR="00457963" w:rsidRPr="00D70627" w:rsidRDefault="00457963" w:rsidP="00494EFA">
            <w:pPr>
              <w:tabs>
                <w:tab w:val="left" w:pos="567"/>
                <w:tab w:val="left" w:pos="8505"/>
                <w:tab w:val="left" w:pos="9072"/>
              </w:tabs>
              <w:jc w:val="both"/>
              <w:rPr>
                <w:rFonts w:ascii="Calibri" w:hAnsi="Calibri" w:cs="Calibri"/>
                <w:sz w:val="20"/>
                <w:szCs w:val="20"/>
              </w:rPr>
            </w:pPr>
            <w:r w:rsidRPr="00D70627">
              <w:rPr>
                <w:rFonts w:ascii="Calibri" w:hAnsi="Calibri" w:cs="Calibri"/>
                <w:b/>
                <w:caps/>
                <w:sz w:val="20"/>
                <w:szCs w:val="20"/>
              </w:rPr>
              <w:t xml:space="preserve">Funkční </w:t>
            </w:r>
            <w:proofErr w:type="gramStart"/>
            <w:r w:rsidRPr="00D70627">
              <w:rPr>
                <w:rFonts w:ascii="Calibri" w:hAnsi="Calibri" w:cs="Calibri"/>
                <w:b/>
                <w:caps/>
                <w:sz w:val="20"/>
                <w:szCs w:val="20"/>
              </w:rPr>
              <w:t>regulace</w:t>
            </w:r>
            <w:r w:rsidRPr="00D70627">
              <w:rPr>
                <w:rFonts w:ascii="Calibri" w:hAnsi="Calibri" w:cs="Calibri"/>
                <w:b/>
                <w:sz w:val="20"/>
                <w:szCs w:val="20"/>
              </w:rPr>
              <w:t xml:space="preserve"> :</w:t>
            </w:r>
            <w:r w:rsidRPr="00D70627">
              <w:rPr>
                <w:rFonts w:ascii="Calibri" w:hAnsi="Calibri" w:cs="Calibri"/>
                <w:sz w:val="20"/>
                <w:szCs w:val="20"/>
              </w:rPr>
              <w:t xml:space="preserve"> </w:t>
            </w:r>
            <w:del w:id="668" w:author="uzivatel" w:date="2024-01-22T14:18:00Z">
              <w:r w:rsidRPr="00D70627" w:rsidDel="00494EFA">
                <w:rPr>
                  <w:rFonts w:ascii="Calibri" w:hAnsi="Calibri" w:cs="Calibri"/>
                  <w:sz w:val="20"/>
                  <w:szCs w:val="20"/>
                </w:rPr>
                <w:delText>plochy výroby nerušící, obchodu a služeb</w:delText>
              </w:r>
            </w:del>
            <w:ins w:id="669" w:author="uzivatel" w:date="2024-01-22T14:18:00Z">
              <w:r w:rsidR="00494EFA">
                <w:rPr>
                  <w:rFonts w:ascii="Calibri" w:hAnsi="Calibri" w:cs="Calibri"/>
                  <w:sz w:val="20"/>
                  <w:szCs w:val="20"/>
                </w:rPr>
                <w:t>výroba</w:t>
              </w:r>
              <w:proofErr w:type="gramEnd"/>
              <w:r w:rsidR="00494EFA">
                <w:rPr>
                  <w:rFonts w:ascii="Calibri" w:hAnsi="Calibri" w:cs="Calibri"/>
                  <w:sz w:val="20"/>
                  <w:szCs w:val="20"/>
                </w:rPr>
                <w:t xml:space="preserve"> drobná a služby </w:t>
              </w:r>
            </w:ins>
            <w:ins w:id="670" w:author="uzivatel" w:date="2024-01-22T14:19:00Z">
              <w:r w:rsidR="00494EFA">
                <w:rPr>
                  <w:rFonts w:ascii="Calibri" w:hAnsi="Calibri" w:cs="Calibri"/>
                  <w:sz w:val="20"/>
                  <w:szCs w:val="20"/>
                </w:rPr>
                <w:t>(VD)</w:t>
              </w:r>
            </w:ins>
          </w:p>
        </w:tc>
      </w:tr>
      <w:tr w:rsidR="00457963" w:rsidRPr="00D70627" w14:paraId="289BF065" w14:textId="77777777" w:rsidTr="00D70627">
        <w:trPr>
          <w:cantSplit/>
        </w:trPr>
        <w:tc>
          <w:tcPr>
            <w:tcW w:w="9212" w:type="dxa"/>
            <w:tcBorders>
              <w:top w:val="single" w:sz="6" w:space="0" w:color="auto"/>
              <w:left w:val="single" w:sz="6" w:space="0" w:color="auto"/>
              <w:bottom w:val="single" w:sz="6" w:space="0" w:color="auto"/>
              <w:right w:val="single" w:sz="6" w:space="0" w:color="auto"/>
            </w:tcBorders>
          </w:tcPr>
          <w:p w14:paraId="44F00286" w14:textId="77777777" w:rsidR="00457963" w:rsidRPr="00D70627" w:rsidRDefault="00457963" w:rsidP="00457963">
            <w:pPr>
              <w:tabs>
                <w:tab w:val="left" w:pos="567"/>
                <w:tab w:val="left" w:pos="8505"/>
                <w:tab w:val="left" w:pos="9072"/>
              </w:tabs>
              <w:jc w:val="both"/>
              <w:rPr>
                <w:rFonts w:ascii="Calibri" w:hAnsi="Calibri" w:cs="Calibri"/>
                <w:b/>
                <w:caps/>
                <w:sz w:val="20"/>
                <w:szCs w:val="20"/>
              </w:rPr>
            </w:pPr>
          </w:p>
          <w:p w14:paraId="469DA3A6" w14:textId="77777777" w:rsidR="00457963" w:rsidRPr="00D70627" w:rsidRDefault="00457963" w:rsidP="00457963">
            <w:pPr>
              <w:tabs>
                <w:tab w:val="left" w:pos="567"/>
                <w:tab w:val="left" w:pos="8505"/>
                <w:tab w:val="left" w:pos="9072"/>
              </w:tabs>
              <w:jc w:val="both"/>
              <w:rPr>
                <w:rFonts w:ascii="Calibri" w:hAnsi="Calibri" w:cs="Calibri"/>
                <w:sz w:val="20"/>
                <w:szCs w:val="20"/>
              </w:rPr>
            </w:pPr>
            <w:r w:rsidRPr="00D70627">
              <w:rPr>
                <w:rFonts w:ascii="Calibri" w:hAnsi="Calibri" w:cs="Calibri"/>
                <w:b/>
                <w:caps/>
                <w:sz w:val="20"/>
                <w:szCs w:val="20"/>
              </w:rPr>
              <w:t>dnešní stav lokality</w:t>
            </w:r>
            <w:r w:rsidRPr="00D70627">
              <w:rPr>
                <w:rFonts w:ascii="Calibri" w:hAnsi="Calibri" w:cs="Calibri"/>
                <w:b/>
                <w:sz w:val="20"/>
                <w:szCs w:val="20"/>
              </w:rPr>
              <w:t xml:space="preserve">: </w:t>
            </w:r>
            <w:r w:rsidRPr="00D70627">
              <w:rPr>
                <w:rFonts w:ascii="Calibri" w:hAnsi="Calibri" w:cs="Calibri"/>
                <w:sz w:val="20"/>
                <w:szCs w:val="20"/>
              </w:rPr>
              <w:t>nezastavěné území, v těsném kontaktu s areálem bývalého lihovaru</w:t>
            </w:r>
          </w:p>
        </w:tc>
      </w:tr>
      <w:tr w:rsidR="00457963" w:rsidRPr="00D70627" w14:paraId="5221B74C" w14:textId="77777777" w:rsidTr="00D70627">
        <w:trPr>
          <w:cantSplit/>
        </w:trPr>
        <w:tc>
          <w:tcPr>
            <w:tcW w:w="9212" w:type="dxa"/>
            <w:tcBorders>
              <w:top w:val="single" w:sz="6" w:space="0" w:color="auto"/>
              <w:left w:val="single" w:sz="6" w:space="0" w:color="auto"/>
              <w:bottom w:val="single" w:sz="6" w:space="0" w:color="auto"/>
              <w:right w:val="single" w:sz="6" w:space="0" w:color="auto"/>
            </w:tcBorders>
          </w:tcPr>
          <w:p w14:paraId="01622B69" w14:textId="77777777" w:rsidR="00457963" w:rsidRPr="00D70627" w:rsidRDefault="00457963" w:rsidP="00457963">
            <w:pPr>
              <w:tabs>
                <w:tab w:val="left" w:pos="567"/>
                <w:tab w:val="left" w:pos="8505"/>
                <w:tab w:val="left" w:pos="9072"/>
              </w:tabs>
              <w:jc w:val="both"/>
              <w:rPr>
                <w:rFonts w:ascii="Calibri" w:hAnsi="Calibri" w:cs="Calibri"/>
                <w:b/>
                <w:caps/>
                <w:sz w:val="20"/>
                <w:szCs w:val="20"/>
              </w:rPr>
            </w:pPr>
          </w:p>
          <w:p w14:paraId="2E281105" w14:textId="77777777" w:rsidR="00457963" w:rsidRPr="00D70627" w:rsidRDefault="00457963" w:rsidP="00457963">
            <w:pPr>
              <w:tabs>
                <w:tab w:val="left" w:pos="567"/>
                <w:tab w:val="left" w:pos="8505"/>
                <w:tab w:val="left" w:pos="9072"/>
              </w:tabs>
              <w:jc w:val="both"/>
              <w:rPr>
                <w:rFonts w:ascii="Calibri" w:hAnsi="Calibri" w:cs="Calibri"/>
                <w:sz w:val="20"/>
                <w:szCs w:val="20"/>
              </w:rPr>
            </w:pPr>
            <w:r w:rsidRPr="00D70627">
              <w:rPr>
                <w:rFonts w:ascii="Calibri" w:hAnsi="Calibri" w:cs="Calibri"/>
                <w:b/>
                <w:caps/>
                <w:sz w:val="20"/>
                <w:szCs w:val="20"/>
              </w:rPr>
              <w:t>plocha lokality</w:t>
            </w:r>
            <w:r w:rsidRPr="00D70627">
              <w:rPr>
                <w:rFonts w:ascii="Calibri" w:hAnsi="Calibri" w:cs="Calibri"/>
                <w:b/>
                <w:sz w:val="20"/>
                <w:szCs w:val="20"/>
              </w:rPr>
              <w:t xml:space="preserve">: </w:t>
            </w:r>
            <w:r w:rsidRPr="00D70627">
              <w:rPr>
                <w:rFonts w:ascii="Calibri" w:hAnsi="Calibri" w:cs="Calibri"/>
                <w:sz w:val="20"/>
                <w:szCs w:val="20"/>
              </w:rPr>
              <w:t>0,23 ha</w:t>
            </w:r>
          </w:p>
        </w:tc>
      </w:tr>
      <w:tr w:rsidR="00457963" w:rsidRPr="00D70627" w14:paraId="6B9F1177" w14:textId="77777777" w:rsidTr="00D70627">
        <w:trPr>
          <w:cantSplit/>
        </w:trPr>
        <w:tc>
          <w:tcPr>
            <w:tcW w:w="9212" w:type="dxa"/>
            <w:tcBorders>
              <w:top w:val="single" w:sz="6" w:space="0" w:color="auto"/>
              <w:left w:val="single" w:sz="6" w:space="0" w:color="auto"/>
              <w:bottom w:val="single" w:sz="6" w:space="0" w:color="auto"/>
              <w:right w:val="single" w:sz="6" w:space="0" w:color="auto"/>
            </w:tcBorders>
          </w:tcPr>
          <w:p w14:paraId="7281B2B7" w14:textId="77777777" w:rsidR="00457963" w:rsidRPr="00D70627" w:rsidRDefault="00457963" w:rsidP="00457963">
            <w:pPr>
              <w:tabs>
                <w:tab w:val="left" w:pos="567"/>
                <w:tab w:val="left" w:pos="8505"/>
                <w:tab w:val="left" w:pos="9072"/>
              </w:tabs>
              <w:jc w:val="both"/>
              <w:rPr>
                <w:rFonts w:ascii="Calibri" w:hAnsi="Calibri" w:cs="Calibri"/>
                <w:b/>
                <w:caps/>
                <w:sz w:val="20"/>
                <w:szCs w:val="20"/>
              </w:rPr>
            </w:pPr>
          </w:p>
          <w:p w14:paraId="74B1FF61" w14:textId="77777777" w:rsidR="00457963" w:rsidRPr="00D70627" w:rsidRDefault="00457963" w:rsidP="00457963">
            <w:pPr>
              <w:tabs>
                <w:tab w:val="left" w:pos="567"/>
                <w:tab w:val="left" w:pos="8505"/>
                <w:tab w:val="left" w:pos="9072"/>
              </w:tabs>
              <w:jc w:val="both"/>
              <w:rPr>
                <w:rFonts w:ascii="Calibri" w:hAnsi="Calibri" w:cs="Calibri"/>
                <w:sz w:val="20"/>
                <w:szCs w:val="20"/>
              </w:rPr>
            </w:pPr>
            <w:r w:rsidRPr="00D70627">
              <w:rPr>
                <w:rFonts w:ascii="Calibri" w:hAnsi="Calibri" w:cs="Calibri"/>
                <w:b/>
                <w:caps/>
                <w:sz w:val="20"/>
                <w:szCs w:val="20"/>
              </w:rPr>
              <w:t>popis lokality</w:t>
            </w:r>
            <w:r w:rsidRPr="00D70627">
              <w:rPr>
                <w:rFonts w:ascii="Calibri" w:hAnsi="Calibri" w:cs="Calibri"/>
                <w:b/>
                <w:sz w:val="20"/>
                <w:szCs w:val="20"/>
              </w:rPr>
              <w:t>:</w:t>
            </w:r>
            <w:r w:rsidRPr="00D70627">
              <w:rPr>
                <w:rFonts w:ascii="Calibri" w:hAnsi="Calibri" w:cs="Calibri"/>
                <w:sz w:val="20"/>
                <w:szCs w:val="20"/>
              </w:rPr>
              <w:t xml:space="preserve"> lokalita pro rozšíření areálu výroby nerušící, obchodu a služeb – areálu bývalého lihovaru</w:t>
            </w:r>
          </w:p>
        </w:tc>
      </w:tr>
      <w:tr w:rsidR="00457963" w:rsidRPr="00D70627" w14:paraId="5F0828F2" w14:textId="77777777" w:rsidTr="00D70627">
        <w:trPr>
          <w:cantSplit/>
        </w:trPr>
        <w:tc>
          <w:tcPr>
            <w:tcW w:w="9212" w:type="dxa"/>
            <w:tcBorders>
              <w:top w:val="single" w:sz="6" w:space="0" w:color="auto"/>
              <w:left w:val="single" w:sz="6" w:space="0" w:color="auto"/>
              <w:bottom w:val="single" w:sz="6" w:space="0" w:color="auto"/>
              <w:right w:val="single" w:sz="6" w:space="0" w:color="auto"/>
            </w:tcBorders>
          </w:tcPr>
          <w:p w14:paraId="506DEB5B" w14:textId="77777777" w:rsidR="00457963" w:rsidRPr="00D70627" w:rsidRDefault="00457963" w:rsidP="00457963">
            <w:pPr>
              <w:tabs>
                <w:tab w:val="left" w:pos="567"/>
                <w:tab w:val="left" w:pos="8505"/>
                <w:tab w:val="left" w:pos="9072"/>
              </w:tabs>
              <w:jc w:val="both"/>
              <w:rPr>
                <w:rFonts w:ascii="Calibri" w:hAnsi="Calibri" w:cs="Calibri"/>
                <w:b/>
                <w:caps/>
                <w:sz w:val="20"/>
                <w:szCs w:val="20"/>
              </w:rPr>
            </w:pPr>
          </w:p>
          <w:p w14:paraId="23EAD5E8" w14:textId="77777777" w:rsidR="00457963" w:rsidRPr="00D70627" w:rsidRDefault="00457963" w:rsidP="00457963">
            <w:pPr>
              <w:tabs>
                <w:tab w:val="left" w:pos="567"/>
                <w:tab w:val="left" w:pos="8505"/>
                <w:tab w:val="left" w:pos="9072"/>
              </w:tabs>
              <w:jc w:val="both"/>
              <w:rPr>
                <w:rFonts w:ascii="Calibri" w:hAnsi="Calibri" w:cs="Calibri"/>
                <w:sz w:val="20"/>
                <w:szCs w:val="20"/>
              </w:rPr>
            </w:pPr>
            <w:r w:rsidRPr="00D70627">
              <w:rPr>
                <w:rFonts w:ascii="Calibri" w:hAnsi="Calibri" w:cs="Calibri"/>
                <w:b/>
                <w:caps/>
                <w:sz w:val="20"/>
                <w:szCs w:val="20"/>
              </w:rPr>
              <w:t>Návrh - regulativy</w:t>
            </w:r>
            <w:r w:rsidRPr="00D70627">
              <w:rPr>
                <w:rFonts w:ascii="Calibri" w:hAnsi="Calibri" w:cs="Calibri"/>
                <w:sz w:val="20"/>
                <w:szCs w:val="20"/>
              </w:rPr>
              <w:t>:</w:t>
            </w:r>
          </w:p>
          <w:p w14:paraId="031CE294" w14:textId="77777777" w:rsidR="00457963" w:rsidRPr="00D70627" w:rsidRDefault="00457963" w:rsidP="00457963">
            <w:pPr>
              <w:jc w:val="both"/>
              <w:rPr>
                <w:rFonts w:ascii="Calibri" w:hAnsi="Calibri" w:cs="Calibri"/>
                <w:sz w:val="20"/>
                <w:szCs w:val="20"/>
              </w:rPr>
            </w:pPr>
            <w:r w:rsidRPr="00D70627">
              <w:rPr>
                <w:rFonts w:ascii="Calibri" w:hAnsi="Calibri" w:cs="Calibri"/>
                <w:sz w:val="20"/>
                <w:szCs w:val="20"/>
              </w:rPr>
              <w:t>- bude respektována nezastavitelnost manipulačního pruhu v šíří 6 metrů od břehové hrany</w:t>
            </w:r>
          </w:p>
          <w:p w14:paraId="062CEB36" w14:textId="77777777" w:rsidR="00457963" w:rsidRPr="00D70627" w:rsidRDefault="00457963" w:rsidP="00457963">
            <w:pPr>
              <w:jc w:val="both"/>
              <w:rPr>
                <w:rFonts w:ascii="Calibri" w:hAnsi="Calibri" w:cs="Calibri"/>
                <w:sz w:val="20"/>
                <w:szCs w:val="20"/>
              </w:rPr>
            </w:pPr>
            <w:r w:rsidRPr="00D70627">
              <w:rPr>
                <w:rFonts w:ascii="Calibri" w:hAnsi="Calibri" w:cs="Calibri"/>
                <w:sz w:val="20"/>
                <w:szCs w:val="20"/>
              </w:rPr>
              <w:t>- výška objektů: max. 10 m (od úrovně vyrovnané bilance zemin v zastavěné ploše objektu)</w:t>
            </w:r>
          </w:p>
          <w:p w14:paraId="044826E1" w14:textId="77777777" w:rsidR="00457963" w:rsidRPr="00D70627" w:rsidRDefault="00457963" w:rsidP="00457963">
            <w:pPr>
              <w:tabs>
                <w:tab w:val="left" w:pos="567"/>
                <w:tab w:val="left" w:pos="8505"/>
                <w:tab w:val="left" w:pos="9072"/>
              </w:tabs>
              <w:jc w:val="both"/>
              <w:rPr>
                <w:rFonts w:ascii="Calibri" w:hAnsi="Calibri" w:cs="Calibri"/>
                <w:sz w:val="20"/>
                <w:szCs w:val="20"/>
              </w:rPr>
            </w:pPr>
          </w:p>
        </w:tc>
      </w:tr>
      <w:tr w:rsidR="00457963" w:rsidRPr="00D70627" w14:paraId="7E0E48D7" w14:textId="77777777" w:rsidTr="00D70627">
        <w:trPr>
          <w:cantSplit/>
        </w:trPr>
        <w:tc>
          <w:tcPr>
            <w:tcW w:w="9212" w:type="dxa"/>
            <w:tcBorders>
              <w:top w:val="single" w:sz="6" w:space="0" w:color="auto"/>
              <w:left w:val="single" w:sz="6" w:space="0" w:color="auto"/>
              <w:bottom w:val="single" w:sz="6" w:space="0" w:color="auto"/>
              <w:right w:val="single" w:sz="6" w:space="0" w:color="auto"/>
            </w:tcBorders>
          </w:tcPr>
          <w:p w14:paraId="5717A4BB" w14:textId="77777777" w:rsidR="00457963" w:rsidRPr="00D70627" w:rsidRDefault="00457963" w:rsidP="00457963">
            <w:pPr>
              <w:tabs>
                <w:tab w:val="left" w:pos="567"/>
                <w:tab w:val="left" w:pos="8505"/>
                <w:tab w:val="left" w:pos="9072"/>
              </w:tabs>
              <w:jc w:val="both"/>
              <w:rPr>
                <w:rFonts w:ascii="Calibri" w:hAnsi="Calibri" w:cs="Calibri"/>
                <w:b/>
                <w:caps/>
                <w:sz w:val="20"/>
                <w:szCs w:val="20"/>
              </w:rPr>
            </w:pPr>
          </w:p>
          <w:p w14:paraId="4117848F" w14:textId="77777777" w:rsidR="00457963" w:rsidRPr="00D70627" w:rsidRDefault="00457963" w:rsidP="00457963">
            <w:pPr>
              <w:tabs>
                <w:tab w:val="left" w:pos="567"/>
                <w:tab w:val="left" w:pos="8505"/>
                <w:tab w:val="left" w:pos="9072"/>
              </w:tabs>
              <w:jc w:val="both"/>
              <w:rPr>
                <w:rFonts w:ascii="Calibri" w:hAnsi="Calibri" w:cs="Calibri"/>
                <w:b/>
                <w:caps/>
                <w:sz w:val="20"/>
                <w:szCs w:val="20"/>
              </w:rPr>
            </w:pPr>
            <w:r w:rsidRPr="00D70627">
              <w:rPr>
                <w:rFonts w:ascii="Calibri" w:hAnsi="Calibri" w:cs="Calibri"/>
                <w:b/>
                <w:caps/>
                <w:sz w:val="20"/>
                <w:szCs w:val="20"/>
              </w:rPr>
              <w:t>Poznámka:</w:t>
            </w:r>
          </w:p>
          <w:p w14:paraId="3E4527A2" w14:textId="77777777" w:rsidR="00457963" w:rsidRPr="00D70627" w:rsidRDefault="00457963" w:rsidP="00457963">
            <w:pPr>
              <w:tabs>
                <w:tab w:val="left" w:pos="567"/>
                <w:tab w:val="left" w:pos="8505"/>
                <w:tab w:val="left" w:pos="9072"/>
              </w:tabs>
              <w:jc w:val="both"/>
              <w:rPr>
                <w:rFonts w:ascii="Calibri" w:hAnsi="Calibri" w:cs="Calibri"/>
                <w:sz w:val="20"/>
                <w:szCs w:val="20"/>
              </w:rPr>
            </w:pPr>
          </w:p>
        </w:tc>
      </w:tr>
    </w:tbl>
    <w:p w14:paraId="7B2F8C3E" w14:textId="77777777" w:rsidR="00D70627" w:rsidRPr="00FC063A" w:rsidRDefault="00D70627" w:rsidP="00D70627">
      <w:pPr>
        <w:tabs>
          <w:tab w:val="left" w:pos="567"/>
          <w:tab w:val="left" w:pos="8505"/>
          <w:tab w:val="left" w:pos="9072"/>
        </w:tabs>
        <w:rPr>
          <w:rFonts w:asciiTheme="minorHAnsi" w:hAnsiTheme="minorHAnsi" w:cstheme="minorHAnsi"/>
          <w:i/>
          <w:caps/>
        </w:rPr>
      </w:pPr>
      <w:r w:rsidRPr="00FC063A">
        <w:rPr>
          <w:rFonts w:asciiTheme="minorHAnsi" w:hAnsiTheme="minorHAnsi" w:cstheme="minorHAnsi"/>
          <w:i/>
          <w:caps/>
        </w:rPr>
        <w:t>Poznámky:</w:t>
      </w:r>
    </w:p>
    <w:p w14:paraId="5E6C48BE" w14:textId="77777777" w:rsidR="00D70627" w:rsidRDefault="00D70627">
      <w:pPr>
        <w:spacing w:after="160" w:line="259" w:lineRule="auto"/>
        <w:rPr>
          <w:rFonts w:ascii="Arial Narrow" w:hAnsi="Arial Narrow"/>
          <w:b/>
          <w:caps/>
          <w:sz w:val="40"/>
          <w:szCs w:val="20"/>
        </w:rPr>
      </w:pPr>
      <w:r>
        <w:rPr>
          <w:rFonts w:ascii="Arial Narrow" w:hAnsi="Arial Narrow"/>
          <w:b/>
          <w:caps/>
          <w:sz w:val="40"/>
          <w:szCs w:val="20"/>
        </w:rPr>
        <w:br w:type="page"/>
      </w:r>
    </w:p>
    <w:p w14:paraId="050D5BE4" w14:textId="05A57E69" w:rsidR="00457963" w:rsidRPr="004A7A83" w:rsidDel="00A461A7" w:rsidRDefault="00457963" w:rsidP="00457963">
      <w:pPr>
        <w:tabs>
          <w:tab w:val="left" w:pos="567"/>
          <w:tab w:val="left" w:pos="8505"/>
          <w:tab w:val="left" w:pos="9072"/>
        </w:tabs>
        <w:jc w:val="both"/>
        <w:rPr>
          <w:del w:id="671" w:author="uzivatel" w:date="2024-01-22T10:53:00Z"/>
          <w:rFonts w:ascii="Calibri" w:hAnsi="Calibri" w:cs="Calibri"/>
          <w:b/>
          <w:caps/>
          <w:sz w:val="40"/>
          <w:szCs w:val="20"/>
        </w:rPr>
      </w:pPr>
      <w:del w:id="672" w:author="uzivatel" w:date="2024-01-22T10:53:00Z">
        <w:r w:rsidRPr="004A7A83" w:rsidDel="00A461A7">
          <w:rPr>
            <w:rFonts w:ascii="Calibri" w:hAnsi="Calibri" w:cs="Calibri"/>
            <w:b/>
            <w:caps/>
            <w:sz w:val="40"/>
            <w:szCs w:val="20"/>
          </w:rPr>
          <w:lastRenderedPageBreak/>
          <w:delText>koncepce veřejné infrastruktury</w:delText>
        </w:r>
      </w:del>
    </w:p>
    <w:p w14:paraId="6C8AF000" w14:textId="4B44C945" w:rsidR="00457963" w:rsidRPr="004A7A83" w:rsidDel="00A461A7" w:rsidRDefault="00457963" w:rsidP="00457963">
      <w:pPr>
        <w:tabs>
          <w:tab w:val="left" w:pos="567"/>
          <w:tab w:val="left" w:pos="8505"/>
          <w:tab w:val="left" w:pos="9072"/>
        </w:tabs>
        <w:rPr>
          <w:del w:id="673" w:author="uzivatel" w:date="2024-01-22T10:53:00Z"/>
          <w:rFonts w:ascii="Calibri" w:hAnsi="Calibri" w:cs="Calibri"/>
          <w:b/>
          <w:caps/>
        </w:rPr>
      </w:pPr>
    </w:p>
    <w:p w14:paraId="2926165B" w14:textId="28EA3768" w:rsidR="00457963" w:rsidRPr="004A7A83" w:rsidDel="00A461A7" w:rsidRDefault="00457963" w:rsidP="00457963">
      <w:pPr>
        <w:keepNext/>
        <w:tabs>
          <w:tab w:val="left" w:pos="567"/>
          <w:tab w:val="left" w:pos="8505"/>
          <w:tab w:val="left" w:pos="9072"/>
        </w:tabs>
        <w:outlineLvl w:val="5"/>
        <w:rPr>
          <w:del w:id="674" w:author="uzivatel" w:date="2024-01-22T10:53:00Z"/>
          <w:rFonts w:ascii="Calibri" w:hAnsi="Calibri" w:cs="Calibri"/>
          <w:b/>
          <w:caps/>
          <w:sz w:val="40"/>
        </w:rPr>
      </w:pPr>
      <w:del w:id="675" w:author="uzivatel" w:date="2024-01-22T10:53:00Z">
        <w:r w:rsidRPr="004A7A83" w:rsidDel="00A461A7">
          <w:rPr>
            <w:rFonts w:ascii="Calibri" w:hAnsi="Calibri" w:cs="Calibri"/>
            <w:b/>
            <w:caps/>
            <w:sz w:val="40"/>
          </w:rPr>
          <w:delText xml:space="preserve">návrh koncepce dopravního řešení </w:delText>
        </w:r>
      </w:del>
    </w:p>
    <w:p w14:paraId="35345955" w14:textId="3C5C545E" w:rsidR="00457963" w:rsidRPr="004A7A83" w:rsidDel="00A461A7" w:rsidRDefault="00457963" w:rsidP="00457963">
      <w:pPr>
        <w:tabs>
          <w:tab w:val="left" w:pos="567"/>
          <w:tab w:val="left" w:pos="8505"/>
          <w:tab w:val="left" w:pos="9072"/>
        </w:tabs>
        <w:rPr>
          <w:del w:id="676" w:author="uzivatel" w:date="2024-01-22T10:53:00Z"/>
          <w:rFonts w:ascii="Calibri" w:hAnsi="Calibri" w:cs="Calibri"/>
          <w:b/>
          <w:caps/>
        </w:rPr>
      </w:pPr>
    </w:p>
    <w:p w14:paraId="3453D52A" w14:textId="3D1D6DD8" w:rsidR="00457963" w:rsidRPr="00AA108A" w:rsidDel="00A461A7" w:rsidRDefault="00457963" w:rsidP="00457963">
      <w:pPr>
        <w:jc w:val="both"/>
        <w:rPr>
          <w:del w:id="677" w:author="uzivatel" w:date="2024-01-22T10:53:00Z"/>
          <w:rFonts w:asciiTheme="minorHAnsi" w:hAnsiTheme="minorHAnsi" w:cstheme="minorHAnsi"/>
          <w:caps/>
          <w:sz w:val="20"/>
          <w:szCs w:val="20"/>
        </w:rPr>
      </w:pPr>
      <w:del w:id="678" w:author="uzivatel" w:date="2024-01-22T10:53:00Z">
        <w:r w:rsidRPr="00AA108A" w:rsidDel="00A461A7">
          <w:rPr>
            <w:rFonts w:asciiTheme="minorHAnsi" w:hAnsiTheme="minorHAnsi" w:cstheme="minorHAnsi"/>
            <w:caps/>
            <w:sz w:val="20"/>
            <w:szCs w:val="20"/>
          </w:rPr>
          <w:delText>Doprava, komunikační systém území a dopravní vybavenost</w:delText>
        </w:r>
      </w:del>
    </w:p>
    <w:p w14:paraId="0F258A72" w14:textId="2D0BCD30" w:rsidR="00457963" w:rsidRPr="00AA108A" w:rsidDel="00A461A7" w:rsidRDefault="00457963" w:rsidP="00457963">
      <w:pPr>
        <w:jc w:val="both"/>
        <w:rPr>
          <w:del w:id="679" w:author="uzivatel" w:date="2024-01-22T10:53:00Z"/>
          <w:rFonts w:asciiTheme="minorHAnsi" w:hAnsiTheme="minorHAnsi" w:cstheme="minorHAnsi"/>
          <w:sz w:val="20"/>
          <w:szCs w:val="20"/>
        </w:rPr>
      </w:pPr>
    </w:p>
    <w:p w14:paraId="2E3CF741" w14:textId="717376E9" w:rsidR="00457963" w:rsidRPr="00AA108A" w:rsidDel="00A461A7" w:rsidRDefault="00457963" w:rsidP="00457963">
      <w:pPr>
        <w:jc w:val="both"/>
        <w:rPr>
          <w:del w:id="680" w:author="uzivatel" w:date="2024-01-22T10:53:00Z"/>
          <w:rFonts w:asciiTheme="minorHAnsi" w:hAnsiTheme="minorHAnsi" w:cstheme="minorHAnsi"/>
          <w:caps/>
          <w:sz w:val="20"/>
          <w:szCs w:val="20"/>
        </w:rPr>
      </w:pPr>
      <w:del w:id="681" w:author="uzivatel" w:date="2024-01-22T10:53:00Z">
        <w:r w:rsidRPr="00AA108A" w:rsidDel="00A461A7">
          <w:rPr>
            <w:rFonts w:asciiTheme="minorHAnsi" w:hAnsiTheme="minorHAnsi" w:cstheme="minorHAnsi"/>
            <w:b/>
            <w:caps/>
            <w:sz w:val="20"/>
            <w:szCs w:val="20"/>
          </w:rPr>
          <w:delText>11.1. Širší dopravní vztahy</w:delText>
        </w:r>
        <w:r w:rsidRPr="00AA108A" w:rsidDel="00A461A7">
          <w:rPr>
            <w:rFonts w:asciiTheme="minorHAnsi" w:hAnsiTheme="minorHAnsi" w:cstheme="minorHAnsi"/>
            <w:caps/>
            <w:sz w:val="20"/>
            <w:szCs w:val="20"/>
          </w:rPr>
          <w:delText xml:space="preserve"> </w:delText>
        </w:r>
      </w:del>
    </w:p>
    <w:p w14:paraId="73E64929" w14:textId="75A5CEFD" w:rsidR="00457963" w:rsidRPr="00AA108A" w:rsidDel="00A461A7" w:rsidRDefault="00457963" w:rsidP="00457963">
      <w:pPr>
        <w:jc w:val="both"/>
        <w:rPr>
          <w:del w:id="682" w:author="uzivatel" w:date="2024-01-22T10:53:00Z"/>
          <w:rFonts w:asciiTheme="minorHAnsi" w:hAnsiTheme="minorHAnsi" w:cstheme="minorHAnsi"/>
          <w:sz w:val="20"/>
          <w:szCs w:val="20"/>
        </w:rPr>
      </w:pPr>
    </w:p>
    <w:p w14:paraId="64918DD9" w14:textId="5AE9AA4D" w:rsidR="00457963" w:rsidRPr="00AA108A" w:rsidDel="00A461A7" w:rsidRDefault="00457963" w:rsidP="00457963">
      <w:pPr>
        <w:jc w:val="both"/>
        <w:rPr>
          <w:del w:id="683" w:author="uzivatel" w:date="2024-01-22T10:53:00Z"/>
          <w:rFonts w:asciiTheme="minorHAnsi" w:hAnsiTheme="minorHAnsi" w:cstheme="minorHAnsi"/>
          <w:sz w:val="20"/>
          <w:szCs w:val="20"/>
        </w:rPr>
      </w:pPr>
      <w:del w:id="684" w:author="uzivatel" w:date="2024-01-22T10:53:00Z">
        <w:r w:rsidRPr="00AA108A" w:rsidDel="00A461A7">
          <w:rPr>
            <w:rFonts w:asciiTheme="minorHAnsi" w:hAnsiTheme="minorHAnsi" w:cstheme="minorHAnsi"/>
            <w:sz w:val="20"/>
            <w:szCs w:val="20"/>
          </w:rPr>
          <w:delText>Obec Nalžovice leží cca 6 km severozápadním směrem od města Sedlčany. Správní území obce se rozkládá jižně od toku řeky Vltavy a jeho jižní částí prochází silnice II / 119, která zprostředkovává jeho napojení severozápadním směrem na komunikaci R4 a jihovýchodním směrem do Sedlčan a na komunikaci I / 18. Z hlediska širších dopravních vztahů lze konstatovat, že obec je prakticky plně obsluhována prostředky silniční automobilové dopravy. Ostatní dopravní obory nejsou v řešeném území zastoupeny a ani do výhledu nejsou předpoklady pro jejich zapojení do systému dopravní obsluhy území.</w:delText>
        </w:r>
      </w:del>
    </w:p>
    <w:p w14:paraId="3EFBA3A9" w14:textId="51372D14" w:rsidR="00457963" w:rsidRPr="00AA108A" w:rsidDel="00A461A7" w:rsidRDefault="00457963" w:rsidP="00457963">
      <w:pPr>
        <w:jc w:val="both"/>
        <w:rPr>
          <w:del w:id="685" w:author="uzivatel" w:date="2024-01-22T10:53:00Z"/>
          <w:rFonts w:asciiTheme="minorHAnsi" w:hAnsiTheme="minorHAnsi" w:cstheme="minorHAnsi"/>
          <w:sz w:val="20"/>
          <w:szCs w:val="20"/>
        </w:rPr>
      </w:pPr>
    </w:p>
    <w:p w14:paraId="56C25E77" w14:textId="4CC941B0" w:rsidR="00457963" w:rsidRPr="00AA108A" w:rsidDel="00A461A7" w:rsidRDefault="00457963" w:rsidP="00457963">
      <w:pPr>
        <w:jc w:val="both"/>
        <w:rPr>
          <w:del w:id="686" w:author="uzivatel" w:date="2024-01-22T10:53:00Z"/>
          <w:rFonts w:asciiTheme="minorHAnsi" w:hAnsiTheme="minorHAnsi" w:cstheme="minorHAnsi"/>
          <w:b/>
          <w:caps/>
          <w:sz w:val="20"/>
          <w:szCs w:val="20"/>
        </w:rPr>
      </w:pPr>
      <w:del w:id="687" w:author="uzivatel" w:date="2024-01-22T10:53:00Z">
        <w:r w:rsidRPr="00AA108A" w:rsidDel="00A461A7">
          <w:rPr>
            <w:rFonts w:asciiTheme="minorHAnsi" w:hAnsiTheme="minorHAnsi" w:cstheme="minorHAnsi"/>
            <w:b/>
            <w:caps/>
            <w:sz w:val="20"/>
            <w:szCs w:val="20"/>
          </w:rPr>
          <w:delText xml:space="preserve">11.2. Silniční doprava </w:delText>
        </w:r>
      </w:del>
    </w:p>
    <w:p w14:paraId="79AECD6C" w14:textId="5FE9EC94" w:rsidR="00457963" w:rsidRPr="00AA108A" w:rsidDel="00A461A7" w:rsidRDefault="00457963" w:rsidP="00457963">
      <w:pPr>
        <w:jc w:val="both"/>
        <w:rPr>
          <w:del w:id="688" w:author="uzivatel" w:date="2024-01-22T10:53:00Z"/>
          <w:rFonts w:asciiTheme="minorHAnsi" w:hAnsiTheme="minorHAnsi" w:cstheme="minorHAnsi"/>
          <w:sz w:val="20"/>
          <w:szCs w:val="20"/>
        </w:rPr>
      </w:pPr>
    </w:p>
    <w:p w14:paraId="420BB267" w14:textId="77FA010A" w:rsidR="00457963" w:rsidRPr="00AA108A" w:rsidDel="00A461A7" w:rsidRDefault="00457963" w:rsidP="00457963">
      <w:pPr>
        <w:jc w:val="both"/>
        <w:rPr>
          <w:del w:id="689" w:author="uzivatel" w:date="2024-01-22T10:53:00Z"/>
          <w:rFonts w:asciiTheme="minorHAnsi" w:hAnsiTheme="minorHAnsi" w:cstheme="minorHAnsi"/>
          <w:sz w:val="20"/>
          <w:szCs w:val="20"/>
        </w:rPr>
      </w:pPr>
      <w:del w:id="690" w:author="uzivatel" w:date="2024-01-22T10:53:00Z">
        <w:r w:rsidRPr="00AA108A" w:rsidDel="00A461A7">
          <w:rPr>
            <w:rFonts w:asciiTheme="minorHAnsi" w:hAnsiTheme="minorHAnsi" w:cstheme="minorHAnsi"/>
            <w:b/>
            <w:sz w:val="20"/>
            <w:szCs w:val="20"/>
          </w:rPr>
          <w:delText>Silnice II/119</w:delText>
        </w:r>
        <w:r w:rsidRPr="00AA108A" w:rsidDel="00A461A7">
          <w:rPr>
            <w:rFonts w:asciiTheme="minorHAnsi" w:hAnsiTheme="minorHAnsi" w:cstheme="minorHAnsi"/>
            <w:sz w:val="20"/>
            <w:szCs w:val="20"/>
          </w:rPr>
          <w:delText xml:space="preserve"> je komunikační trasou zajišťující vazby území ve směru severozápad-jihovýchod. Průjezdní úsek silnice II/119 Nalžovicemi a Chlumem je veden ve vcelku solidních parametrech.  Ze silnice II/119 se odpojuje c Nalžovicích </w:delText>
        </w:r>
        <w:r w:rsidRPr="00AA108A" w:rsidDel="00A461A7">
          <w:rPr>
            <w:rFonts w:asciiTheme="minorHAnsi" w:hAnsiTheme="minorHAnsi" w:cstheme="minorHAnsi"/>
            <w:b/>
            <w:sz w:val="20"/>
            <w:szCs w:val="20"/>
          </w:rPr>
          <w:delText>silnice III/1192</w:delText>
        </w:r>
        <w:r w:rsidRPr="00AA108A" w:rsidDel="00A461A7">
          <w:rPr>
            <w:rFonts w:asciiTheme="minorHAnsi" w:hAnsiTheme="minorHAnsi" w:cstheme="minorHAnsi"/>
            <w:sz w:val="20"/>
            <w:szCs w:val="20"/>
          </w:rPr>
          <w:delText xml:space="preserve">, procházející Novou Vsí. Ze silnice III/1192 se v severní části Nalžovic odpojuje </w:delText>
        </w:r>
        <w:r w:rsidRPr="00AA108A" w:rsidDel="00A461A7">
          <w:rPr>
            <w:rFonts w:asciiTheme="minorHAnsi" w:hAnsiTheme="minorHAnsi" w:cstheme="minorHAnsi"/>
            <w:b/>
            <w:sz w:val="20"/>
            <w:szCs w:val="20"/>
          </w:rPr>
          <w:delText>silnice III/1191</w:delText>
        </w:r>
        <w:r w:rsidRPr="00AA108A" w:rsidDel="00A461A7">
          <w:rPr>
            <w:rFonts w:asciiTheme="minorHAnsi" w:hAnsiTheme="minorHAnsi" w:cstheme="minorHAnsi"/>
            <w:sz w:val="20"/>
            <w:szCs w:val="20"/>
          </w:rPr>
          <w:delText>, která je zakončena v Nalžovickém Podhájí. Tyto silnice doplňují základní komunikační skelet správního území obce.</w:delText>
        </w:r>
      </w:del>
    </w:p>
    <w:p w14:paraId="55C7F128" w14:textId="185ED16E" w:rsidR="00457963" w:rsidRPr="00AA108A" w:rsidDel="00A461A7" w:rsidRDefault="00457963" w:rsidP="00457963">
      <w:pPr>
        <w:jc w:val="both"/>
        <w:rPr>
          <w:del w:id="691" w:author="uzivatel" w:date="2024-01-22T10:53:00Z"/>
          <w:rFonts w:asciiTheme="minorHAnsi" w:hAnsiTheme="minorHAnsi" w:cstheme="minorHAnsi"/>
          <w:sz w:val="20"/>
          <w:szCs w:val="20"/>
        </w:rPr>
      </w:pPr>
      <w:del w:id="692" w:author="uzivatel" w:date="2024-01-22T10:53:00Z">
        <w:r w:rsidRPr="00AA108A" w:rsidDel="00A461A7">
          <w:rPr>
            <w:rFonts w:asciiTheme="minorHAnsi" w:hAnsiTheme="minorHAnsi" w:cstheme="minorHAnsi"/>
            <w:sz w:val="20"/>
            <w:szCs w:val="20"/>
          </w:rPr>
          <w:tab/>
          <w:delText>Silniční skelet správního území obce, i přes jistá dopravně problémová místa a úseky, je třeba územně považovat dlouhodobě za stabilizovaný. Problémy současného stavu jsou více technického charakteru a jsou důsledkem přetěžování tras těžkou zemědělskou technikou a zanedbanou silniční údržbou.</w:delText>
        </w:r>
      </w:del>
    </w:p>
    <w:p w14:paraId="727B8044" w14:textId="089525A8" w:rsidR="00457963" w:rsidRPr="00AA108A" w:rsidDel="00A461A7" w:rsidRDefault="00457963" w:rsidP="00457963">
      <w:pPr>
        <w:jc w:val="both"/>
        <w:rPr>
          <w:del w:id="693" w:author="uzivatel" w:date="2024-01-22T10:53:00Z"/>
          <w:rFonts w:asciiTheme="minorHAnsi" w:hAnsiTheme="minorHAnsi" w:cstheme="minorHAnsi"/>
          <w:sz w:val="20"/>
          <w:szCs w:val="20"/>
        </w:rPr>
      </w:pPr>
    </w:p>
    <w:p w14:paraId="06F4B0C2" w14:textId="0C4B715E" w:rsidR="00457963" w:rsidRPr="00AA108A" w:rsidDel="00A461A7" w:rsidRDefault="00457963" w:rsidP="00457963">
      <w:pPr>
        <w:jc w:val="both"/>
        <w:rPr>
          <w:del w:id="694" w:author="uzivatel" w:date="2024-01-22T10:53:00Z"/>
          <w:rFonts w:asciiTheme="minorHAnsi" w:hAnsiTheme="minorHAnsi" w:cstheme="minorHAnsi"/>
          <w:b/>
          <w:caps/>
          <w:sz w:val="20"/>
          <w:szCs w:val="20"/>
        </w:rPr>
      </w:pPr>
      <w:del w:id="695" w:author="uzivatel" w:date="2024-01-22T10:53:00Z">
        <w:r w:rsidRPr="00AA108A" w:rsidDel="00A461A7">
          <w:rPr>
            <w:rFonts w:asciiTheme="minorHAnsi" w:hAnsiTheme="minorHAnsi" w:cstheme="minorHAnsi"/>
            <w:b/>
            <w:caps/>
            <w:sz w:val="20"/>
            <w:szCs w:val="20"/>
          </w:rPr>
          <w:delText xml:space="preserve">11.3. Síť místních a účelových komunikací </w:delText>
        </w:r>
      </w:del>
    </w:p>
    <w:p w14:paraId="742DC649" w14:textId="4548D2BA" w:rsidR="00457963" w:rsidRPr="00AA108A" w:rsidDel="00A461A7" w:rsidRDefault="00457963" w:rsidP="00457963">
      <w:pPr>
        <w:jc w:val="both"/>
        <w:rPr>
          <w:del w:id="696" w:author="uzivatel" w:date="2024-01-22T10:53:00Z"/>
          <w:rFonts w:asciiTheme="minorHAnsi" w:hAnsiTheme="minorHAnsi" w:cstheme="minorHAnsi"/>
          <w:sz w:val="20"/>
          <w:szCs w:val="20"/>
        </w:rPr>
      </w:pPr>
    </w:p>
    <w:p w14:paraId="1B1CC71F" w14:textId="15C91086" w:rsidR="00457963" w:rsidRPr="00AA108A" w:rsidDel="00A461A7" w:rsidRDefault="00457963" w:rsidP="00457963">
      <w:pPr>
        <w:jc w:val="both"/>
        <w:rPr>
          <w:del w:id="697" w:author="uzivatel" w:date="2024-01-22T10:53:00Z"/>
          <w:rFonts w:asciiTheme="minorHAnsi" w:hAnsiTheme="minorHAnsi" w:cstheme="minorHAnsi"/>
          <w:sz w:val="20"/>
          <w:szCs w:val="20"/>
        </w:rPr>
      </w:pPr>
      <w:del w:id="698" w:author="uzivatel" w:date="2024-01-22T10:53:00Z">
        <w:r w:rsidRPr="00AA108A" w:rsidDel="00A461A7">
          <w:rPr>
            <w:rFonts w:asciiTheme="minorHAnsi" w:hAnsiTheme="minorHAnsi" w:cstheme="minorHAnsi"/>
            <w:sz w:val="20"/>
            <w:szCs w:val="20"/>
          </w:rPr>
          <w:delText xml:space="preserve">Výše popsaná silniční síť vytváří nosný komunikační skelet řešeného území, na který jsou dále připojeny místní a účelové komunikace zpřístupňující části správního území obce až jednotlivé objekty a jednotlivé obhospodařované pozemky a plochy. </w:delText>
        </w:r>
      </w:del>
    </w:p>
    <w:p w14:paraId="3A0FB99E" w14:textId="4B628FFF" w:rsidR="00457963" w:rsidRPr="00AA108A" w:rsidDel="00A461A7" w:rsidRDefault="00457963" w:rsidP="00457963">
      <w:pPr>
        <w:jc w:val="both"/>
        <w:rPr>
          <w:del w:id="699" w:author="uzivatel" w:date="2024-01-22T10:53:00Z"/>
          <w:rFonts w:asciiTheme="minorHAnsi" w:hAnsiTheme="minorHAnsi" w:cstheme="minorHAnsi"/>
          <w:sz w:val="20"/>
          <w:szCs w:val="20"/>
        </w:rPr>
      </w:pPr>
      <w:del w:id="700" w:author="uzivatel" w:date="2024-01-22T10:53:00Z">
        <w:r w:rsidRPr="00AA108A" w:rsidDel="00A461A7">
          <w:rPr>
            <w:rFonts w:asciiTheme="minorHAnsi" w:hAnsiTheme="minorHAnsi" w:cstheme="minorHAnsi"/>
            <w:sz w:val="20"/>
            <w:szCs w:val="20"/>
          </w:rPr>
          <w:tab/>
          <w:delText>Síť místních a účelových komunikací ve správním území obce lze v podstatě považovat za stabilizovanou. Jisté místní problémy, především v severní části správního území obce, představují zúžené průjezdní profily komunikací a omezené rozhledové poměry. Komunikace v této části správního území obce jsou navíc značně zatíženy sezónní turistickou dopravou, protože představují jedinou vazbu pro rekreační lokality podél toku Vltavy (Častoboř, Oboz, Sejce a Zahrádky); stav těchto komunikací představuje výrazný limit dalšího rozvoje těchto rekreačních lokalit – územní plán obce nepředpokládá jejich další rozvoj.</w:delText>
        </w:r>
      </w:del>
    </w:p>
    <w:p w14:paraId="0850B593" w14:textId="1F3AF5D7" w:rsidR="00457963" w:rsidRPr="00AA108A" w:rsidDel="00A461A7" w:rsidRDefault="00457963" w:rsidP="00457963">
      <w:pPr>
        <w:jc w:val="both"/>
        <w:rPr>
          <w:del w:id="701" w:author="uzivatel" w:date="2024-01-22T10:53:00Z"/>
          <w:rFonts w:asciiTheme="minorHAnsi" w:hAnsiTheme="minorHAnsi" w:cstheme="minorHAnsi"/>
          <w:sz w:val="20"/>
          <w:szCs w:val="20"/>
        </w:rPr>
      </w:pPr>
    </w:p>
    <w:p w14:paraId="1B526D58" w14:textId="33F60888" w:rsidR="00457963" w:rsidRPr="00AA108A" w:rsidDel="00A461A7" w:rsidRDefault="00457963" w:rsidP="00457963">
      <w:pPr>
        <w:jc w:val="both"/>
        <w:rPr>
          <w:del w:id="702" w:author="uzivatel" w:date="2024-01-22T10:53:00Z"/>
          <w:rFonts w:asciiTheme="minorHAnsi" w:hAnsiTheme="minorHAnsi" w:cstheme="minorHAnsi"/>
          <w:b/>
          <w:caps/>
          <w:sz w:val="20"/>
          <w:szCs w:val="20"/>
        </w:rPr>
      </w:pPr>
      <w:del w:id="703" w:author="uzivatel" w:date="2024-01-22T10:53:00Z">
        <w:r w:rsidRPr="00AA108A" w:rsidDel="00A461A7">
          <w:rPr>
            <w:rFonts w:asciiTheme="minorHAnsi" w:hAnsiTheme="minorHAnsi" w:cstheme="minorHAnsi"/>
            <w:b/>
            <w:caps/>
            <w:sz w:val="20"/>
            <w:szCs w:val="20"/>
          </w:rPr>
          <w:delText>11.4. Obsluha území prostředky hromadné dopravy</w:delText>
        </w:r>
      </w:del>
    </w:p>
    <w:p w14:paraId="44399180" w14:textId="00B21191" w:rsidR="00457963" w:rsidRPr="00AA108A" w:rsidDel="00A461A7" w:rsidRDefault="00457963" w:rsidP="00457963">
      <w:pPr>
        <w:jc w:val="both"/>
        <w:rPr>
          <w:del w:id="704" w:author="uzivatel" w:date="2024-01-22T10:53:00Z"/>
          <w:rFonts w:asciiTheme="minorHAnsi" w:hAnsiTheme="minorHAnsi" w:cstheme="minorHAnsi"/>
          <w:sz w:val="20"/>
          <w:szCs w:val="20"/>
        </w:rPr>
      </w:pPr>
    </w:p>
    <w:p w14:paraId="6F8FAEBE" w14:textId="43CF1E25" w:rsidR="00457963" w:rsidRPr="00AA108A" w:rsidDel="00A461A7" w:rsidRDefault="00457963" w:rsidP="00457963">
      <w:pPr>
        <w:ind w:firstLine="708"/>
        <w:jc w:val="both"/>
        <w:rPr>
          <w:del w:id="705" w:author="uzivatel" w:date="2024-01-22T10:53:00Z"/>
          <w:rFonts w:asciiTheme="minorHAnsi" w:hAnsiTheme="minorHAnsi" w:cstheme="minorHAnsi"/>
          <w:sz w:val="20"/>
          <w:szCs w:val="20"/>
        </w:rPr>
      </w:pPr>
      <w:del w:id="706" w:author="uzivatel" w:date="2024-01-22T10:53:00Z">
        <w:r w:rsidRPr="00AA108A" w:rsidDel="00A461A7">
          <w:rPr>
            <w:rFonts w:asciiTheme="minorHAnsi" w:hAnsiTheme="minorHAnsi" w:cstheme="minorHAnsi"/>
            <w:sz w:val="20"/>
            <w:szCs w:val="20"/>
          </w:rPr>
          <w:delText>Obsluha území prostředky hromadné dopravy je v současné době realizována výhradně veřejnou pravidelnou autobusovou dopravou. Pravidelná autobusová doprava zajišťuje především vazby k spádovém centru – městu Sedlčany.</w:delText>
        </w:r>
      </w:del>
    </w:p>
    <w:p w14:paraId="762FA7A8" w14:textId="7BC43F70" w:rsidR="00457963" w:rsidRPr="00AA108A" w:rsidDel="00A461A7" w:rsidRDefault="00457963" w:rsidP="00457963">
      <w:pPr>
        <w:ind w:firstLine="708"/>
        <w:jc w:val="both"/>
        <w:rPr>
          <w:del w:id="707" w:author="uzivatel" w:date="2024-01-22T10:53:00Z"/>
          <w:rFonts w:asciiTheme="minorHAnsi" w:hAnsiTheme="minorHAnsi" w:cstheme="minorHAnsi"/>
          <w:sz w:val="20"/>
          <w:szCs w:val="20"/>
        </w:rPr>
      </w:pPr>
    </w:p>
    <w:p w14:paraId="1D3FC2F5" w14:textId="32C2AF43" w:rsidR="00457963" w:rsidRPr="00AA108A" w:rsidDel="00A461A7" w:rsidRDefault="00457963" w:rsidP="00457963">
      <w:pPr>
        <w:jc w:val="both"/>
        <w:rPr>
          <w:del w:id="708" w:author="uzivatel" w:date="2024-01-22T10:53:00Z"/>
          <w:rFonts w:asciiTheme="minorHAnsi" w:hAnsiTheme="minorHAnsi" w:cstheme="minorHAnsi"/>
          <w:b/>
          <w:caps/>
          <w:sz w:val="20"/>
          <w:szCs w:val="20"/>
        </w:rPr>
      </w:pPr>
    </w:p>
    <w:p w14:paraId="3226EC46" w14:textId="71CA75AD" w:rsidR="00457963" w:rsidRPr="00AA108A" w:rsidDel="00A461A7" w:rsidRDefault="00457963" w:rsidP="00457963">
      <w:pPr>
        <w:jc w:val="both"/>
        <w:rPr>
          <w:del w:id="709" w:author="uzivatel" w:date="2024-01-22T10:53:00Z"/>
          <w:rFonts w:asciiTheme="minorHAnsi" w:hAnsiTheme="minorHAnsi" w:cstheme="minorHAnsi"/>
          <w:b/>
          <w:caps/>
          <w:sz w:val="20"/>
          <w:szCs w:val="20"/>
        </w:rPr>
      </w:pPr>
      <w:del w:id="710" w:author="uzivatel" w:date="2024-01-22T10:53:00Z">
        <w:r w:rsidRPr="00AA108A" w:rsidDel="00A461A7">
          <w:rPr>
            <w:rFonts w:asciiTheme="minorHAnsi" w:hAnsiTheme="minorHAnsi" w:cstheme="minorHAnsi"/>
            <w:b/>
            <w:caps/>
            <w:sz w:val="20"/>
            <w:szCs w:val="20"/>
          </w:rPr>
          <w:delText xml:space="preserve">11.5. Objekty dopravní vybavenosti </w:delText>
        </w:r>
      </w:del>
    </w:p>
    <w:p w14:paraId="1A4306E8" w14:textId="7F1173F7" w:rsidR="00457963" w:rsidRPr="00AA108A" w:rsidDel="00A461A7" w:rsidRDefault="00457963" w:rsidP="00457963">
      <w:pPr>
        <w:jc w:val="both"/>
        <w:rPr>
          <w:del w:id="711" w:author="uzivatel" w:date="2024-01-22T10:53:00Z"/>
          <w:rFonts w:asciiTheme="minorHAnsi" w:hAnsiTheme="minorHAnsi" w:cstheme="minorHAnsi"/>
          <w:sz w:val="20"/>
          <w:szCs w:val="20"/>
        </w:rPr>
      </w:pPr>
    </w:p>
    <w:p w14:paraId="186CC514" w14:textId="2151FD87" w:rsidR="00457963" w:rsidRPr="00AA108A" w:rsidDel="00A461A7" w:rsidRDefault="00457963" w:rsidP="00457963">
      <w:pPr>
        <w:jc w:val="both"/>
        <w:rPr>
          <w:del w:id="712" w:author="uzivatel" w:date="2024-01-22T10:53:00Z"/>
          <w:rFonts w:asciiTheme="minorHAnsi" w:hAnsiTheme="minorHAnsi" w:cstheme="minorHAnsi"/>
          <w:sz w:val="20"/>
          <w:szCs w:val="20"/>
        </w:rPr>
      </w:pPr>
      <w:del w:id="713" w:author="uzivatel" w:date="2024-01-22T10:53:00Z">
        <w:r w:rsidRPr="00AA108A" w:rsidDel="00A461A7">
          <w:rPr>
            <w:rFonts w:asciiTheme="minorHAnsi" w:hAnsiTheme="minorHAnsi" w:cstheme="minorHAnsi"/>
            <w:sz w:val="20"/>
            <w:szCs w:val="20"/>
          </w:rPr>
          <w:delText>Odstavování a parkování vozidel pro potřeby bydlení a objekty vybavenosti v současné době s ohledem na individuální charakter bytové zástavby nepředstavuje zvláštní problém. Tyto potřeby jsou prakticky plně uspokojovány v rámci vlastních objektů a pozemků. Pro parkování vozidel pro potřeby objektů vybavenosti slouží v centru obce dostatek ploch při průjezdních úsecích silnic.</w:delText>
        </w:r>
      </w:del>
    </w:p>
    <w:p w14:paraId="1FD15F18" w14:textId="6177E2C2" w:rsidR="00457963" w:rsidRPr="00AA108A" w:rsidDel="00A461A7" w:rsidRDefault="00457963" w:rsidP="00457963">
      <w:pPr>
        <w:jc w:val="both"/>
        <w:rPr>
          <w:del w:id="714" w:author="uzivatel" w:date="2024-01-22T10:53:00Z"/>
          <w:rFonts w:asciiTheme="minorHAnsi" w:hAnsiTheme="minorHAnsi" w:cstheme="minorHAnsi"/>
          <w:sz w:val="20"/>
          <w:szCs w:val="20"/>
        </w:rPr>
      </w:pPr>
      <w:del w:id="715" w:author="uzivatel" w:date="2024-01-22T10:53:00Z">
        <w:r w:rsidRPr="00AA108A" w:rsidDel="00A461A7">
          <w:rPr>
            <w:rFonts w:asciiTheme="minorHAnsi" w:hAnsiTheme="minorHAnsi" w:cstheme="minorHAnsi"/>
            <w:sz w:val="20"/>
            <w:szCs w:val="20"/>
          </w:rPr>
          <w:tab/>
          <w:delText>Nejbližší čerpací stanice pohonných hmot jsou situovány v návaznosti na trasu silnice I/18 v Sedlčanech. Základní servisní služby jsou k dispozici rovněž v Sedlčanech.</w:delText>
        </w:r>
      </w:del>
    </w:p>
    <w:p w14:paraId="3E39D27E" w14:textId="4F430797" w:rsidR="00457963" w:rsidRPr="00AA108A" w:rsidDel="00A461A7" w:rsidRDefault="00457963" w:rsidP="00457963">
      <w:pPr>
        <w:jc w:val="both"/>
        <w:rPr>
          <w:del w:id="716" w:author="uzivatel" w:date="2024-01-22T10:53:00Z"/>
          <w:rFonts w:asciiTheme="minorHAnsi" w:hAnsiTheme="minorHAnsi" w:cstheme="minorHAnsi"/>
          <w:sz w:val="20"/>
          <w:szCs w:val="20"/>
        </w:rPr>
      </w:pPr>
    </w:p>
    <w:p w14:paraId="4B4CFD25" w14:textId="598700E6" w:rsidR="00457963" w:rsidRPr="00AA108A" w:rsidDel="00A461A7" w:rsidRDefault="00457963" w:rsidP="00457963">
      <w:pPr>
        <w:jc w:val="both"/>
        <w:rPr>
          <w:del w:id="717" w:author="uzivatel" w:date="2024-01-22T10:53:00Z"/>
          <w:rFonts w:asciiTheme="minorHAnsi" w:hAnsiTheme="minorHAnsi" w:cstheme="minorHAnsi"/>
          <w:b/>
          <w:caps/>
          <w:sz w:val="20"/>
          <w:szCs w:val="20"/>
        </w:rPr>
      </w:pPr>
      <w:del w:id="718" w:author="uzivatel" w:date="2024-01-22T10:53:00Z">
        <w:r w:rsidRPr="00AA108A" w:rsidDel="00A461A7">
          <w:rPr>
            <w:rFonts w:asciiTheme="minorHAnsi" w:hAnsiTheme="minorHAnsi" w:cstheme="minorHAnsi"/>
            <w:b/>
            <w:caps/>
            <w:sz w:val="20"/>
            <w:szCs w:val="20"/>
          </w:rPr>
          <w:delText xml:space="preserve">11.6. Ochranná pásma </w:delText>
        </w:r>
      </w:del>
    </w:p>
    <w:p w14:paraId="63985852" w14:textId="2B3A579D" w:rsidR="00457963" w:rsidRPr="00AA108A" w:rsidDel="00A461A7" w:rsidRDefault="00457963" w:rsidP="00457963">
      <w:pPr>
        <w:jc w:val="both"/>
        <w:rPr>
          <w:del w:id="719" w:author="uzivatel" w:date="2024-01-22T10:53:00Z"/>
          <w:rFonts w:asciiTheme="minorHAnsi" w:hAnsiTheme="minorHAnsi" w:cstheme="minorHAnsi"/>
          <w:sz w:val="20"/>
          <w:szCs w:val="20"/>
        </w:rPr>
      </w:pPr>
    </w:p>
    <w:p w14:paraId="6681207F" w14:textId="48E55B19" w:rsidR="00457963" w:rsidRPr="00AA108A" w:rsidDel="00A461A7" w:rsidRDefault="00457963" w:rsidP="00457963">
      <w:pPr>
        <w:jc w:val="both"/>
        <w:rPr>
          <w:del w:id="720" w:author="uzivatel" w:date="2024-01-22T10:53:00Z"/>
          <w:rFonts w:asciiTheme="minorHAnsi" w:hAnsiTheme="minorHAnsi" w:cstheme="minorHAnsi"/>
          <w:sz w:val="20"/>
          <w:szCs w:val="20"/>
        </w:rPr>
      </w:pPr>
      <w:del w:id="721" w:author="uzivatel" w:date="2024-01-22T10:53:00Z">
        <w:r w:rsidRPr="00AA108A" w:rsidDel="00A461A7">
          <w:rPr>
            <w:rFonts w:asciiTheme="minorHAnsi" w:hAnsiTheme="minorHAnsi" w:cstheme="minorHAnsi"/>
            <w:sz w:val="20"/>
            <w:szCs w:val="20"/>
          </w:rPr>
          <w:delText>V souladu se zákonem č. 13/97Sb., o pozemních komunikacích, se v řešeném území, mimo jeho souvisle zastavěné části, uplatňují následující ochranná pásma:</w:delText>
        </w:r>
      </w:del>
    </w:p>
    <w:p w14:paraId="02C898C2" w14:textId="21E4BB68" w:rsidR="00457963" w:rsidRPr="00AA108A" w:rsidDel="00A461A7" w:rsidRDefault="00457963" w:rsidP="00457963">
      <w:pPr>
        <w:jc w:val="both"/>
        <w:rPr>
          <w:del w:id="722" w:author="uzivatel" w:date="2024-01-22T10:53:00Z"/>
          <w:rFonts w:asciiTheme="minorHAnsi" w:hAnsiTheme="minorHAnsi" w:cstheme="minorHAnsi"/>
          <w:sz w:val="20"/>
          <w:szCs w:val="20"/>
        </w:rPr>
      </w:pPr>
      <w:del w:id="723" w:author="uzivatel" w:date="2024-01-22T10:53:00Z">
        <w:r w:rsidRPr="00AA108A" w:rsidDel="00A461A7">
          <w:rPr>
            <w:rFonts w:asciiTheme="minorHAnsi" w:hAnsiTheme="minorHAnsi" w:cstheme="minorHAnsi"/>
            <w:sz w:val="20"/>
            <w:szCs w:val="20"/>
          </w:rPr>
          <w:tab/>
          <w:delText xml:space="preserve">- 15 m na obě strany od osy vozovek silnic II. a III. třídy a místních komunikací II. třídy. </w:delText>
        </w:r>
      </w:del>
    </w:p>
    <w:p w14:paraId="6498FE2D" w14:textId="5EF638C8" w:rsidR="00457963" w:rsidRPr="00AA108A" w:rsidDel="00A461A7" w:rsidRDefault="00457963" w:rsidP="00457963">
      <w:pPr>
        <w:tabs>
          <w:tab w:val="left" w:pos="567"/>
          <w:tab w:val="left" w:pos="8505"/>
          <w:tab w:val="left" w:pos="9072"/>
        </w:tabs>
        <w:rPr>
          <w:del w:id="724" w:author="uzivatel" w:date="2024-01-22T10:53:00Z"/>
          <w:rFonts w:asciiTheme="minorHAnsi" w:hAnsiTheme="minorHAnsi" w:cstheme="minorHAnsi"/>
          <w:bCs/>
          <w:sz w:val="20"/>
          <w:szCs w:val="20"/>
        </w:rPr>
      </w:pPr>
    </w:p>
    <w:p w14:paraId="5C5BEAED" w14:textId="26ED2CBF" w:rsidR="00457963" w:rsidRPr="00AA108A" w:rsidDel="00A461A7" w:rsidRDefault="00457963" w:rsidP="00457963">
      <w:pPr>
        <w:keepNext/>
        <w:tabs>
          <w:tab w:val="left" w:pos="567"/>
          <w:tab w:val="left" w:pos="8505"/>
          <w:tab w:val="left" w:pos="9072"/>
        </w:tabs>
        <w:outlineLvl w:val="5"/>
        <w:rPr>
          <w:del w:id="725" w:author="uzivatel" w:date="2024-01-22T10:53:00Z"/>
          <w:rFonts w:asciiTheme="minorHAnsi" w:hAnsiTheme="minorHAnsi" w:cstheme="minorHAnsi"/>
          <w:b/>
          <w:caps/>
          <w:sz w:val="20"/>
          <w:szCs w:val="20"/>
        </w:rPr>
      </w:pPr>
      <w:del w:id="726" w:author="uzivatel" w:date="2024-01-22T10:53:00Z">
        <w:r w:rsidRPr="00AA108A" w:rsidDel="00A461A7">
          <w:rPr>
            <w:rFonts w:asciiTheme="minorHAnsi" w:hAnsiTheme="minorHAnsi" w:cstheme="minorHAnsi"/>
            <w:b/>
            <w:caps/>
            <w:sz w:val="20"/>
            <w:szCs w:val="20"/>
          </w:rPr>
          <w:delText>návrh koncepce technické infrastruktury</w:delText>
        </w:r>
      </w:del>
    </w:p>
    <w:p w14:paraId="4D506A20" w14:textId="73DA57ED" w:rsidR="00457963" w:rsidRPr="00AA108A" w:rsidDel="00A461A7" w:rsidRDefault="00457963" w:rsidP="00457963">
      <w:pPr>
        <w:spacing w:before="120"/>
        <w:jc w:val="both"/>
        <w:rPr>
          <w:del w:id="727" w:author="uzivatel" w:date="2024-01-22T10:53:00Z"/>
          <w:rFonts w:asciiTheme="minorHAnsi" w:hAnsiTheme="minorHAnsi" w:cstheme="minorHAnsi"/>
          <w:sz w:val="20"/>
          <w:szCs w:val="20"/>
        </w:rPr>
      </w:pPr>
    </w:p>
    <w:p w14:paraId="21043A46" w14:textId="1A6C1650" w:rsidR="00457963" w:rsidRPr="00AA108A" w:rsidDel="00A461A7" w:rsidRDefault="00457963" w:rsidP="00457963">
      <w:pPr>
        <w:spacing w:before="120"/>
        <w:jc w:val="both"/>
        <w:rPr>
          <w:del w:id="728" w:author="uzivatel" w:date="2024-01-22T10:53:00Z"/>
          <w:rFonts w:asciiTheme="minorHAnsi" w:hAnsiTheme="minorHAnsi" w:cstheme="minorHAnsi"/>
          <w:b/>
          <w:sz w:val="20"/>
          <w:szCs w:val="20"/>
        </w:rPr>
      </w:pPr>
    </w:p>
    <w:p w14:paraId="3A3C5171" w14:textId="12493653" w:rsidR="00457963" w:rsidRPr="00AA108A" w:rsidDel="00A461A7" w:rsidRDefault="00457963" w:rsidP="00457963">
      <w:pPr>
        <w:spacing w:before="120"/>
        <w:jc w:val="both"/>
        <w:rPr>
          <w:del w:id="729" w:author="uzivatel" w:date="2024-01-22T10:53:00Z"/>
          <w:rFonts w:asciiTheme="minorHAnsi" w:hAnsiTheme="minorHAnsi" w:cstheme="minorHAnsi"/>
          <w:b/>
          <w:caps/>
          <w:sz w:val="20"/>
          <w:szCs w:val="20"/>
        </w:rPr>
      </w:pPr>
      <w:del w:id="730" w:author="uzivatel" w:date="2024-01-22T10:53:00Z">
        <w:r w:rsidRPr="00AA108A" w:rsidDel="00A461A7">
          <w:rPr>
            <w:rFonts w:asciiTheme="minorHAnsi" w:hAnsiTheme="minorHAnsi" w:cstheme="minorHAnsi"/>
            <w:b/>
            <w:caps/>
            <w:sz w:val="20"/>
            <w:szCs w:val="20"/>
          </w:rPr>
          <w:delText>1. Vodní hospodářství</w:delText>
        </w:r>
      </w:del>
    </w:p>
    <w:p w14:paraId="370D36DD" w14:textId="1DB5D1AA" w:rsidR="00457963" w:rsidRPr="00AA108A" w:rsidDel="00A461A7" w:rsidRDefault="00457963" w:rsidP="00457963">
      <w:pPr>
        <w:spacing w:before="120"/>
        <w:jc w:val="both"/>
        <w:rPr>
          <w:del w:id="731" w:author="uzivatel" w:date="2024-01-22T10:53:00Z"/>
          <w:rFonts w:asciiTheme="minorHAnsi" w:hAnsiTheme="minorHAnsi" w:cstheme="minorHAnsi"/>
          <w:sz w:val="20"/>
          <w:szCs w:val="20"/>
        </w:rPr>
      </w:pPr>
    </w:p>
    <w:p w14:paraId="10FE9BD2" w14:textId="6339337C" w:rsidR="00457963" w:rsidRPr="00AA108A" w:rsidDel="00A461A7" w:rsidRDefault="00457963" w:rsidP="00457963">
      <w:pPr>
        <w:spacing w:before="120"/>
        <w:jc w:val="both"/>
        <w:rPr>
          <w:del w:id="732" w:author="uzivatel" w:date="2024-01-22T10:53:00Z"/>
          <w:rFonts w:asciiTheme="minorHAnsi" w:hAnsiTheme="minorHAnsi" w:cstheme="minorHAnsi"/>
          <w:b/>
          <w:caps/>
          <w:sz w:val="20"/>
          <w:szCs w:val="20"/>
        </w:rPr>
      </w:pPr>
      <w:del w:id="733" w:author="uzivatel" w:date="2024-01-22T10:53:00Z">
        <w:r w:rsidRPr="00AA108A" w:rsidDel="00A461A7">
          <w:rPr>
            <w:rFonts w:asciiTheme="minorHAnsi" w:hAnsiTheme="minorHAnsi" w:cstheme="minorHAnsi"/>
            <w:b/>
            <w:caps/>
            <w:sz w:val="20"/>
            <w:szCs w:val="20"/>
          </w:rPr>
          <w:delText>1.1  Zásobování vodou</w:delText>
        </w:r>
      </w:del>
    </w:p>
    <w:p w14:paraId="12AC9179" w14:textId="2478F5E3" w:rsidR="00457963" w:rsidRPr="00AA108A" w:rsidDel="00A461A7" w:rsidRDefault="00457963" w:rsidP="00457963">
      <w:pPr>
        <w:spacing w:before="120"/>
        <w:jc w:val="both"/>
        <w:rPr>
          <w:del w:id="734" w:author="uzivatel" w:date="2024-01-22T10:53:00Z"/>
          <w:rFonts w:asciiTheme="minorHAnsi" w:hAnsiTheme="minorHAnsi" w:cstheme="minorHAnsi"/>
          <w:sz w:val="20"/>
          <w:szCs w:val="20"/>
        </w:rPr>
      </w:pPr>
      <w:del w:id="735" w:author="uzivatel" w:date="2024-01-22T10:53:00Z">
        <w:r w:rsidRPr="00AA108A" w:rsidDel="00A461A7">
          <w:rPr>
            <w:rFonts w:asciiTheme="minorHAnsi" w:hAnsiTheme="minorHAnsi" w:cstheme="minorHAnsi"/>
            <w:sz w:val="20"/>
            <w:szCs w:val="20"/>
          </w:rPr>
          <w:delText>Na základě urbanistického návrhu rozvoje sídla a bilance potřeby vody byl v obci navržen systém rozšíření stávajících veřejných vodovodů k novým rozvojovým plochám prodloužením vodovodních řadů příslušných profilů.</w:delText>
        </w:r>
      </w:del>
    </w:p>
    <w:p w14:paraId="01557BB2" w14:textId="5ABC6108" w:rsidR="00457963" w:rsidRPr="00AA108A" w:rsidDel="00A461A7" w:rsidRDefault="00457963" w:rsidP="00457963">
      <w:pPr>
        <w:ind w:firstLine="708"/>
        <w:jc w:val="both"/>
        <w:rPr>
          <w:del w:id="736" w:author="uzivatel" w:date="2024-01-22T10:53:00Z"/>
          <w:rFonts w:asciiTheme="minorHAnsi" w:hAnsiTheme="minorHAnsi" w:cstheme="minorHAnsi"/>
          <w:sz w:val="20"/>
          <w:szCs w:val="20"/>
        </w:rPr>
      </w:pPr>
      <w:del w:id="737" w:author="uzivatel" w:date="2024-01-22T10:53:00Z">
        <w:r w:rsidRPr="00AA108A" w:rsidDel="00A461A7">
          <w:rPr>
            <w:rFonts w:asciiTheme="minorHAnsi" w:hAnsiTheme="minorHAnsi" w:cstheme="minorHAnsi"/>
            <w:sz w:val="20"/>
            <w:szCs w:val="20"/>
          </w:rPr>
          <w:delText>Využití vodovodů pro protipožární zabezpečení není v některých úsecích možné z důvodu omezené kapacity malých profilů potrubí staršího původu. Pro rekreační osady na březích nádrže Slapy se zřízení veřejného vodovodu nepředpokládá. Jednotlivé objekty zůstanou nadále zásobovány vodou z individuálních zdrojů.</w:delText>
        </w:r>
      </w:del>
    </w:p>
    <w:p w14:paraId="4776F9A3" w14:textId="07E36207" w:rsidR="00457963" w:rsidRPr="00AA108A" w:rsidDel="00A461A7" w:rsidRDefault="00457963" w:rsidP="00457963">
      <w:pPr>
        <w:jc w:val="both"/>
        <w:rPr>
          <w:del w:id="738" w:author="uzivatel" w:date="2024-01-22T10:53:00Z"/>
          <w:rFonts w:asciiTheme="minorHAnsi" w:hAnsiTheme="minorHAnsi" w:cstheme="minorHAnsi"/>
          <w:sz w:val="20"/>
          <w:szCs w:val="20"/>
        </w:rPr>
      </w:pPr>
    </w:p>
    <w:p w14:paraId="3A53AEDE" w14:textId="39344C28" w:rsidR="00457963" w:rsidRPr="00AA108A" w:rsidDel="00A461A7" w:rsidRDefault="00457963" w:rsidP="00457963">
      <w:pPr>
        <w:spacing w:before="120"/>
        <w:jc w:val="both"/>
        <w:rPr>
          <w:del w:id="739" w:author="uzivatel" w:date="2024-01-22T10:53:00Z"/>
          <w:rFonts w:asciiTheme="minorHAnsi" w:hAnsiTheme="minorHAnsi" w:cstheme="minorHAnsi"/>
          <w:b/>
          <w:caps/>
          <w:sz w:val="20"/>
          <w:szCs w:val="20"/>
        </w:rPr>
      </w:pPr>
      <w:del w:id="740" w:author="uzivatel" w:date="2024-01-22T10:53:00Z">
        <w:r w:rsidRPr="00AA108A" w:rsidDel="00A461A7">
          <w:rPr>
            <w:rFonts w:asciiTheme="minorHAnsi" w:hAnsiTheme="minorHAnsi" w:cstheme="minorHAnsi"/>
            <w:b/>
            <w:caps/>
            <w:sz w:val="20"/>
            <w:szCs w:val="20"/>
          </w:rPr>
          <w:delText>1.2  Kanalizace</w:delText>
        </w:r>
      </w:del>
    </w:p>
    <w:p w14:paraId="376858FC" w14:textId="783D6606" w:rsidR="00457963" w:rsidRPr="00AA108A" w:rsidDel="00A461A7" w:rsidRDefault="00457963" w:rsidP="00457963">
      <w:pPr>
        <w:spacing w:before="120"/>
        <w:jc w:val="both"/>
        <w:rPr>
          <w:del w:id="741" w:author="uzivatel" w:date="2024-01-22T10:53:00Z"/>
          <w:rFonts w:asciiTheme="minorHAnsi" w:hAnsiTheme="minorHAnsi" w:cstheme="minorHAnsi"/>
          <w:sz w:val="20"/>
          <w:szCs w:val="20"/>
        </w:rPr>
      </w:pPr>
      <w:del w:id="742" w:author="uzivatel" w:date="2024-01-22T10:53:00Z">
        <w:r w:rsidRPr="00AA108A" w:rsidDel="00A461A7">
          <w:rPr>
            <w:rFonts w:asciiTheme="minorHAnsi" w:hAnsiTheme="minorHAnsi" w:cstheme="minorHAnsi"/>
            <w:sz w:val="20"/>
            <w:szCs w:val="20"/>
          </w:rPr>
          <w:delText>V návrhu územního plánu obce byla stávající kanalizační síť  doplněna o úseky v plochách budoucího rozvoje. V případě vyčerpání kapacity ČOV v souvislosti s navrženým rozvojem zástavby bude nutno počítat s její intenzifikací nebo rekonstrukcí.</w:delText>
        </w:r>
      </w:del>
    </w:p>
    <w:p w14:paraId="392A8953" w14:textId="67717DD0" w:rsidR="00457963" w:rsidRPr="00AA108A" w:rsidDel="00A461A7" w:rsidRDefault="00457963" w:rsidP="00457963">
      <w:pPr>
        <w:ind w:firstLine="708"/>
        <w:jc w:val="both"/>
        <w:rPr>
          <w:del w:id="743" w:author="uzivatel" w:date="2024-01-22T10:53:00Z"/>
          <w:rFonts w:asciiTheme="minorHAnsi" w:hAnsiTheme="minorHAnsi" w:cstheme="minorHAnsi"/>
          <w:sz w:val="20"/>
          <w:szCs w:val="20"/>
        </w:rPr>
      </w:pPr>
      <w:del w:id="744" w:author="uzivatel" w:date="2024-01-22T10:53:00Z">
        <w:r w:rsidRPr="00AA108A" w:rsidDel="00A461A7">
          <w:rPr>
            <w:rFonts w:asciiTheme="minorHAnsi" w:hAnsiTheme="minorHAnsi" w:cstheme="minorHAnsi"/>
            <w:sz w:val="20"/>
            <w:szCs w:val="20"/>
          </w:rPr>
          <w:delText>Návrh řešení využívá zákresů realizované splaškové kanalizace s tím, že by i nadále odváděla splaškové vody z území. Jednotlivé plochy urbanistického návrhu rozvoje obce pro výstavbu nových rodinných domů jsou pak na kanalizaci připojeny většinou prodloužením příslušných úseků stok. Pro odvodnění západní části obce (části nových lokalit pro výstavbu RD) se sklonem terénu v protispádu bude nutné přečerpávání splaškových vod čerpací stanicí s výtlačným potrubím do nejbližší gravitační stoky nebo úseky kanalizace tlakové.</w:delText>
        </w:r>
      </w:del>
    </w:p>
    <w:p w14:paraId="2FE2FD76" w14:textId="07F4700E" w:rsidR="00457963" w:rsidRPr="00AA108A" w:rsidDel="00A461A7" w:rsidRDefault="00457963" w:rsidP="00457963">
      <w:pPr>
        <w:jc w:val="both"/>
        <w:rPr>
          <w:del w:id="745" w:author="uzivatel" w:date="2024-01-22T10:53:00Z"/>
          <w:rFonts w:asciiTheme="minorHAnsi" w:hAnsiTheme="minorHAnsi" w:cstheme="minorHAnsi"/>
          <w:sz w:val="20"/>
          <w:szCs w:val="20"/>
        </w:rPr>
      </w:pPr>
    </w:p>
    <w:p w14:paraId="32225635" w14:textId="0FB103B5" w:rsidR="00457963" w:rsidRPr="00AA108A" w:rsidDel="00A461A7" w:rsidRDefault="00457963" w:rsidP="00457963">
      <w:pPr>
        <w:tabs>
          <w:tab w:val="left" w:pos="567"/>
          <w:tab w:val="left" w:pos="8505"/>
          <w:tab w:val="left" w:pos="9072"/>
        </w:tabs>
        <w:jc w:val="both"/>
        <w:rPr>
          <w:del w:id="746" w:author="uzivatel" w:date="2024-01-22T10:53:00Z"/>
          <w:rFonts w:asciiTheme="minorHAnsi" w:hAnsiTheme="minorHAnsi" w:cstheme="minorHAnsi"/>
          <w:sz w:val="20"/>
          <w:szCs w:val="20"/>
        </w:rPr>
      </w:pPr>
      <w:del w:id="747" w:author="uzivatel" w:date="2024-01-22T10:53:00Z">
        <w:r w:rsidRPr="00AA108A" w:rsidDel="00A461A7">
          <w:rPr>
            <w:rFonts w:asciiTheme="minorHAnsi" w:hAnsiTheme="minorHAnsi" w:cstheme="minorHAnsi"/>
            <w:sz w:val="20"/>
            <w:szCs w:val="20"/>
          </w:rPr>
          <w:delText xml:space="preserve"> V dalších sídlech katastrálního území - v Nové Vsi a Nalžovickém Podhájí není kanalizace navržena. Zásobování vodou ze soukromých studní a likvidace odpadních vod zůstane individuální na vlastních nemovitostech. Výhledově lze jednotlivé objekty vybavit některým z progresivních způsobů čištění splaškových vod – např. domovní ČOV, kompostovacím nebo chemickým WC apod. </w:delText>
        </w:r>
        <w:r w:rsidRPr="00AA108A" w:rsidDel="00A461A7">
          <w:rPr>
            <w:rFonts w:asciiTheme="minorHAnsi" w:hAnsiTheme="minorHAnsi" w:cstheme="minorHAnsi"/>
            <w:snapToGrid w:val="0"/>
            <w:sz w:val="20"/>
            <w:szCs w:val="20"/>
          </w:rPr>
          <w:delText xml:space="preserve">Zásadně nebudou u nových domů povolovány septiky s přepadem. </w:delText>
        </w:r>
        <w:r w:rsidRPr="00AA108A" w:rsidDel="00A461A7">
          <w:rPr>
            <w:rFonts w:asciiTheme="minorHAnsi" w:hAnsiTheme="minorHAnsi" w:cstheme="minorHAnsi"/>
            <w:sz w:val="20"/>
            <w:szCs w:val="20"/>
          </w:rPr>
          <w:delText>Pro odvádění a likvidaci splaškových vod z návrhových ploch v zásadě platí, že do doby výstavby splaškové kanalizace budou u nových objektů zřizovány buď akumulační žumpy k vyvážení do ČOV nebo taková čistící zařízení, na jejichž odtoku do povrchových vod budou splněny podmínky nařízení vlády č. 61/2003 Sb. ve znění nařízení vlády č. 229/2007 Sb., kterým se stanoví ukazatele a hodnoty přípustného stupně znečištění vod.</w:delText>
        </w:r>
      </w:del>
    </w:p>
    <w:p w14:paraId="6A520DE3" w14:textId="4195F76E" w:rsidR="00457963" w:rsidRPr="00AA108A" w:rsidDel="00A461A7" w:rsidRDefault="00457963" w:rsidP="00457963">
      <w:pPr>
        <w:spacing w:before="120"/>
        <w:ind w:firstLine="708"/>
        <w:jc w:val="both"/>
        <w:rPr>
          <w:del w:id="748" w:author="uzivatel" w:date="2024-01-22T10:53:00Z"/>
          <w:rFonts w:asciiTheme="minorHAnsi" w:hAnsiTheme="minorHAnsi" w:cstheme="minorHAnsi"/>
          <w:sz w:val="20"/>
          <w:szCs w:val="20"/>
        </w:rPr>
      </w:pPr>
      <w:del w:id="749" w:author="uzivatel" w:date="2024-01-22T10:53:00Z">
        <w:r w:rsidRPr="00AA108A" w:rsidDel="00A461A7">
          <w:rPr>
            <w:rFonts w:asciiTheme="minorHAnsi" w:hAnsiTheme="minorHAnsi" w:cstheme="minorHAnsi"/>
            <w:sz w:val="20"/>
            <w:szCs w:val="20"/>
          </w:rPr>
          <w:delText xml:space="preserve">V rekreačních sídlech na březích údolní nádrže Slapy není splašková kanalizace ani centrální čištění odpadních vod navrženo. Podle urbanistického návrhu se ve výhledu nepočítá s rozvojem nových ploch – současné využití území a obytné kapacity by měly být zachovány. Vzhledem k velikostem osad, jejich charakteru, sezónnímu využití a vzdálenostem od okolních obcí se i v jejich technickém vybavení uvažuje spíše o modernizaci stávajících zařízení než o výstavbě nových. </w:delText>
        </w:r>
      </w:del>
    </w:p>
    <w:p w14:paraId="68EBA71D" w14:textId="3141FE38" w:rsidR="00457963" w:rsidRPr="00AA108A" w:rsidDel="00A461A7" w:rsidRDefault="00457963" w:rsidP="00457963">
      <w:pPr>
        <w:tabs>
          <w:tab w:val="left" w:pos="567"/>
          <w:tab w:val="left" w:pos="8505"/>
          <w:tab w:val="left" w:pos="9072"/>
        </w:tabs>
        <w:jc w:val="both"/>
        <w:rPr>
          <w:del w:id="750" w:author="uzivatel" w:date="2024-01-22T10:53:00Z"/>
          <w:rFonts w:asciiTheme="minorHAnsi" w:hAnsiTheme="minorHAnsi" w:cstheme="minorHAnsi"/>
          <w:sz w:val="20"/>
          <w:szCs w:val="20"/>
        </w:rPr>
      </w:pPr>
      <w:del w:id="751" w:author="uzivatel" w:date="2024-01-22T10:53:00Z">
        <w:r w:rsidRPr="00AA108A" w:rsidDel="00A461A7">
          <w:rPr>
            <w:rFonts w:asciiTheme="minorHAnsi" w:hAnsiTheme="minorHAnsi" w:cstheme="minorHAnsi"/>
            <w:sz w:val="20"/>
            <w:szCs w:val="20"/>
          </w:rPr>
          <w:tab/>
        </w:r>
      </w:del>
    </w:p>
    <w:p w14:paraId="3376E1B9" w14:textId="2CA10552" w:rsidR="00457963" w:rsidRPr="00AA108A" w:rsidDel="00A461A7" w:rsidRDefault="00457963" w:rsidP="00457963">
      <w:pPr>
        <w:tabs>
          <w:tab w:val="left" w:pos="567"/>
          <w:tab w:val="left" w:pos="8505"/>
          <w:tab w:val="left" w:pos="9072"/>
        </w:tabs>
        <w:jc w:val="both"/>
        <w:rPr>
          <w:del w:id="752" w:author="uzivatel" w:date="2024-01-22T10:53:00Z"/>
          <w:rFonts w:asciiTheme="minorHAnsi" w:hAnsiTheme="minorHAnsi" w:cstheme="minorHAnsi"/>
          <w:sz w:val="20"/>
          <w:szCs w:val="20"/>
        </w:rPr>
      </w:pPr>
      <w:del w:id="753" w:author="uzivatel" w:date="2024-01-22T10:53:00Z">
        <w:r w:rsidRPr="00AA108A" w:rsidDel="00A461A7">
          <w:rPr>
            <w:rFonts w:asciiTheme="minorHAnsi" w:hAnsiTheme="minorHAnsi" w:cstheme="minorHAnsi"/>
            <w:sz w:val="20"/>
            <w:szCs w:val="20"/>
          </w:rPr>
          <w:tab/>
          <w:delText>Dalším předmětem návrhu je řešení odvádění dešťových vod, které může přinést problémy zejména v recipientech což se týká zejména větších rozvojových ploch se soustředěnou výstavbou rodinných domů. Základním předpokladem je podmínka, že odtokové poměry z povrchu urbanizovaného území zůstanou srovnatelné se stavem před výstavbou, tj. změnou v území by nemělo za deště docházet k výraznému zhoršení průtokových poměrů v toku.</w:delText>
        </w:r>
      </w:del>
    </w:p>
    <w:p w14:paraId="72BE360B" w14:textId="51213DFE" w:rsidR="00457963" w:rsidRPr="00AA108A" w:rsidDel="00A461A7" w:rsidRDefault="00457963" w:rsidP="00457963">
      <w:pPr>
        <w:tabs>
          <w:tab w:val="left" w:pos="567"/>
          <w:tab w:val="left" w:pos="8505"/>
          <w:tab w:val="left" w:pos="9072"/>
        </w:tabs>
        <w:jc w:val="both"/>
        <w:rPr>
          <w:del w:id="754" w:author="uzivatel" w:date="2024-01-22T10:53:00Z"/>
          <w:rFonts w:asciiTheme="minorHAnsi" w:hAnsiTheme="minorHAnsi" w:cstheme="minorHAnsi"/>
          <w:sz w:val="20"/>
          <w:szCs w:val="20"/>
        </w:rPr>
      </w:pPr>
      <w:del w:id="755" w:author="uzivatel" w:date="2024-01-22T10:53:00Z">
        <w:r w:rsidRPr="00AA108A" w:rsidDel="00A461A7">
          <w:rPr>
            <w:rFonts w:asciiTheme="minorHAnsi" w:hAnsiTheme="minorHAnsi" w:cstheme="minorHAnsi"/>
            <w:sz w:val="20"/>
            <w:szCs w:val="20"/>
          </w:rPr>
          <w:tab/>
          <w:delText>S ohledem na ustanovení vyhlášky MMR č. 501/2006 Sb.  o obecných požadavcích na využívání území musí být stavební pozemky vždy vymezeny tak, aby na nich bylo vyřešeno vsakování nebo odvádění srážkových vod ze zastavěných ploch nebo zpevněných ploch, pokud se neplánuje jejich jiné využití ; přitom musí být řešeno</w:delText>
        </w:r>
      </w:del>
    </w:p>
    <w:p w14:paraId="062C3AE9" w14:textId="035415F7" w:rsidR="00457963" w:rsidRPr="00AA108A" w:rsidDel="00A461A7" w:rsidRDefault="00457963" w:rsidP="00457963">
      <w:pPr>
        <w:tabs>
          <w:tab w:val="left" w:pos="567"/>
          <w:tab w:val="left" w:pos="8505"/>
          <w:tab w:val="left" w:pos="9072"/>
        </w:tabs>
        <w:jc w:val="both"/>
        <w:rPr>
          <w:del w:id="756" w:author="uzivatel" w:date="2024-01-22T10:53:00Z"/>
          <w:rFonts w:asciiTheme="minorHAnsi" w:hAnsiTheme="minorHAnsi" w:cstheme="minorHAnsi"/>
          <w:sz w:val="20"/>
          <w:szCs w:val="20"/>
        </w:rPr>
      </w:pPr>
      <w:del w:id="757" w:author="uzivatel" w:date="2024-01-22T10:53:00Z">
        <w:r w:rsidRPr="00AA108A" w:rsidDel="00A461A7">
          <w:rPr>
            <w:rFonts w:asciiTheme="minorHAnsi" w:hAnsiTheme="minorHAnsi" w:cstheme="minorHAnsi"/>
            <w:sz w:val="20"/>
            <w:szCs w:val="20"/>
          </w:rPr>
          <w:delText xml:space="preserve"> 1. přednostně jejich vsakování, v případě jejich možného smísení se závadnými látkami umístění zařízení k jejich zachycení, není-li možné vsakování,</w:delText>
        </w:r>
      </w:del>
    </w:p>
    <w:p w14:paraId="69DCBA4F" w14:textId="370AAF7E" w:rsidR="00457963" w:rsidRPr="00AA108A" w:rsidDel="00A461A7" w:rsidRDefault="00457963" w:rsidP="00457963">
      <w:pPr>
        <w:tabs>
          <w:tab w:val="left" w:pos="567"/>
          <w:tab w:val="left" w:pos="8505"/>
          <w:tab w:val="left" w:pos="9072"/>
        </w:tabs>
        <w:jc w:val="both"/>
        <w:rPr>
          <w:del w:id="758" w:author="uzivatel" w:date="2024-01-22T10:53:00Z"/>
          <w:rFonts w:asciiTheme="minorHAnsi" w:hAnsiTheme="minorHAnsi" w:cstheme="minorHAnsi"/>
          <w:sz w:val="20"/>
          <w:szCs w:val="20"/>
        </w:rPr>
      </w:pPr>
      <w:del w:id="759" w:author="uzivatel" w:date="2024-01-22T10:53:00Z">
        <w:r w:rsidRPr="00AA108A" w:rsidDel="00A461A7">
          <w:rPr>
            <w:rFonts w:asciiTheme="minorHAnsi" w:hAnsiTheme="minorHAnsi" w:cstheme="minorHAnsi"/>
            <w:sz w:val="20"/>
            <w:szCs w:val="20"/>
          </w:rPr>
          <w:lastRenderedPageBreak/>
          <w:delText xml:space="preserve"> 2. jejich zadržování a regulované odvádění oddílnou kanalizací k odvádění srážkových vod do vod povrchových, v případě jejich možného smísení se závadnými látkami umístění zařízení k jejich zachycení, nebo</w:delText>
        </w:r>
      </w:del>
    </w:p>
    <w:p w14:paraId="53E45558" w14:textId="551B04B1" w:rsidR="00457963" w:rsidRPr="00AA108A" w:rsidDel="00A461A7" w:rsidRDefault="00457963" w:rsidP="00457963">
      <w:pPr>
        <w:tabs>
          <w:tab w:val="left" w:pos="567"/>
          <w:tab w:val="left" w:pos="8505"/>
          <w:tab w:val="left" w:pos="9072"/>
        </w:tabs>
        <w:jc w:val="both"/>
        <w:rPr>
          <w:del w:id="760" w:author="uzivatel" w:date="2024-01-22T10:53:00Z"/>
          <w:rFonts w:asciiTheme="minorHAnsi" w:hAnsiTheme="minorHAnsi" w:cstheme="minorHAnsi"/>
          <w:sz w:val="20"/>
          <w:szCs w:val="20"/>
        </w:rPr>
      </w:pPr>
      <w:del w:id="761" w:author="uzivatel" w:date="2024-01-22T10:53:00Z">
        <w:r w:rsidRPr="00AA108A" w:rsidDel="00A461A7">
          <w:rPr>
            <w:rFonts w:asciiTheme="minorHAnsi" w:hAnsiTheme="minorHAnsi" w:cstheme="minorHAnsi"/>
            <w:sz w:val="20"/>
            <w:szCs w:val="20"/>
          </w:rPr>
          <w:delText xml:space="preserve"> 3. není-li možné oddělené odvádění do vod povrchových, pak jejich regulované vypouštění do kanalizace.</w:delText>
        </w:r>
      </w:del>
    </w:p>
    <w:p w14:paraId="79AAF957" w14:textId="088FDDBC" w:rsidR="00457963" w:rsidRPr="00AA108A" w:rsidDel="00A461A7" w:rsidRDefault="00457963" w:rsidP="00457963">
      <w:pPr>
        <w:tabs>
          <w:tab w:val="left" w:pos="567"/>
          <w:tab w:val="left" w:pos="8505"/>
          <w:tab w:val="left" w:pos="9072"/>
        </w:tabs>
        <w:jc w:val="both"/>
        <w:rPr>
          <w:del w:id="762" w:author="uzivatel" w:date="2024-01-22T10:53:00Z"/>
          <w:rFonts w:asciiTheme="minorHAnsi" w:hAnsiTheme="minorHAnsi" w:cstheme="minorHAnsi"/>
          <w:sz w:val="20"/>
          <w:szCs w:val="20"/>
        </w:rPr>
      </w:pPr>
    </w:p>
    <w:p w14:paraId="2F2C7FC8" w14:textId="123A2A33" w:rsidR="00457963" w:rsidRPr="00AA108A" w:rsidDel="00A461A7" w:rsidRDefault="00457963" w:rsidP="00457963">
      <w:pPr>
        <w:tabs>
          <w:tab w:val="left" w:pos="567"/>
          <w:tab w:val="left" w:pos="8505"/>
          <w:tab w:val="left" w:pos="9072"/>
        </w:tabs>
        <w:jc w:val="both"/>
        <w:rPr>
          <w:del w:id="763" w:author="uzivatel" w:date="2024-01-22T10:53:00Z"/>
          <w:rFonts w:asciiTheme="minorHAnsi" w:hAnsiTheme="minorHAnsi" w:cstheme="minorHAnsi"/>
          <w:sz w:val="20"/>
          <w:szCs w:val="20"/>
        </w:rPr>
      </w:pPr>
      <w:del w:id="764" w:author="uzivatel" w:date="2024-01-22T10:53:00Z">
        <w:r w:rsidRPr="00AA108A" w:rsidDel="00A461A7">
          <w:rPr>
            <w:rFonts w:asciiTheme="minorHAnsi" w:hAnsiTheme="minorHAnsi" w:cstheme="minorHAnsi"/>
            <w:sz w:val="20"/>
            <w:szCs w:val="20"/>
          </w:rPr>
          <w:delText>Při nakládání s dešťovými vodami v nových rozvojových lokalitách budou respektovány tyto zásady :</w:delText>
        </w:r>
      </w:del>
    </w:p>
    <w:p w14:paraId="592EFB30" w14:textId="5C71A325" w:rsidR="00457963" w:rsidRPr="00AA108A" w:rsidDel="00A461A7" w:rsidRDefault="00457963" w:rsidP="00457963">
      <w:pPr>
        <w:tabs>
          <w:tab w:val="left" w:pos="567"/>
          <w:tab w:val="left" w:pos="8505"/>
          <w:tab w:val="left" w:pos="9072"/>
        </w:tabs>
        <w:jc w:val="both"/>
        <w:rPr>
          <w:del w:id="765" w:author="uzivatel" w:date="2024-01-22T10:53:00Z"/>
          <w:rFonts w:asciiTheme="minorHAnsi" w:hAnsiTheme="minorHAnsi" w:cstheme="minorHAnsi"/>
          <w:sz w:val="20"/>
          <w:szCs w:val="20"/>
        </w:rPr>
      </w:pPr>
    </w:p>
    <w:p w14:paraId="7A6750FA" w14:textId="4306AB52" w:rsidR="00457963" w:rsidRPr="00AA108A" w:rsidDel="00A461A7" w:rsidRDefault="00457963" w:rsidP="00457963">
      <w:pPr>
        <w:tabs>
          <w:tab w:val="left" w:pos="567"/>
          <w:tab w:val="left" w:pos="8505"/>
          <w:tab w:val="left" w:pos="9072"/>
        </w:tabs>
        <w:jc w:val="both"/>
        <w:rPr>
          <w:del w:id="766" w:author="uzivatel" w:date="2024-01-22T10:53:00Z"/>
          <w:rFonts w:asciiTheme="minorHAnsi" w:hAnsiTheme="minorHAnsi" w:cstheme="minorHAnsi"/>
          <w:sz w:val="20"/>
          <w:szCs w:val="20"/>
        </w:rPr>
      </w:pPr>
      <w:del w:id="767" w:author="uzivatel" w:date="2024-01-22T10:53:00Z">
        <w:r w:rsidRPr="00AA108A" w:rsidDel="00A461A7">
          <w:rPr>
            <w:rFonts w:asciiTheme="minorHAnsi" w:hAnsiTheme="minorHAnsi" w:cstheme="minorHAnsi"/>
            <w:sz w:val="20"/>
            <w:szCs w:val="20"/>
          </w:rPr>
          <w:delText>1)   V případě, že pro zpoždění odtoku neznečištěných dešťových vod bude navrženo vsakování těchto vod na vlastním pozemku, musí být doloženo návrhem způsobu vsakování a výpočtem vsakovaného množství na základě hydrogeologického průzkumu, s posudkem reálné možnosti infiltrace výpočtového množství na předmětném pozemku.</w:delText>
        </w:r>
      </w:del>
    </w:p>
    <w:p w14:paraId="689A8047" w14:textId="34584AAB" w:rsidR="00457963" w:rsidRPr="00AA108A" w:rsidDel="00A461A7" w:rsidRDefault="00457963" w:rsidP="00457963">
      <w:pPr>
        <w:tabs>
          <w:tab w:val="left" w:pos="567"/>
          <w:tab w:val="left" w:pos="8505"/>
          <w:tab w:val="left" w:pos="9072"/>
        </w:tabs>
        <w:jc w:val="both"/>
        <w:rPr>
          <w:del w:id="768" w:author="uzivatel" w:date="2024-01-22T10:53:00Z"/>
          <w:rFonts w:asciiTheme="minorHAnsi" w:hAnsiTheme="minorHAnsi" w:cstheme="minorHAnsi"/>
          <w:sz w:val="20"/>
          <w:szCs w:val="20"/>
        </w:rPr>
      </w:pPr>
      <w:del w:id="769" w:author="uzivatel" w:date="2024-01-22T10:53:00Z">
        <w:r w:rsidRPr="00AA108A" w:rsidDel="00A461A7">
          <w:rPr>
            <w:rFonts w:asciiTheme="minorHAnsi" w:hAnsiTheme="minorHAnsi" w:cstheme="minorHAnsi"/>
            <w:sz w:val="20"/>
            <w:szCs w:val="20"/>
          </w:rPr>
          <w:delText xml:space="preserve">2) Konkrétní případy bude nutno posoudit hydrotechnickými výpočty v rámci navazující projektové dokumentace, po zpracování urbanisticko-architektonického návrhu parcelace předmětné lokality. Součástí návrhu bude řešení způsobu </w:delText>
        </w:r>
        <w:r w:rsidRPr="00AA108A" w:rsidDel="00A461A7">
          <w:rPr>
            <w:rFonts w:asciiTheme="minorHAnsi" w:hAnsiTheme="minorHAnsi" w:cstheme="minorHAnsi"/>
            <w:i/>
            <w:iCs/>
            <w:sz w:val="20"/>
            <w:szCs w:val="20"/>
          </w:rPr>
          <w:delText>oddílného</w:delText>
        </w:r>
        <w:r w:rsidRPr="00AA108A" w:rsidDel="00A461A7">
          <w:rPr>
            <w:rFonts w:asciiTheme="minorHAnsi" w:hAnsiTheme="minorHAnsi" w:cstheme="minorHAnsi"/>
            <w:sz w:val="20"/>
            <w:szCs w:val="20"/>
          </w:rPr>
          <w:delText xml:space="preserve"> odvádění odpadních vod ve vazbě na kapacitní možnosti stávající kanalizace. V některých případech tak bude nutno oddělit čisté vody ze střech objektů (jímání, vsakování, povrchové odvádění do recipientů) od znečistěných vod z komunikací a jiných zpevněných ploch. Další alternativou je výstavba dešťových retenčních a usazovacích nádrží a osazení lapačů ropných produktů před přímým vyústěním do toku.</w:delText>
        </w:r>
      </w:del>
    </w:p>
    <w:p w14:paraId="0A380E92" w14:textId="6B5E698F" w:rsidR="00457963" w:rsidRPr="00AA108A" w:rsidDel="00A461A7" w:rsidRDefault="00457963" w:rsidP="00457963">
      <w:pPr>
        <w:tabs>
          <w:tab w:val="left" w:pos="567"/>
          <w:tab w:val="left" w:pos="8505"/>
          <w:tab w:val="left" w:pos="9072"/>
        </w:tabs>
        <w:jc w:val="both"/>
        <w:rPr>
          <w:del w:id="770" w:author="uzivatel" w:date="2024-01-22T10:53:00Z"/>
          <w:rFonts w:asciiTheme="minorHAnsi" w:hAnsiTheme="minorHAnsi" w:cstheme="minorHAnsi"/>
          <w:sz w:val="20"/>
          <w:szCs w:val="20"/>
        </w:rPr>
      </w:pPr>
      <w:del w:id="771" w:author="uzivatel" w:date="2024-01-22T10:53:00Z">
        <w:r w:rsidRPr="00AA108A" w:rsidDel="00A461A7">
          <w:rPr>
            <w:rFonts w:asciiTheme="minorHAnsi" w:hAnsiTheme="minorHAnsi" w:cstheme="minorHAnsi"/>
            <w:sz w:val="20"/>
            <w:szCs w:val="20"/>
          </w:rPr>
          <w:delText>3)  Rozvojové lokality mohou být napojeny na stávající kanalizaci až po realizaci příslušného  opatření dle odst. 1 a 2 za předpokladu, že odtokové množství neznečištěných dešťových vod  z jednotlivých parcel (zastavěných ploch) bude minimalizováno. Pro tento účel lze stanovit závazný regulativ v podobě výstavby akumulační dešťové jímky s bezpečnostním přelivem pro zachycení přívalových dešťových vod ze střech a zastavěných nebo zpevněných ploch na každé nemovitosti.</w:delText>
        </w:r>
      </w:del>
    </w:p>
    <w:p w14:paraId="2393A44C" w14:textId="2004727C" w:rsidR="00457963" w:rsidRPr="00AA108A" w:rsidDel="00A461A7" w:rsidRDefault="00457963" w:rsidP="00457963">
      <w:pPr>
        <w:tabs>
          <w:tab w:val="left" w:pos="360"/>
        </w:tabs>
        <w:ind w:left="360" w:hanging="360"/>
        <w:jc w:val="both"/>
        <w:rPr>
          <w:del w:id="772" w:author="uzivatel" w:date="2024-01-22T10:53:00Z"/>
          <w:rFonts w:asciiTheme="minorHAnsi" w:hAnsiTheme="minorHAnsi" w:cstheme="minorHAnsi"/>
          <w:sz w:val="20"/>
          <w:szCs w:val="20"/>
        </w:rPr>
      </w:pPr>
    </w:p>
    <w:p w14:paraId="7212C65B" w14:textId="65A8C94D" w:rsidR="00457963" w:rsidRPr="00AA108A" w:rsidDel="00A461A7" w:rsidRDefault="00457963" w:rsidP="00457963">
      <w:pPr>
        <w:spacing w:before="120"/>
        <w:jc w:val="both"/>
        <w:rPr>
          <w:del w:id="773" w:author="uzivatel" w:date="2024-01-22T10:53:00Z"/>
          <w:rFonts w:asciiTheme="minorHAnsi" w:hAnsiTheme="minorHAnsi" w:cstheme="minorHAnsi"/>
          <w:b/>
          <w:caps/>
          <w:sz w:val="20"/>
          <w:szCs w:val="20"/>
        </w:rPr>
      </w:pPr>
      <w:del w:id="774" w:author="uzivatel" w:date="2024-01-22T10:53:00Z">
        <w:r w:rsidRPr="00AA108A" w:rsidDel="00A461A7">
          <w:rPr>
            <w:rFonts w:asciiTheme="minorHAnsi" w:hAnsiTheme="minorHAnsi" w:cstheme="minorHAnsi"/>
            <w:b/>
            <w:caps/>
            <w:sz w:val="20"/>
            <w:szCs w:val="20"/>
          </w:rPr>
          <w:delText>2. Zásobování elektrickou energií</w:delText>
        </w:r>
      </w:del>
    </w:p>
    <w:p w14:paraId="55508D97" w14:textId="173F690A" w:rsidR="00457963" w:rsidRPr="00AA108A" w:rsidDel="00A461A7" w:rsidRDefault="00457963" w:rsidP="00457963">
      <w:pPr>
        <w:tabs>
          <w:tab w:val="left" w:pos="567"/>
          <w:tab w:val="left" w:pos="8505"/>
          <w:tab w:val="left" w:pos="9072"/>
        </w:tabs>
        <w:jc w:val="both"/>
        <w:rPr>
          <w:del w:id="775" w:author="uzivatel" w:date="2024-01-22T10:53:00Z"/>
          <w:rFonts w:asciiTheme="minorHAnsi" w:hAnsiTheme="minorHAnsi" w:cstheme="minorHAnsi"/>
          <w:sz w:val="20"/>
          <w:szCs w:val="20"/>
        </w:rPr>
      </w:pPr>
    </w:p>
    <w:p w14:paraId="0E54AF80" w14:textId="409EF6B7" w:rsidR="00457963" w:rsidRPr="00AA108A" w:rsidDel="00A461A7" w:rsidRDefault="00457963" w:rsidP="00457963">
      <w:pPr>
        <w:tabs>
          <w:tab w:val="left" w:pos="567"/>
          <w:tab w:val="left" w:pos="8505"/>
          <w:tab w:val="left" w:pos="9072"/>
        </w:tabs>
        <w:jc w:val="both"/>
        <w:rPr>
          <w:del w:id="776" w:author="uzivatel" w:date="2024-01-22T10:53:00Z"/>
          <w:rFonts w:asciiTheme="minorHAnsi" w:hAnsiTheme="minorHAnsi" w:cstheme="minorHAnsi"/>
          <w:sz w:val="20"/>
          <w:szCs w:val="20"/>
        </w:rPr>
      </w:pPr>
      <w:del w:id="777" w:author="uzivatel" w:date="2024-01-22T10:53:00Z">
        <w:r w:rsidRPr="00AA108A" w:rsidDel="00A461A7">
          <w:rPr>
            <w:rFonts w:asciiTheme="minorHAnsi" w:hAnsiTheme="minorHAnsi" w:cstheme="minorHAnsi"/>
            <w:sz w:val="20"/>
            <w:szCs w:val="20"/>
          </w:rPr>
          <w:delText xml:space="preserve">Pro zajištění příkonu pro obytnou výstavbu v  rozvojových lokalitách podle urbanistického návrhu rozvoje a posílení distribuce jsou navržena nová zařízení primerní sítě VN – dvě nové trafostanice, vřazené na stávající nadzemní vedení VN. Menší rozvojové lokality by byly pokryty ze stávajících trafostanic sítí NN. </w:delText>
        </w:r>
        <w:r w:rsidRPr="00AA108A" w:rsidDel="00A461A7">
          <w:rPr>
            <w:rFonts w:asciiTheme="minorHAnsi" w:hAnsiTheme="minorHAnsi" w:cstheme="minorHAnsi"/>
            <w:snapToGrid w:val="0"/>
            <w:sz w:val="20"/>
            <w:szCs w:val="20"/>
          </w:rPr>
          <w:delText xml:space="preserve">V souladu s vývojem požadavků na zajištění příkonu v sídlech obdobného charakteru se v návrhu ÚP již nepředpokládá výhledová maximální elektrizace všech objektů se zajištěním elektrického vytápění. Zásobování teplem v objektech trvalého bydlení se bude i v časovém horizontu ÚP orientovat spíše na využití i dalších zdrojů tepla – v případě řešeného území by se jednalo většinou o zkapalněné topné plyny, případně dřevoplyn a v menším množství LTO náhradou za tepelné zdroje na pevná paliva. To znamená, že se ve výhledu neočekávají výrazné požadavky na zvýšení příkonu ve stávající zástavbě. U navrhovaných nových domů se rovněž nepředpokládá komplexní elektrizace s vytápěním.  V návrhu jde tedy spíše o optimalizaci využití stávající sítě VN a distribučních trafostanic s doplněním nových zařízení soustavy NN pro nové rozvojové plochy. </w:delText>
        </w:r>
        <w:r w:rsidRPr="00AA108A" w:rsidDel="00A461A7">
          <w:rPr>
            <w:rFonts w:asciiTheme="minorHAnsi" w:hAnsiTheme="minorHAnsi" w:cstheme="minorHAnsi"/>
            <w:sz w:val="20"/>
            <w:szCs w:val="20"/>
          </w:rPr>
          <w:delText xml:space="preserve">Současně je třeba počítat podle provozních potřeb s postupnou rekonstrukcí sekunderní sítě NN a s jejím posílením zejména tam, kde bude možno pokrýt zvýšení příkonu v nových lokalitách z rezervy ve výkonu stávajících trafostanic. V některých případech bude možno zvýšit výkon stávajících TS výměnou transformátoru, ojediněle bude nutno počítat s rekonstrukcí TS. Tyto činnosti budou probíhat postupně v čase podle skutečných požadavků na zajištění příkonu. </w:delText>
        </w:r>
      </w:del>
    </w:p>
    <w:p w14:paraId="61DD8C94" w14:textId="2D6BAE70" w:rsidR="00457963" w:rsidRPr="00AA108A" w:rsidDel="00A461A7" w:rsidRDefault="00457963" w:rsidP="00457963">
      <w:pPr>
        <w:tabs>
          <w:tab w:val="left" w:pos="567"/>
          <w:tab w:val="left" w:pos="8505"/>
          <w:tab w:val="left" w:pos="9072"/>
        </w:tabs>
        <w:jc w:val="both"/>
        <w:rPr>
          <w:del w:id="778" w:author="uzivatel" w:date="2024-01-22T10:53:00Z"/>
          <w:rFonts w:asciiTheme="minorHAnsi" w:hAnsiTheme="minorHAnsi" w:cstheme="minorHAnsi"/>
          <w:sz w:val="20"/>
          <w:szCs w:val="20"/>
        </w:rPr>
      </w:pPr>
    </w:p>
    <w:p w14:paraId="0B66E3C2" w14:textId="170FBE01" w:rsidR="00457963" w:rsidRPr="00AA108A" w:rsidDel="00A461A7" w:rsidRDefault="00457963" w:rsidP="00457963">
      <w:pPr>
        <w:spacing w:before="120" w:line="240" w:lineRule="atLeast"/>
        <w:jc w:val="both"/>
        <w:rPr>
          <w:del w:id="779" w:author="uzivatel" w:date="2024-01-22T10:53:00Z"/>
          <w:rFonts w:asciiTheme="minorHAnsi" w:hAnsiTheme="minorHAnsi" w:cstheme="minorHAnsi"/>
          <w:b/>
          <w:caps/>
          <w:sz w:val="20"/>
          <w:szCs w:val="20"/>
        </w:rPr>
      </w:pPr>
      <w:del w:id="780" w:author="uzivatel" w:date="2024-01-22T10:53:00Z">
        <w:r w:rsidRPr="00AA108A" w:rsidDel="00A461A7">
          <w:rPr>
            <w:rFonts w:asciiTheme="minorHAnsi" w:hAnsiTheme="minorHAnsi" w:cstheme="minorHAnsi"/>
            <w:b/>
            <w:caps/>
            <w:sz w:val="20"/>
            <w:szCs w:val="20"/>
          </w:rPr>
          <w:delText>3.  Telekomunikace</w:delText>
        </w:r>
      </w:del>
    </w:p>
    <w:p w14:paraId="053C42BA" w14:textId="51F8F27F" w:rsidR="00457963" w:rsidRPr="00AA108A" w:rsidDel="00A461A7" w:rsidRDefault="00457963" w:rsidP="00457963">
      <w:pPr>
        <w:spacing w:before="120" w:line="240" w:lineRule="atLeast"/>
        <w:jc w:val="both"/>
        <w:rPr>
          <w:del w:id="781" w:author="uzivatel" w:date="2024-01-22T10:53:00Z"/>
          <w:rFonts w:asciiTheme="minorHAnsi" w:hAnsiTheme="minorHAnsi" w:cstheme="minorHAnsi"/>
          <w:b/>
          <w:sz w:val="20"/>
          <w:szCs w:val="20"/>
        </w:rPr>
      </w:pPr>
    </w:p>
    <w:p w14:paraId="73D8845A" w14:textId="66640675" w:rsidR="00457963" w:rsidRPr="00AA108A" w:rsidDel="00A461A7" w:rsidRDefault="00457963" w:rsidP="00457963">
      <w:pPr>
        <w:spacing w:before="120" w:line="240" w:lineRule="atLeast"/>
        <w:jc w:val="both"/>
        <w:rPr>
          <w:del w:id="782" w:author="uzivatel" w:date="2024-01-22T10:53:00Z"/>
          <w:rFonts w:asciiTheme="minorHAnsi" w:hAnsiTheme="minorHAnsi" w:cstheme="minorHAnsi"/>
          <w:sz w:val="20"/>
          <w:szCs w:val="20"/>
        </w:rPr>
      </w:pPr>
      <w:del w:id="783" w:author="uzivatel" w:date="2024-01-22T10:53:00Z">
        <w:r w:rsidRPr="00AA108A" w:rsidDel="00A461A7">
          <w:rPr>
            <w:rFonts w:asciiTheme="minorHAnsi" w:hAnsiTheme="minorHAnsi" w:cstheme="minorHAnsi"/>
            <w:sz w:val="20"/>
            <w:szCs w:val="20"/>
          </w:rPr>
          <w:delText>Pro rozvoj telefonizace v Nalžovicích i Chlumu je navržena nová MTS jak ve stávající zástavbě, tak i pro návrhové lokality. Její realizace je závislá na finančních prostředcích správce sítě.</w:delText>
        </w:r>
      </w:del>
    </w:p>
    <w:p w14:paraId="545A6608" w14:textId="2F64091B" w:rsidR="00457963" w:rsidRPr="00AA108A" w:rsidDel="00A461A7" w:rsidRDefault="00457963" w:rsidP="00457963">
      <w:pPr>
        <w:spacing w:before="120" w:line="240" w:lineRule="atLeast"/>
        <w:jc w:val="both"/>
        <w:rPr>
          <w:del w:id="784" w:author="uzivatel" w:date="2024-01-22T10:53:00Z"/>
          <w:rFonts w:asciiTheme="minorHAnsi" w:hAnsiTheme="minorHAnsi" w:cstheme="minorHAnsi"/>
          <w:sz w:val="20"/>
          <w:szCs w:val="20"/>
        </w:rPr>
      </w:pPr>
      <w:del w:id="785" w:author="uzivatel" w:date="2024-01-22T10:53:00Z">
        <w:r w:rsidRPr="00AA108A" w:rsidDel="00A461A7">
          <w:rPr>
            <w:rFonts w:asciiTheme="minorHAnsi" w:hAnsiTheme="minorHAnsi" w:cstheme="minorHAnsi"/>
            <w:sz w:val="20"/>
            <w:szCs w:val="20"/>
          </w:rPr>
          <w:delText>Do jednotlivých návrhových lokalit jsou navrženy účastnické rozvaděče, které budou zapojeny do ATÚ. Do těchto ÚR budou zapojeny přípojky od jednotlivých účastníků. Předpokládá se 200% telefonizace obytného území a pro podnikatel</w:delText>
        </w:r>
        <w:r w:rsidRPr="00AA108A" w:rsidDel="00A461A7">
          <w:rPr>
            <w:rFonts w:asciiTheme="minorHAnsi" w:hAnsiTheme="minorHAnsi" w:cstheme="minorHAnsi"/>
            <w:sz w:val="20"/>
            <w:szCs w:val="20"/>
          </w:rPr>
          <w:softHyphen/>
          <w:delText>ské aktivity dle požadavků.</w:delText>
        </w:r>
      </w:del>
    </w:p>
    <w:p w14:paraId="2B092C21" w14:textId="38E17AB4" w:rsidR="00457963" w:rsidRPr="00AA108A" w:rsidDel="00A461A7" w:rsidRDefault="00457963" w:rsidP="00457963">
      <w:pPr>
        <w:spacing w:before="120" w:line="240" w:lineRule="atLeast"/>
        <w:jc w:val="both"/>
        <w:rPr>
          <w:del w:id="786" w:author="uzivatel" w:date="2024-01-22T10:53:00Z"/>
          <w:rFonts w:asciiTheme="minorHAnsi" w:hAnsiTheme="minorHAnsi" w:cstheme="minorHAnsi"/>
          <w:sz w:val="20"/>
          <w:szCs w:val="20"/>
        </w:rPr>
      </w:pPr>
      <w:del w:id="787" w:author="uzivatel" w:date="2024-01-22T10:53:00Z">
        <w:r w:rsidRPr="00AA108A" w:rsidDel="00A461A7">
          <w:rPr>
            <w:rFonts w:asciiTheme="minorHAnsi" w:hAnsiTheme="minorHAnsi" w:cstheme="minorHAnsi"/>
            <w:sz w:val="20"/>
            <w:szCs w:val="20"/>
          </w:rPr>
          <w:delText>Pro správní celky Nalžovické Podhájí, Nová Ves a ostatní obce je navržena kabelová MTS zaústěná do účastnických rozvaděčů, osaze</w:delText>
        </w:r>
        <w:r w:rsidRPr="00AA108A" w:rsidDel="00A461A7">
          <w:rPr>
            <w:rFonts w:asciiTheme="minorHAnsi" w:hAnsiTheme="minorHAnsi" w:cstheme="minorHAnsi"/>
            <w:sz w:val="20"/>
            <w:szCs w:val="20"/>
          </w:rPr>
          <w:softHyphen/>
          <w:delText>ných na kraji obce, do kterých budou zapojeny přípojky od jednotlivých účastníků.</w:delText>
        </w:r>
      </w:del>
    </w:p>
    <w:p w14:paraId="19EEC50F" w14:textId="77777777" w:rsidR="00457963" w:rsidRPr="004A7A83" w:rsidRDefault="00457963" w:rsidP="00457963">
      <w:pPr>
        <w:tabs>
          <w:tab w:val="left" w:pos="567"/>
          <w:tab w:val="left" w:pos="8505"/>
          <w:tab w:val="left" w:pos="9072"/>
        </w:tabs>
        <w:rPr>
          <w:rFonts w:ascii="Calibri" w:hAnsi="Calibri" w:cs="Calibri"/>
          <w:bCs/>
        </w:rPr>
      </w:pPr>
    </w:p>
    <w:p w14:paraId="780A8678" w14:textId="1BD39448" w:rsidR="00457963" w:rsidRPr="004A7A83" w:rsidDel="00F25013" w:rsidRDefault="00457963" w:rsidP="00F25013">
      <w:pPr>
        <w:tabs>
          <w:tab w:val="left" w:pos="567"/>
          <w:tab w:val="left" w:pos="8505"/>
          <w:tab w:val="left" w:pos="9072"/>
        </w:tabs>
        <w:rPr>
          <w:del w:id="788" w:author="uzivatel" w:date="2024-01-22T11:02:00Z"/>
          <w:rFonts w:ascii="Calibri" w:hAnsi="Calibri" w:cs="Calibri"/>
          <w:b/>
          <w:caps/>
        </w:rPr>
      </w:pPr>
      <w:r w:rsidRPr="004A7A83">
        <w:rPr>
          <w:rFonts w:ascii="Calibri" w:hAnsi="Calibri" w:cs="Calibri"/>
          <w:b/>
          <w:bCs/>
          <w:sz w:val="40"/>
        </w:rPr>
        <w:br w:type="page"/>
      </w:r>
      <w:del w:id="789" w:author="uzivatel" w:date="2024-01-22T11:02:00Z">
        <w:r w:rsidRPr="004A7A83" w:rsidDel="00F25013">
          <w:rPr>
            <w:rFonts w:ascii="Calibri" w:hAnsi="Calibri" w:cs="Calibri"/>
            <w:b/>
            <w:bCs/>
            <w:sz w:val="40"/>
          </w:rPr>
          <w:lastRenderedPageBreak/>
          <w:delText>A</w:delText>
        </w:r>
        <w:r w:rsidRPr="004A7A83" w:rsidDel="00F25013">
          <w:rPr>
            <w:rFonts w:ascii="Calibri" w:hAnsi="Calibri" w:cs="Calibri"/>
            <w:b/>
            <w:sz w:val="40"/>
          </w:rPr>
          <w:delText>8</w:delText>
        </w:r>
        <w:r w:rsidRPr="004A7A83" w:rsidDel="00F25013">
          <w:rPr>
            <w:rFonts w:ascii="Calibri" w:hAnsi="Calibri" w:cs="Calibri"/>
            <w:b/>
            <w:sz w:val="40"/>
          </w:rPr>
          <w:tab/>
        </w:r>
        <w:r w:rsidRPr="004A7A83" w:rsidDel="00F25013">
          <w:rPr>
            <w:rFonts w:ascii="Calibri" w:hAnsi="Calibri" w:cs="Calibri"/>
            <w:b/>
            <w:caps/>
            <w:sz w:val="40"/>
          </w:rPr>
          <w:delText>koncepce uspořádání krajiny</w:delText>
        </w:r>
      </w:del>
    </w:p>
    <w:p w14:paraId="46D5A85F" w14:textId="1EEC57E3" w:rsidR="00457963" w:rsidRPr="004A7A83" w:rsidDel="00F25013" w:rsidRDefault="00457963" w:rsidP="004A7A83">
      <w:pPr>
        <w:tabs>
          <w:tab w:val="left" w:pos="567"/>
          <w:tab w:val="left" w:pos="8505"/>
          <w:tab w:val="left" w:pos="9072"/>
        </w:tabs>
        <w:rPr>
          <w:del w:id="790" w:author="uzivatel" w:date="2024-01-22T11:02:00Z"/>
          <w:rFonts w:ascii="Calibri" w:hAnsi="Calibri" w:cs="Calibri"/>
          <w:b/>
        </w:rPr>
      </w:pPr>
    </w:p>
    <w:p w14:paraId="0DA92B3E" w14:textId="6BF46F1C" w:rsidR="00457963" w:rsidRPr="004A7A83" w:rsidDel="00F25013" w:rsidRDefault="00457963" w:rsidP="004A7A83">
      <w:pPr>
        <w:tabs>
          <w:tab w:val="left" w:pos="567"/>
          <w:tab w:val="left" w:pos="8505"/>
          <w:tab w:val="left" w:pos="9072"/>
        </w:tabs>
        <w:rPr>
          <w:del w:id="791" w:author="uzivatel" w:date="2024-01-22T11:02:00Z"/>
          <w:rFonts w:ascii="Calibri" w:hAnsi="Calibri" w:cs="Calibri"/>
          <w:b/>
          <w:caps/>
          <w:sz w:val="30"/>
        </w:rPr>
      </w:pPr>
      <w:del w:id="792" w:author="uzivatel" w:date="2024-01-22T11:02:00Z">
        <w:r w:rsidRPr="004A7A83" w:rsidDel="00F25013">
          <w:rPr>
            <w:rFonts w:ascii="Calibri" w:hAnsi="Calibri" w:cs="Calibri"/>
            <w:b/>
            <w:caps/>
            <w:sz w:val="30"/>
          </w:rPr>
          <w:delText>1. Přírodní podmínky</w:delText>
        </w:r>
      </w:del>
    </w:p>
    <w:p w14:paraId="2DEC9E20" w14:textId="1B578899" w:rsidR="00457963" w:rsidRPr="004A7A83" w:rsidDel="00F25013" w:rsidRDefault="00457963" w:rsidP="004A7A83">
      <w:pPr>
        <w:tabs>
          <w:tab w:val="left" w:pos="567"/>
          <w:tab w:val="left" w:pos="8505"/>
          <w:tab w:val="left" w:pos="9072"/>
        </w:tabs>
        <w:rPr>
          <w:del w:id="793" w:author="uzivatel" w:date="2024-01-22T11:02:00Z"/>
          <w:rFonts w:ascii="Calibri" w:hAnsi="Calibri" w:cs="Calibri"/>
          <w:b/>
        </w:rPr>
      </w:pPr>
    </w:p>
    <w:p w14:paraId="2DA5063C" w14:textId="4F20D4A7" w:rsidR="00457963" w:rsidRPr="002B3D47" w:rsidDel="00F25013" w:rsidRDefault="00457963" w:rsidP="002B3D47">
      <w:pPr>
        <w:pStyle w:val="0CalibrizakladnitextTUCNE"/>
        <w:rPr>
          <w:del w:id="794" w:author="uzivatel" w:date="2024-01-22T11:02:00Z"/>
        </w:rPr>
      </w:pPr>
      <w:del w:id="795" w:author="uzivatel" w:date="2024-01-22T11:02:00Z">
        <w:r w:rsidRPr="004A7A83" w:rsidDel="00F25013">
          <w:delText>1.1. Klimatologie</w:delText>
        </w:r>
      </w:del>
    </w:p>
    <w:p w14:paraId="2EECFFA5" w14:textId="290E9F59" w:rsidR="00457963" w:rsidRPr="004A7A83" w:rsidDel="00F25013" w:rsidRDefault="00457963" w:rsidP="00811436">
      <w:pPr>
        <w:pStyle w:val="0Calibrizakladnitext"/>
        <w:rPr>
          <w:del w:id="796" w:author="uzivatel" w:date="2024-01-22T11:02:00Z"/>
        </w:rPr>
      </w:pPr>
      <w:del w:id="797" w:author="uzivatel" w:date="2024-01-22T11:02:00Z">
        <w:r w:rsidRPr="004A7A83" w:rsidDel="00F25013">
          <w:delText>Řešené území spadá do klimatické oblasti B - mírně teplá, klimatické  podoblasti B3 - mírně teplá, mírně vlhká vrchovinná. Tato oblast je charakterizována  průměrnými ročními teplotami nad 7 °C a průměrným ročním úhrnem srážek do 600 mm.</w:delText>
        </w:r>
      </w:del>
    </w:p>
    <w:p w14:paraId="55181A3B" w14:textId="3103DA99" w:rsidR="00457963" w:rsidRPr="004A7A83" w:rsidDel="00F25013" w:rsidRDefault="00457963" w:rsidP="00811436">
      <w:pPr>
        <w:pStyle w:val="0Calibrizakladnitext"/>
        <w:rPr>
          <w:del w:id="798" w:author="uzivatel" w:date="2024-01-22T11:02:00Z"/>
        </w:rPr>
      </w:pPr>
      <w:del w:id="799" w:author="uzivatel" w:date="2024-01-22T11:02:00Z">
        <w:r w:rsidRPr="004A7A83" w:rsidDel="00F25013">
          <w:delText>Podle Quitta leží oblast v mírně teplé oblasti MT 11. Průměrná roční teplota oblasti je kolem 7,5 °C a roční srážky v rozmezí 560 - 600 mm.</w:delText>
        </w:r>
      </w:del>
    </w:p>
    <w:p w14:paraId="2EB59F90" w14:textId="4C78FE0F" w:rsidR="00457963" w:rsidRPr="002B3D47" w:rsidDel="00F25013" w:rsidRDefault="00457963" w:rsidP="002B3D47">
      <w:pPr>
        <w:pStyle w:val="0Calibrizakladnitext"/>
        <w:rPr>
          <w:del w:id="800" w:author="uzivatel" w:date="2024-01-22T11:02:00Z"/>
        </w:rPr>
      </w:pPr>
      <w:del w:id="801" w:author="uzivatel" w:date="2024-01-22T11:02:00Z">
        <w:r w:rsidRPr="004A7A83" w:rsidDel="00F25013">
          <w:delText>Větry v řešeném území převládají ze západního kvadrantu, to jest od SZ, Z a JZ.</w:delText>
        </w:r>
      </w:del>
    </w:p>
    <w:p w14:paraId="76C2F864" w14:textId="3F09B180" w:rsidR="00457963" w:rsidRPr="002B3D47" w:rsidDel="00F25013" w:rsidRDefault="00457963" w:rsidP="002B3D47">
      <w:pPr>
        <w:pStyle w:val="0CalibrizakladnitextTUCNE"/>
        <w:rPr>
          <w:del w:id="802" w:author="uzivatel" w:date="2024-01-22T11:02:00Z"/>
        </w:rPr>
      </w:pPr>
      <w:del w:id="803" w:author="uzivatel" w:date="2024-01-22T11:02:00Z">
        <w:r w:rsidRPr="004A7A83" w:rsidDel="00F25013">
          <w:delText>1.2. Topografie</w:delText>
        </w:r>
      </w:del>
    </w:p>
    <w:p w14:paraId="30BFF8CF" w14:textId="13D8FC9C" w:rsidR="00457963" w:rsidRPr="004A7A83" w:rsidDel="00F25013" w:rsidRDefault="00457963" w:rsidP="002B3D47">
      <w:pPr>
        <w:pStyle w:val="0Calibrizakladnitext"/>
        <w:rPr>
          <w:del w:id="804" w:author="uzivatel" w:date="2024-01-22T11:02:00Z"/>
        </w:rPr>
      </w:pPr>
      <w:del w:id="805" w:author="uzivatel" w:date="2024-01-22T11:02:00Z">
        <w:r w:rsidRPr="004A7A83" w:rsidDel="00F25013">
          <w:delText>Řešené území správního obvodu obce Nalžovice zahrnuje katastrální území  Nalžovice se sídly Nalžovice, Chlum, Nová Ves, osadami Červený a Pazderny a samotou Račany a katastrální území Nalžovické Podhájí  se sídly Nalžovické Podhájí,  Přední a Zadní Hluboká, se samotou Baňov a s chatovými osadami Oboz a Sejce a třemi dalšími bezejmennými chatovými osadami.</w:delText>
        </w:r>
      </w:del>
    </w:p>
    <w:p w14:paraId="4FB8E701" w14:textId="1EC8F562" w:rsidR="00457963" w:rsidRPr="004A7A83" w:rsidDel="00F25013" w:rsidRDefault="00457963" w:rsidP="00811436">
      <w:pPr>
        <w:pStyle w:val="0Calibrizakladnitext"/>
        <w:rPr>
          <w:del w:id="806" w:author="uzivatel" w:date="2024-01-22T11:02:00Z"/>
        </w:rPr>
      </w:pPr>
      <w:del w:id="807" w:author="uzivatel" w:date="2024-01-22T11:02:00Z">
        <w:r w:rsidRPr="004A7A83" w:rsidDel="00F25013">
          <w:delText>Řešené území je mírnou pahorkatinou, která v severní polovině řešeného území na východě prudce upadá do hluboce se zařezávajícího údolí potoka Musík a na severu a severozápadě klesá do hluboce zaříznutého údolí Vltavy na konci zdrže vodní nádrže Slapy.</w:delText>
        </w:r>
      </w:del>
    </w:p>
    <w:p w14:paraId="0382E7FC" w14:textId="60DC5CCA" w:rsidR="00457963" w:rsidRPr="004A7A83" w:rsidDel="00F25013" w:rsidRDefault="00457963" w:rsidP="00811436">
      <w:pPr>
        <w:pStyle w:val="0Calibrizakladnitext"/>
        <w:rPr>
          <w:del w:id="808" w:author="uzivatel" w:date="2024-01-22T11:02:00Z"/>
        </w:rPr>
      </w:pPr>
      <w:del w:id="809" w:author="uzivatel" w:date="2024-01-22T11:02:00Z">
        <w:r w:rsidRPr="004A7A83" w:rsidDel="00F25013">
          <w:delText>Náhorní polohy a mírné svahy jižní části řešeného území jsou většinou odlesněné a je na nich převážně orná půda. Luční porosty jsou vázány na prameniště a údolní dna vodotečí a prudší svahové polohy. Drobné lesní porosty jsou vázány na ostré údolní hrany a prudké stráně a vrcholové části kopců. V severní části řešeného území převažují lesní porosty. Zemědělská půda je vázána převážně na náhorní polohu hřbetu mezi údolím Vltavy a údolím potoka Musík a na odlesněné plochy v okolí chatových osad Oboz a Sejce. Lesní porosty jsou na levobřežním údolním svahu potoka Musík a na pravobřežních stráních vltavského údolí. Z vltavského údolí lesní porosty v západním výběžku řešeného území přecházejí v lesní komplex vrchů Sřtíbrný (476,2 m n.m.), Kolo (409,0 m n.m.), Hradiště (386,0 m n.m.), Drbákov (490,4 m n.m.) a Na vyhlídce (419,8 m n.m.) a v severní části v lesní komplex vrchů Na výstřeší (416,4 m n.m.) a V hoře (374,7 m n.m.).</w:delText>
        </w:r>
      </w:del>
    </w:p>
    <w:p w14:paraId="393CD367" w14:textId="7FF83ACC" w:rsidR="00457963" w:rsidRPr="002B3D47" w:rsidDel="00F25013" w:rsidRDefault="00457963" w:rsidP="002B3D47">
      <w:pPr>
        <w:pStyle w:val="0Calibrizakladnitext"/>
        <w:rPr>
          <w:del w:id="810" w:author="uzivatel" w:date="2024-01-22T11:02:00Z"/>
        </w:rPr>
      </w:pPr>
      <w:del w:id="811" w:author="uzivatel" w:date="2024-01-22T11:02:00Z">
        <w:r w:rsidRPr="004A7A83" w:rsidDel="00F25013">
          <w:delText>Nejvýše položenou částí řešeného území je vrch Drbákov s kótou ve výšce 490,4 m n.m. Nejníže položeným místem řešeného území je břeh při ústí potoka Musík do vodní nádrže Slapy na severním okraji řešeného území v nadmořské výšce 270,7 m.</w:delText>
        </w:r>
      </w:del>
    </w:p>
    <w:p w14:paraId="6E541348" w14:textId="1C8326B2" w:rsidR="00457963" w:rsidRPr="002B3D47" w:rsidDel="00F25013" w:rsidRDefault="00457963" w:rsidP="002B3D47">
      <w:pPr>
        <w:pStyle w:val="0Calibrizakladnitext"/>
        <w:rPr>
          <w:del w:id="812" w:author="uzivatel" w:date="2024-01-22T11:02:00Z"/>
        </w:rPr>
      </w:pPr>
      <w:del w:id="813" w:author="uzivatel" w:date="2024-01-22T11:02:00Z">
        <w:r w:rsidRPr="004A7A83" w:rsidDel="00F25013">
          <w:rPr>
            <w:b/>
          </w:rPr>
          <w:delText>1.3. Hydrologie</w:delText>
        </w:r>
      </w:del>
    </w:p>
    <w:p w14:paraId="2A74A72C" w14:textId="0E3FCDD6" w:rsidR="00457963" w:rsidRPr="004A7A83" w:rsidDel="00F25013" w:rsidRDefault="00457963" w:rsidP="002B3D47">
      <w:pPr>
        <w:pStyle w:val="0Calibrizakladnitext"/>
        <w:rPr>
          <w:del w:id="814" w:author="uzivatel" w:date="2024-01-22T11:02:00Z"/>
        </w:rPr>
      </w:pPr>
      <w:del w:id="815" w:author="uzivatel" w:date="2024-01-22T11:02:00Z">
        <w:r w:rsidRPr="004A7A83" w:rsidDel="00F25013">
          <w:delText>Řešené území náleží do povodí Vltavy. V řešeném území jde o dvě dílčí povodí Vltavy se samostatnými čísly hydrologického pořadí (ČHP) 1 - 08 - 05 - 041 a 1 - 08 - 05 - 043. Severní část území je odvodňována přímo do Vltavy, v severovýchodní části přes krátkou bezejmennou lesní stržovou vodoteč, která pramení v lesích mezi Stříbrným vrchem a vrchem Kolo a do Vltavy se vlévá na východním okraji chatové osady Oboz. Jižní a východní část území je odvodňována potokem Musík a jeho přítoky. Jeho povodí má samostatné ČHP 1 - 08 - 05 - 044. Potok Musík je 13,7 km dlouhý tok. Vytéká z rybníčku v osadě Ústupenice v údolí severozápadně pod vrchem Písačka (504 m n.m.) za jižní hranicí řešeného území a protéká dvěma rozsáhlými rybníky Vrbsko a Musík.</w:delText>
        </w:r>
      </w:del>
    </w:p>
    <w:p w14:paraId="583DF9C1" w14:textId="68BE5563" w:rsidR="00457963" w:rsidRPr="004A7A83" w:rsidDel="00F25013" w:rsidRDefault="00457963" w:rsidP="00811436">
      <w:pPr>
        <w:pStyle w:val="0Calibrizakladnitext"/>
        <w:rPr>
          <w:del w:id="816" w:author="uzivatel" w:date="2024-01-22T11:02:00Z"/>
        </w:rPr>
      </w:pPr>
      <w:del w:id="817" w:author="uzivatel" w:date="2024-01-22T11:02:00Z">
        <w:r w:rsidRPr="004A7A83" w:rsidDel="00F25013">
          <w:delText xml:space="preserve">Do řešeného území vstupuje Musík od jihu v osadě Červený, kde se do něj zleva vlévá bezejmenný potok, který  pramení v údolí severovýchodně pod vrchem Libešov na jihozápadním okraji řešeného území, odkud teče v korytě upraveném jako meliorační strouha mezi poli a před Červeným pak úzkým mělkým údolím s lučními porosty. Na konci Chlumu protéká Musík Vrahovským rybníkem, kde se do něj zprava vlévá krátká bezejmenná vodoteč, která pramení  na široké svahové louce východně od Chlumu a v úzkém mělkém údolíčku protéká na jeho začátku třemi zrušenými a na jeho konci dvěma existujícími malými rybníčky. Před Pazdernami se do Musíka zprava vlévá krátká bezejmenná vodoteč, která vytéká z malého rybníka jižně od Nové Vsi. V Pazdernách se do Musíku zleva vlévá Křepenický potok, který vytéká z rybníka Návesník v Křepenicích, pod obcí před východním okrajem řešeného území, protéká rybníkem Nepřízeň a v řešeném území severně od Nalžovic protéká rybníkem Hajný. Na konci Pazderen protéká Musík malým bezejmenným rybníkem. Za Pazdernami Musík vtéká do prudce </w:delText>
        </w:r>
        <w:r w:rsidRPr="004A7A83" w:rsidDel="00F25013">
          <w:lastRenderedPageBreak/>
          <w:delText>klesajícího úzkého zalesněného údolí, kterým ústí do Vltavy. Poslední dva km toku Musíka jsou dnes v zátopě vodní nádrže Slapy.</w:delText>
        </w:r>
      </w:del>
    </w:p>
    <w:p w14:paraId="5CA358D9" w14:textId="0661A277" w:rsidR="00457963" w:rsidRPr="004A7A83" w:rsidDel="00F25013" w:rsidRDefault="00457963" w:rsidP="00811436">
      <w:pPr>
        <w:pStyle w:val="0Calibrizakladnitext"/>
        <w:rPr>
          <w:del w:id="818" w:author="uzivatel" w:date="2024-01-22T11:02:00Z"/>
        </w:rPr>
      </w:pPr>
      <w:del w:id="819" w:author="uzivatel" w:date="2024-01-22T11:02:00Z">
        <w:r w:rsidRPr="004A7A83" w:rsidDel="00F25013">
          <w:delText>Nejvýchodnější okraj řešeného území v okolí samoty Račany je odvodňována drobnou nestálou vodotečí vytékající z malého rybníčku u samoty, která se za východní hranicí řešeného území v Radíči vlévá do potoka Musík, který je přítokem Vltavy a v daném úseku má samostatné ČHP 1 - 08 - 05 - 069.</w:delText>
        </w:r>
      </w:del>
    </w:p>
    <w:p w14:paraId="019460B7" w14:textId="6AA27057" w:rsidR="00457963" w:rsidRPr="004A7A83" w:rsidDel="00F25013" w:rsidRDefault="00457963" w:rsidP="00811436">
      <w:pPr>
        <w:pStyle w:val="0Calibrizakladnitext"/>
        <w:rPr>
          <w:del w:id="820" w:author="uzivatel" w:date="2024-01-22T11:02:00Z"/>
        </w:rPr>
      </w:pPr>
      <w:del w:id="821" w:author="uzivatel" w:date="2024-01-22T11:02:00Z">
        <w:r w:rsidRPr="004A7A83" w:rsidDel="00F25013">
          <w:delText>Na západním okraji Nalžovic je malý bezodtoký rybník Dvořiště.</w:delText>
        </w:r>
      </w:del>
    </w:p>
    <w:p w14:paraId="56790345" w14:textId="0415C581" w:rsidR="00457963" w:rsidRPr="002B3D47" w:rsidDel="00F25013" w:rsidRDefault="00457963" w:rsidP="002B3D47">
      <w:pPr>
        <w:pStyle w:val="0Calibrizakladnitext"/>
        <w:rPr>
          <w:del w:id="822" w:author="uzivatel" w:date="2024-01-22T11:02:00Z"/>
        </w:rPr>
      </w:pPr>
      <w:del w:id="823" w:author="uzivatel" w:date="2024-01-22T11:02:00Z">
        <w:r w:rsidRPr="004A7A83" w:rsidDel="00F25013">
          <w:delText>V údolí Musíka pod Červeným, v prameništi bezejmenné vodoteče východně od Chlumu, na louce východně od Nové Vsi, v údolí Křepenického potoka před Pazdernami, v louce u samoty Baňov, na jižním okraji Nalžovického Podhájí a v louce jihovýchodně od Zadní Hluboké jsou vodárensky využívané studny.</w:delText>
        </w:r>
      </w:del>
    </w:p>
    <w:p w14:paraId="5EB83CAD" w14:textId="65C7220E" w:rsidR="00457963" w:rsidRPr="002B3D47" w:rsidDel="00F25013" w:rsidRDefault="00457963" w:rsidP="002B3D47">
      <w:pPr>
        <w:pStyle w:val="0CalibrizakladnitextTUCNE"/>
        <w:rPr>
          <w:del w:id="824" w:author="uzivatel" w:date="2024-01-22T11:02:00Z"/>
        </w:rPr>
      </w:pPr>
      <w:del w:id="825" w:author="uzivatel" w:date="2024-01-22T11:02:00Z">
        <w:r w:rsidRPr="004A7A83" w:rsidDel="00F25013">
          <w:delText>1.4. Geomorfologie a geologie</w:delText>
        </w:r>
      </w:del>
    </w:p>
    <w:p w14:paraId="5CFC95FB" w14:textId="4D8ABC68" w:rsidR="00457963" w:rsidRPr="004A7A83" w:rsidDel="00F25013" w:rsidRDefault="00457963" w:rsidP="002B3D47">
      <w:pPr>
        <w:pStyle w:val="0CalibrizakladnitextBEZMEZER"/>
        <w:rPr>
          <w:del w:id="826" w:author="uzivatel" w:date="2024-01-22T11:02:00Z"/>
        </w:rPr>
      </w:pPr>
      <w:del w:id="827" w:author="uzivatel" w:date="2024-01-22T11:02:00Z">
        <w:r w:rsidRPr="004A7A83" w:rsidDel="00F25013">
          <w:delText>Řešené území náleží z geomorfologického hlediska do provincie Česká vysočina, subprovincie Českomoravská soustava, oblasti Středočeská pahorkatina, celku Benešovská pahorkatina, podcelku Březnická pahorkatina, okrsku Sedlčanská pahorkatina.</w:delText>
        </w:r>
      </w:del>
    </w:p>
    <w:p w14:paraId="6112B5EB" w14:textId="75C50FED" w:rsidR="00457963" w:rsidRPr="004A7A83" w:rsidDel="00F25013" w:rsidRDefault="00457963" w:rsidP="00811436">
      <w:pPr>
        <w:pStyle w:val="0CalibrizakladnitextBEZMEZER"/>
        <w:rPr>
          <w:del w:id="828" w:author="uzivatel" w:date="2024-01-22T11:02:00Z"/>
        </w:rPr>
      </w:pPr>
      <w:del w:id="829" w:author="uzivatel" w:date="2024-01-22T11:02:00Z">
        <w:r w:rsidRPr="004A7A83" w:rsidDel="00F25013">
          <w:delText xml:space="preserve">V jižní části řešeného území je Sedlčanská pahorkatina geologicky tvořena granitoidy českého plutonu sedlčanského typu. Východní část severní poloviny území je tvořena prvohorními fylitickými břidlicemi spilitové série. Západní část severní poloviny území je tvořena prvohorními amfibolity Jílovského pásma. Členitý reliéf je zvýrazněn erozní denundací Musíka a jeho přítoků, na severu pak hluboce zaříznutým údolím Vltavy. </w:delText>
        </w:r>
      </w:del>
    </w:p>
    <w:p w14:paraId="31E361F6" w14:textId="45EB545F" w:rsidR="00457963" w:rsidRPr="002B3D47" w:rsidDel="00F25013" w:rsidRDefault="00457963" w:rsidP="00811436">
      <w:pPr>
        <w:pStyle w:val="0CalibrizakladnitextBEZMEZER"/>
        <w:rPr>
          <w:del w:id="830" w:author="uzivatel" w:date="2024-01-22T11:02:00Z"/>
        </w:rPr>
      </w:pPr>
      <w:del w:id="831" w:author="uzivatel" w:date="2024-01-22T11:02:00Z">
        <w:r w:rsidRPr="004A7A83" w:rsidDel="00F25013">
          <w:delText>Na severu řešeného území se v lese pod vrchem Hradiště nachází poddolované území – staré důlní dílo vedené v registru Geofondu pod označením 2028 Nalžovické Podhájí-Oboz, které je jako bod zakresleno v mapě 1:50 000 na listu 12-44 Týnec nad Sázavou. Jde o povrchové stopy po těžbě kamene.</w:delText>
        </w:r>
      </w:del>
    </w:p>
    <w:p w14:paraId="441C81D3" w14:textId="0B1E04C5" w:rsidR="00457963" w:rsidRPr="002B3D47" w:rsidDel="00F25013" w:rsidRDefault="00457963" w:rsidP="00811436">
      <w:pPr>
        <w:pStyle w:val="0CalibrizakladnitextTUCNE"/>
        <w:rPr>
          <w:del w:id="832" w:author="uzivatel" w:date="2024-01-22T11:02:00Z"/>
        </w:rPr>
      </w:pPr>
      <w:del w:id="833" w:author="uzivatel" w:date="2024-01-22T11:02:00Z">
        <w:r w:rsidRPr="004A7A83" w:rsidDel="00F25013">
          <w:delText>1.5. Pedologie</w:delText>
        </w:r>
      </w:del>
    </w:p>
    <w:p w14:paraId="14AD6262" w14:textId="79568D70" w:rsidR="00457963" w:rsidRPr="004A7A83" w:rsidDel="00F25013" w:rsidRDefault="00457963" w:rsidP="002B3D47">
      <w:pPr>
        <w:pStyle w:val="0CalibrizakladnitextBEZMEZER"/>
        <w:rPr>
          <w:del w:id="834" w:author="uzivatel" w:date="2024-01-22T11:02:00Z"/>
        </w:rPr>
      </w:pPr>
      <w:del w:id="835" w:author="uzivatel" w:date="2024-01-22T11:02:00Z">
        <w:r w:rsidRPr="004A7A83" w:rsidDel="00F25013">
          <w:delText>V údolí vodotečí se nacházejí glejové zrašelinělé půdy a na prameništích glejové zbažinělé půdy. Na údolních stráních, planinách a návrších jižní části řešeného území jsou hnědé půdy, kyselé hnědé půdy a hnědé oglejené půdy na žule. Na skalních výchozech jsou mělké hnědé půdy. V severní části území jsou hnědé půdy na břidlicích. V údolí Vltavy též hnědé půdy na píscích. S výjimkou údolí Křepenického potoka a potoka Musík jsou zemědělské půdy řešeného území v pásmu acidofilních doubrav a jsou řazeny do bramborářské oblasti Z 2 - s nadprůměrnými podmínkami pro pěstování brambor a průměrnými až slabě podprůměrnými podmínkami pro pěstování obilnin, krmných plodin a řepky. Výrobní typ bramborářsko-obilnářský.</w:delText>
        </w:r>
      </w:del>
    </w:p>
    <w:p w14:paraId="5AA3FE33" w14:textId="087CF8FA" w:rsidR="00457963" w:rsidRPr="004A7A83" w:rsidDel="00F25013" w:rsidRDefault="00457963" w:rsidP="00811436">
      <w:pPr>
        <w:pStyle w:val="0CalibrizakladnitextBEZMEZER"/>
        <w:rPr>
          <w:del w:id="836" w:author="uzivatel" w:date="2024-01-22T11:02:00Z"/>
        </w:rPr>
      </w:pPr>
      <w:del w:id="837" w:author="uzivatel" w:date="2024-01-22T11:02:00Z">
        <w:r w:rsidRPr="004A7A83" w:rsidDel="00F25013">
          <w:delText>V řešeném území převažují půdy horších bonit. Jde tedy o oblast méně úrodných zemědělských půd.</w:delText>
        </w:r>
      </w:del>
    </w:p>
    <w:p w14:paraId="520C05CB" w14:textId="3D6848E4" w:rsidR="00A461A7" w:rsidDel="00F25013" w:rsidRDefault="00A461A7" w:rsidP="002B3D47">
      <w:pPr>
        <w:pStyle w:val="0CalibrizakladnitextBEZMEZER"/>
        <w:rPr>
          <w:del w:id="838" w:author="uzivatel" w:date="2024-01-22T11:02:00Z"/>
        </w:rPr>
      </w:pPr>
    </w:p>
    <w:p w14:paraId="720D8008" w14:textId="04EB94CB" w:rsidR="00457963" w:rsidRPr="002B3D47" w:rsidDel="00F25013" w:rsidRDefault="00457963" w:rsidP="002B3D47">
      <w:pPr>
        <w:pStyle w:val="0CalibrizakladnitextTUCNE"/>
        <w:rPr>
          <w:del w:id="839" w:author="uzivatel" w:date="2024-01-22T11:02:00Z"/>
        </w:rPr>
      </w:pPr>
      <w:del w:id="840" w:author="uzivatel" w:date="2024-01-22T11:02:00Z">
        <w:r w:rsidRPr="00A461A7" w:rsidDel="00F25013">
          <w:delText>1.6. Původní přirozená společenstva</w:delText>
        </w:r>
      </w:del>
    </w:p>
    <w:p w14:paraId="0A9DDC45" w14:textId="463C06E4" w:rsidR="00457963" w:rsidRPr="002B3D47" w:rsidDel="00F25013" w:rsidRDefault="00457963" w:rsidP="002B3D47">
      <w:pPr>
        <w:pStyle w:val="0CalibrizakladnitextBEZMEZER"/>
        <w:rPr>
          <w:del w:id="841" w:author="uzivatel" w:date="2024-01-22T11:02:00Z"/>
        </w:rPr>
      </w:pPr>
      <w:del w:id="842" w:author="uzivatel" w:date="2024-01-22T11:02:00Z">
        <w:r w:rsidRPr="00A461A7" w:rsidDel="00F25013">
          <w:delText>Na daném území jde o společenstvo olšin - svaz Alno-Padion, jež je ; společenstvem údolí potoka Musík a jeho přítoků v jižní části řešeného území, jehož porosty se zbytkově dochovaly na prameništích a v břehových porostech vodotečí, o společenstvo acidofilních doubrav - svaz Quercion robori-petraeae, který představuje hlavní rekonstrukční společenstvo řešeného území zachované v porostech skalních výchozů, svahových remízků a lesních lemů, o společenstvo dubohabrových hájů - svaz Carpinion betuli, které je částečně dochovaným společenstvem lesů údolních strání Vltavy a severní části toku potoka Musík, o společenstvo suťových lesů zachované v lokalitě Tisová v údolí Vltavy na severním svahu vrchu Drbákov a o společenstvo šípakových doubrav a skalních lesostepí - svazy Eu-quercion pubescentis, Brometalia a Festucetalia vallesiaceae, jejichž porosty se zachovaly na strmém vltavském břehu v oblasti Albertových skal .</w:delText>
        </w:r>
      </w:del>
    </w:p>
    <w:p w14:paraId="64F511AC" w14:textId="7A3B3645" w:rsidR="00457963" w:rsidRPr="002B3D47" w:rsidDel="00F25013" w:rsidRDefault="00457963" w:rsidP="002B3D47">
      <w:pPr>
        <w:pStyle w:val="0CalibrizakladnitextTUCNE"/>
        <w:rPr>
          <w:del w:id="843" w:author="uzivatel" w:date="2024-01-22T11:02:00Z"/>
        </w:rPr>
      </w:pPr>
      <w:del w:id="844" w:author="uzivatel" w:date="2024-01-22T11:02:00Z">
        <w:r w:rsidRPr="00A461A7" w:rsidDel="00F25013">
          <w:delText>1.7 Biogeografické členění</w:delText>
        </w:r>
      </w:del>
    </w:p>
    <w:p w14:paraId="28B3E561" w14:textId="65554041" w:rsidR="00457963" w:rsidRPr="00A461A7" w:rsidDel="00F25013" w:rsidRDefault="00457963" w:rsidP="002B3D47">
      <w:pPr>
        <w:pStyle w:val="0CalibrizakladnitextBEZMEZER"/>
        <w:rPr>
          <w:del w:id="845" w:author="uzivatel" w:date="2024-01-22T11:02:00Z"/>
        </w:rPr>
      </w:pPr>
      <w:del w:id="846" w:author="uzivatel" w:date="2024-01-22T11:02:00Z">
        <w:r w:rsidRPr="00A461A7" w:rsidDel="00F25013">
          <w:delText>Řešené území leží na rozhraní 2. a 3. vegetačního stupně. Vyšší jihovýchodní část území leží již jednoznačně v pásmu 3. vegetačního stupně.</w:delText>
        </w:r>
      </w:del>
    </w:p>
    <w:p w14:paraId="18737150" w14:textId="0E0BC1E2" w:rsidR="00457963" w:rsidRPr="00A461A7" w:rsidDel="00F25013" w:rsidRDefault="00457963" w:rsidP="00811436">
      <w:pPr>
        <w:pStyle w:val="0CalibrizakladnitextBEZMEZER"/>
        <w:rPr>
          <w:del w:id="847" w:author="uzivatel" w:date="2024-01-22T11:02:00Z"/>
        </w:rPr>
      </w:pPr>
      <w:del w:id="848" w:author="uzivatel" w:date="2024-01-22T11:02:00Z">
        <w:r w:rsidRPr="00A461A7" w:rsidDel="00F25013">
          <w:delText>Z fytogeografického hlediska patří řešené území do fytogeografické oblasti mezofytikum - M (Mesophyticum). Přináleží fytogeografickému obvodu Českomoravské mezofytikum - Českomor. M (Mesophyticum Massivi bohemici), podobvodu 41. Střední Povltaví.</w:delText>
        </w:r>
      </w:del>
    </w:p>
    <w:p w14:paraId="1FCED0F2" w14:textId="19B56525" w:rsidR="00457963" w:rsidRPr="00A461A7" w:rsidDel="00F25013" w:rsidRDefault="00457963" w:rsidP="00811436">
      <w:pPr>
        <w:pStyle w:val="0CalibrizakladnitextBEZMEZER"/>
        <w:rPr>
          <w:del w:id="849" w:author="uzivatel" w:date="2024-01-22T11:02:00Z"/>
        </w:rPr>
      </w:pPr>
      <w:del w:id="850" w:author="uzivatel" w:date="2024-01-22T11:02:00Z">
        <w:r w:rsidRPr="00A461A7" w:rsidDel="00F25013">
          <w:delText>Dle nejnovějšího biogeografického členění území České republiky (Culek 1994) je řešené území v provincii České, v části 1. podprovincii Hercynská, v bioregionu 1.20 Slapský.</w:delText>
        </w:r>
      </w:del>
    </w:p>
    <w:p w14:paraId="5C32A74F" w14:textId="1E9CBE0B" w:rsidR="00457963" w:rsidRPr="00A461A7" w:rsidDel="00F25013" w:rsidRDefault="00457963" w:rsidP="00811436">
      <w:pPr>
        <w:pStyle w:val="0CalibrizakladnitextBEZMEZER"/>
        <w:rPr>
          <w:del w:id="851" w:author="uzivatel" w:date="2024-01-22T11:02:00Z"/>
        </w:rPr>
      </w:pPr>
      <w:del w:id="852" w:author="uzivatel" w:date="2024-01-22T11:02:00Z">
        <w:r w:rsidRPr="00A461A7" w:rsidDel="00F25013">
          <w:delText>Dle staršího biogeografického členění území ČR na sosiekoregiony  spadá řešené území do sosiekoregionu II.19 Středočeská pahorkatina.</w:delText>
        </w:r>
      </w:del>
    </w:p>
    <w:p w14:paraId="1E4961E9" w14:textId="7E336204" w:rsidR="00457963" w:rsidRPr="00A461A7" w:rsidDel="00F25013" w:rsidRDefault="00457963" w:rsidP="004A7A83">
      <w:pPr>
        <w:tabs>
          <w:tab w:val="left" w:pos="567"/>
          <w:tab w:val="left" w:pos="8505"/>
          <w:tab w:val="left" w:pos="9072"/>
        </w:tabs>
        <w:rPr>
          <w:del w:id="853" w:author="uzivatel" w:date="2024-01-22T11:02:00Z"/>
          <w:rFonts w:ascii="Calibri" w:hAnsi="Calibri" w:cs="Calibri"/>
        </w:rPr>
      </w:pPr>
    </w:p>
    <w:p w14:paraId="615976EE" w14:textId="0257D1C1" w:rsidR="00457963" w:rsidRPr="002B3D47" w:rsidDel="00F25013" w:rsidRDefault="00457963" w:rsidP="002B3D47">
      <w:pPr>
        <w:tabs>
          <w:tab w:val="left" w:pos="567"/>
          <w:tab w:val="left" w:pos="8505"/>
          <w:tab w:val="left" w:pos="9072"/>
        </w:tabs>
        <w:rPr>
          <w:del w:id="854" w:author="uzivatel" w:date="2024-01-22T11:02:00Z"/>
          <w:rFonts w:ascii="Calibri" w:hAnsi="Calibri" w:cs="Calibri"/>
          <w:b/>
          <w:caps/>
          <w:sz w:val="30"/>
        </w:rPr>
      </w:pPr>
      <w:del w:id="855" w:author="uzivatel" w:date="2024-01-22T11:02:00Z">
        <w:r w:rsidRPr="00A461A7" w:rsidDel="00F25013">
          <w:rPr>
            <w:rFonts w:ascii="Calibri" w:hAnsi="Calibri" w:cs="Calibri"/>
            <w:b/>
            <w:caps/>
            <w:sz w:val="30"/>
          </w:rPr>
          <w:lastRenderedPageBreak/>
          <w:delText>2. Územní systém ekologické stability</w:delText>
        </w:r>
      </w:del>
    </w:p>
    <w:p w14:paraId="40347688" w14:textId="3CA247DC" w:rsidR="00457963" w:rsidRPr="00A461A7" w:rsidDel="00F25013" w:rsidRDefault="00457963" w:rsidP="002B3D47">
      <w:pPr>
        <w:pStyle w:val="0CalibrizakladnitextBEZMEZER"/>
        <w:rPr>
          <w:del w:id="856" w:author="uzivatel" w:date="2024-01-22T11:02:00Z"/>
        </w:rPr>
      </w:pPr>
    </w:p>
    <w:p w14:paraId="37B4211D" w14:textId="27DB16D8" w:rsidR="00457963" w:rsidRPr="00A461A7" w:rsidDel="00F25013" w:rsidRDefault="00457963" w:rsidP="00811436">
      <w:pPr>
        <w:pStyle w:val="0CalibrizakladnitextBEZMEZER"/>
        <w:rPr>
          <w:del w:id="857" w:author="uzivatel" w:date="2024-01-22T11:02:00Z"/>
        </w:rPr>
      </w:pPr>
      <w:del w:id="858" w:author="uzivatel" w:date="2024-01-22T11:02:00Z">
        <w:r w:rsidRPr="00A461A7" w:rsidDel="00F25013">
          <w:delText>V území jsou vymezeny prvky skladebné části ÚSES. Skladebné části ÚSES jsou lokalizovány v souladu s ÚAP a ZÚR Středočeského kraje. Prvky ÚSES jsou navrženy se snahou o bezkolizní průběh s nadějí na plnou funkčnost v budoucnosti.</w:delText>
        </w:r>
      </w:del>
    </w:p>
    <w:p w14:paraId="146729FB" w14:textId="449557A0" w:rsidR="00457963" w:rsidRPr="00A461A7" w:rsidDel="00F25013" w:rsidRDefault="00457963" w:rsidP="00811436">
      <w:pPr>
        <w:pStyle w:val="0CalibrizakladnitextBEZMEZER"/>
        <w:rPr>
          <w:del w:id="859" w:author="uzivatel" w:date="2024-01-22T11:02:00Z"/>
        </w:rPr>
      </w:pPr>
      <w:del w:id="860" w:author="uzivatel" w:date="2024-01-22T11:02:00Z">
        <w:r w:rsidRPr="00A461A7" w:rsidDel="00F25013">
          <w:delText>Cílovým stavem prvků ÚSES, jsou přirozená společenstva což v daném území, jsou především lesní porosty, dle mapy potenciální přirozené vegetace 7 – Černýšová dubohabřina (</w:delText>
        </w:r>
        <w:r w:rsidRPr="00A461A7" w:rsidDel="00F25013">
          <w:rPr>
            <w:i/>
          </w:rPr>
          <w:delText>Melampyro nemorosi-Carpinetum</w:delText>
        </w:r>
        <w:r w:rsidRPr="00A461A7" w:rsidDel="00F25013">
          <w:delText>) v údolích vodních toků, na ostatním území pak 36 – Biková a/nebo jedlová doubrava (</w:delText>
        </w:r>
        <w:r w:rsidRPr="00A461A7" w:rsidDel="00F25013">
          <w:rPr>
            <w:i/>
          </w:rPr>
          <w:delText>Luzulo albidae-Quercetum petraeae, Abieti-Quercetum</w:delText>
        </w:r>
        <w:r w:rsidRPr="00A461A7" w:rsidDel="00F25013">
          <w:delText xml:space="preserve">).  </w:delText>
        </w:r>
      </w:del>
    </w:p>
    <w:p w14:paraId="54C250DB" w14:textId="304F799B" w:rsidR="00457963" w:rsidRPr="00A461A7" w:rsidDel="00F25013" w:rsidRDefault="00457963" w:rsidP="00811436">
      <w:pPr>
        <w:pStyle w:val="0CalibrizakladnitextBEZMEZER"/>
        <w:rPr>
          <w:del w:id="861" w:author="uzivatel" w:date="2024-01-22T11:02:00Z"/>
        </w:rPr>
      </w:pPr>
      <w:del w:id="862" w:author="uzivatel" w:date="2024-01-22T11:02:00Z">
        <w:r w:rsidRPr="00A461A7" w:rsidDel="00F25013">
          <w:delText>Skladebné části ÚSES:</w:delText>
        </w:r>
      </w:del>
    </w:p>
    <w:p w14:paraId="3DA4D71F" w14:textId="73F8F909" w:rsidR="00457963" w:rsidRPr="00A461A7" w:rsidDel="00F25013" w:rsidRDefault="00457963" w:rsidP="00811436">
      <w:pPr>
        <w:pStyle w:val="0CalibrizakladnitextBEZMEZER"/>
        <w:rPr>
          <w:del w:id="863" w:author="uzivatel" w:date="2024-01-22T11:02:00Z"/>
        </w:rPr>
      </w:pPr>
    </w:p>
    <w:p w14:paraId="77DD99DF" w14:textId="3176C448" w:rsidR="00457963" w:rsidRPr="00A461A7" w:rsidDel="00F25013" w:rsidRDefault="00457963" w:rsidP="00811436">
      <w:pPr>
        <w:pStyle w:val="0CalibrizakladnitextBEZMEZER"/>
        <w:rPr>
          <w:del w:id="864" w:author="uzivatel" w:date="2024-01-22T11:02:00Z"/>
        </w:rPr>
      </w:pPr>
      <w:del w:id="865" w:author="uzivatel" w:date="2024-01-22T11:02:00Z">
        <w:r w:rsidRPr="00A461A7" w:rsidDel="00F25013">
          <w:delText>Nadregionální hierarchie</w:delText>
        </w:r>
      </w:del>
    </w:p>
    <w:p w14:paraId="0B650982" w14:textId="30DF7481" w:rsidR="00457963" w:rsidRPr="00A461A7" w:rsidDel="00F25013" w:rsidRDefault="00457963" w:rsidP="00811436">
      <w:pPr>
        <w:pStyle w:val="0CalibrizakladnitextBEZMEZER"/>
        <w:rPr>
          <w:del w:id="866" w:author="uzivatel" w:date="2024-01-22T11:02:00Z"/>
        </w:rPr>
      </w:pPr>
      <w:del w:id="867" w:author="uzivatel" w:date="2024-01-22T11:02:00Z">
        <w:r w:rsidRPr="00A461A7" w:rsidDel="00F25013">
          <w:delText xml:space="preserve">Nadregionální biokoridor </w:delText>
        </w:r>
        <w:r w:rsidRPr="00A461A7" w:rsidDel="00F25013">
          <w:rPr>
            <w:b/>
          </w:rPr>
          <w:delText>K 60 Štěchovice – Hlubocká obora</w:delText>
        </w:r>
        <w:r w:rsidRPr="00A461A7" w:rsidDel="00F25013">
          <w:delText xml:space="preserve"> osa vodní a osa mezofilní hájová.</w:delText>
        </w:r>
      </w:del>
    </w:p>
    <w:p w14:paraId="3E2A7FB1" w14:textId="0785431F" w:rsidR="00457963" w:rsidRPr="00A461A7" w:rsidDel="00F25013" w:rsidRDefault="00457963" w:rsidP="00811436">
      <w:pPr>
        <w:pStyle w:val="0CalibrizakladnitextBEZMEZER"/>
        <w:rPr>
          <w:del w:id="868" w:author="uzivatel" w:date="2024-01-22T11:02:00Z"/>
        </w:rPr>
      </w:pPr>
      <w:del w:id="869" w:author="uzivatel" w:date="2024-01-22T11:02:00Z">
        <w:r w:rsidRPr="00A461A7" w:rsidDel="00F25013">
          <w:delText xml:space="preserve">K60/KR-1389 vodní osa NRBK, částečně funkční, tok Vltavy vzdutí Slapské přehrady, břehové a doprovodné porosty, v místech nevyužívaných k rekreaci udržet v přírodním stavu.  </w:delText>
        </w:r>
      </w:del>
    </w:p>
    <w:p w14:paraId="7F717D5E" w14:textId="4AA756F2" w:rsidR="00457963" w:rsidRPr="00A461A7" w:rsidDel="00F25013" w:rsidRDefault="00457963" w:rsidP="00811436">
      <w:pPr>
        <w:pStyle w:val="0CalibrizakladnitextBEZMEZER"/>
        <w:rPr>
          <w:del w:id="870" w:author="uzivatel" w:date="2024-01-22T11:02:00Z"/>
        </w:rPr>
      </w:pPr>
      <w:del w:id="871" w:author="uzivatel" w:date="2024-01-22T11:02:00Z">
        <w:r w:rsidRPr="00A461A7" w:rsidDel="00F25013">
          <w:delText>K60/1389-RA vodní osa NRBK, částečně funkční, tok Vltavy vzdutí Slapské přehrady, břehové a doprovodné porosty udržet v přírodním stavu.</w:delText>
        </w:r>
      </w:del>
    </w:p>
    <w:p w14:paraId="3FE377B5" w14:textId="10BF4EF2" w:rsidR="00457963" w:rsidRPr="00A461A7" w:rsidDel="00F25013" w:rsidRDefault="00457963" w:rsidP="00811436">
      <w:pPr>
        <w:pStyle w:val="0CalibrizakladnitextBEZMEZER"/>
        <w:rPr>
          <w:del w:id="872" w:author="uzivatel" w:date="2024-01-22T11:02:00Z"/>
        </w:rPr>
      </w:pPr>
      <w:del w:id="873" w:author="uzivatel" w:date="2024-01-22T11:02:00Z">
        <w:r w:rsidRPr="00A461A7" w:rsidDel="00F25013">
          <w:delText>K60/NA 01 kombinované LBC částečně funkční, v lese upravit druhovou skladbu porostů dle STG.</w:delText>
        </w:r>
      </w:del>
    </w:p>
    <w:p w14:paraId="14743EA3" w14:textId="53C7591B" w:rsidR="00457963" w:rsidRPr="00A461A7" w:rsidDel="00F25013" w:rsidRDefault="00457963" w:rsidP="00811436">
      <w:pPr>
        <w:pStyle w:val="0CalibrizakladnitextBEZMEZER"/>
        <w:rPr>
          <w:del w:id="874" w:author="uzivatel" w:date="2024-01-22T11:02:00Z"/>
        </w:rPr>
      </w:pPr>
      <w:del w:id="875" w:author="uzivatel" w:date="2024-01-22T11:02:00Z">
        <w:r w:rsidRPr="00A461A7" w:rsidDel="00F25013">
          <w:delText xml:space="preserve">K60/KR-NA02 mezofilní hájová osa NRBK částečně funkční, lesní porosty, upravit druhovou skladbu porostů dle STG. </w:delText>
        </w:r>
      </w:del>
    </w:p>
    <w:p w14:paraId="4A93AB90" w14:textId="21B23BB3" w:rsidR="00457963" w:rsidRPr="00A461A7" w:rsidDel="00F25013" w:rsidRDefault="00457963" w:rsidP="00811436">
      <w:pPr>
        <w:pStyle w:val="0CalibrizakladnitextBEZMEZER"/>
        <w:rPr>
          <w:del w:id="876" w:author="uzivatel" w:date="2024-01-22T11:02:00Z"/>
        </w:rPr>
      </w:pPr>
      <w:del w:id="877" w:author="uzivatel" w:date="2024-01-22T11:02:00Z">
        <w:r w:rsidRPr="00A461A7" w:rsidDel="00F25013">
          <w:delText>K60/NA 02 mezofilní hájové LBC částečně funkční, lesní porosty, upravit druhovou skladbu porostů dle STG.</w:delText>
        </w:r>
      </w:del>
    </w:p>
    <w:p w14:paraId="1E297D92" w14:textId="4DA9022A" w:rsidR="00457963" w:rsidRPr="00A461A7" w:rsidDel="00F25013" w:rsidRDefault="00457963" w:rsidP="00811436">
      <w:pPr>
        <w:pStyle w:val="0CalibrizakladnitextBEZMEZER"/>
        <w:rPr>
          <w:del w:id="878" w:author="uzivatel" w:date="2024-01-22T11:02:00Z"/>
        </w:rPr>
      </w:pPr>
      <w:del w:id="879" w:author="uzivatel" w:date="2024-01-22T11:02:00Z">
        <w:r w:rsidRPr="00A461A7" w:rsidDel="00F25013">
          <w:delText>K60/NA02-1389 mezofilní hájová osa NRBK částečně funkční, lesní porosty, upravit druhovou skladbu porostů dle STG.</w:delText>
        </w:r>
      </w:del>
    </w:p>
    <w:p w14:paraId="38C2FDBE" w14:textId="097873AF" w:rsidR="00457963" w:rsidRPr="00A461A7" w:rsidDel="00F25013" w:rsidRDefault="00457963" w:rsidP="00811436">
      <w:pPr>
        <w:pStyle w:val="0CalibrizakladnitextBEZMEZER"/>
        <w:rPr>
          <w:del w:id="880" w:author="uzivatel" w:date="2024-01-22T11:02:00Z"/>
        </w:rPr>
      </w:pPr>
      <w:del w:id="881" w:author="uzivatel" w:date="2024-01-22T11:02:00Z">
        <w:r w:rsidRPr="00A461A7" w:rsidDel="00F25013">
          <w:delText>K60/1389-NA03 mezofilní hájová osa NRBK částečně funkční, lesní porosty, upravit druhovou skladbu porostů dle STG.</w:delText>
        </w:r>
      </w:del>
    </w:p>
    <w:p w14:paraId="2B8D223D" w14:textId="6CFAC163" w:rsidR="00457963" w:rsidRPr="00A461A7" w:rsidDel="00F25013" w:rsidRDefault="00457963" w:rsidP="00811436">
      <w:pPr>
        <w:pStyle w:val="0CalibrizakladnitextBEZMEZER"/>
        <w:rPr>
          <w:del w:id="882" w:author="uzivatel" w:date="2024-01-22T11:02:00Z"/>
        </w:rPr>
      </w:pPr>
      <w:del w:id="883" w:author="uzivatel" w:date="2024-01-22T11:02:00Z">
        <w:r w:rsidRPr="00A461A7" w:rsidDel="00F25013">
          <w:delText>K60/NA 03 mezofilní hájové LBC částečně funkční, lesní porosty, upravit druhovou skladbu porostů dle STG.</w:delText>
        </w:r>
      </w:del>
    </w:p>
    <w:p w14:paraId="60674B2F" w14:textId="4142249F" w:rsidR="00457963" w:rsidRPr="00A461A7" w:rsidDel="00F25013" w:rsidRDefault="00457963" w:rsidP="00811436">
      <w:pPr>
        <w:pStyle w:val="0CalibrizakladnitextBEZMEZER"/>
        <w:rPr>
          <w:del w:id="884" w:author="uzivatel" w:date="2024-01-22T11:02:00Z"/>
        </w:rPr>
      </w:pPr>
      <w:del w:id="885" w:author="uzivatel" w:date="2024-01-22T11:02:00Z">
        <w:r w:rsidRPr="00A461A7" w:rsidDel="00F25013">
          <w:delText>K60/NA03-1389 mezofilní hájová osa NRBK částečně funkční, lesní porosty, upravit druhovou skladbu porostů dle STG.</w:delText>
        </w:r>
      </w:del>
    </w:p>
    <w:p w14:paraId="75BC3FC9" w14:textId="2183AC06" w:rsidR="00457963" w:rsidRPr="00A461A7" w:rsidDel="00F25013" w:rsidRDefault="00457963" w:rsidP="00811436">
      <w:pPr>
        <w:pStyle w:val="0CalibrizakladnitextBEZMEZER"/>
        <w:rPr>
          <w:del w:id="886" w:author="uzivatel" w:date="2024-01-22T11:02:00Z"/>
        </w:rPr>
      </w:pPr>
      <w:del w:id="887" w:author="uzivatel" w:date="2024-01-22T11:02:00Z">
        <w:r w:rsidRPr="00A461A7" w:rsidDel="00F25013">
          <w:delText>K60/1389-RA mezofilní hájová osa NRBK částečně funkční, lesní porosty, upravit druhovou skladbu porostů dle STG.</w:delText>
        </w:r>
      </w:del>
    </w:p>
    <w:p w14:paraId="51E7E992" w14:textId="536B27DD" w:rsidR="00457963" w:rsidRPr="00A461A7" w:rsidDel="00F25013" w:rsidRDefault="00457963" w:rsidP="00811436">
      <w:pPr>
        <w:pStyle w:val="0CalibrizakladnitextBEZMEZER"/>
        <w:rPr>
          <w:del w:id="888" w:author="uzivatel" w:date="2024-01-22T11:02:00Z"/>
        </w:rPr>
      </w:pPr>
    </w:p>
    <w:p w14:paraId="48F86114" w14:textId="50E52047" w:rsidR="00457963" w:rsidRPr="00A461A7" w:rsidDel="00F25013" w:rsidRDefault="00457963" w:rsidP="00811436">
      <w:pPr>
        <w:pStyle w:val="0CalibrizakladnitextBEZMEZER"/>
        <w:rPr>
          <w:del w:id="889" w:author="uzivatel" w:date="2024-01-22T11:02:00Z"/>
        </w:rPr>
      </w:pPr>
      <w:del w:id="890" w:author="uzivatel" w:date="2024-01-22T11:02:00Z">
        <w:r w:rsidRPr="00A461A7" w:rsidDel="00F25013">
          <w:delText>Regionální hierarchie</w:delText>
        </w:r>
      </w:del>
    </w:p>
    <w:p w14:paraId="7BB10A56" w14:textId="01141937" w:rsidR="00457963" w:rsidRPr="00A461A7" w:rsidDel="00F25013" w:rsidRDefault="00457963" w:rsidP="00811436">
      <w:pPr>
        <w:pStyle w:val="0CalibrizakladnitextBEZMEZER"/>
        <w:rPr>
          <w:del w:id="891" w:author="uzivatel" w:date="2024-01-22T11:02:00Z"/>
        </w:rPr>
      </w:pPr>
      <w:del w:id="892" w:author="uzivatel" w:date="2024-01-22T11:02:00Z">
        <w:r w:rsidRPr="00A461A7" w:rsidDel="00F25013">
          <w:delText>Regionální biocentrum</w:delText>
        </w:r>
      </w:del>
    </w:p>
    <w:p w14:paraId="51E68FC9" w14:textId="64240385" w:rsidR="00457963" w:rsidRPr="00A461A7" w:rsidDel="00F25013" w:rsidRDefault="00457963" w:rsidP="00811436">
      <w:pPr>
        <w:pStyle w:val="0CalibrizakladnitextBEZMEZER"/>
        <w:rPr>
          <w:del w:id="893" w:author="uzivatel" w:date="2024-01-22T11:02:00Z"/>
        </w:rPr>
      </w:pPr>
      <w:del w:id="894" w:author="uzivatel" w:date="2024-01-22T11:02:00Z">
        <w:r w:rsidRPr="00A461A7" w:rsidDel="00F25013">
          <w:delText>1389 kombinované RBC funkční, ochrana ploch EVL a NPR, lesní porosty udržet v přírodním stavu.</w:delText>
        </w:r>
      </w:del>
    </w:p>
    <w:p w14:paraId="1526E651" w14:textId="18E04E0F" w:rsidR="00457963" w:rsidRPr="00A461A7" w:rsidDel="00F25013" w:rsidRDefault="00457963" w:rsidP="00811436">
      <w:pPr>
        <w:pStyle w:val="0CalibrizakladnitextBEZMEZER"/>
        <w:rPr>
          <w:del w:id="895" w:author="uzivatel" w:date="2024-01-22T11:02:00Z"/>
        </w:rPr>
      </w:pPr>
      <w:del w:id="896" w:author="uzivatel" w:date="2024-01-22T11:02:00Z">
        <w:r w:rsidRPr="00A461A7" w:rsidDel="00F25013">
          <w:delText xml:space="preserve">Regionální biokoridor (RBK) vodního, nivního a mezofilního hájového typu, </w:delText>
        </w:r>
        <w:r w:rsidRPr="00A461A7" w:rsidDel="00F25013">
          <w:rPr>
            <w:b/>
          </w:rPr>
          <w:delText>KR 291</w:delText>
        </w:r>
        <w:r w:rsidRPr="00A461A7" w:rsidDel="00F25013">
          <w:delText xml:space="preserve"> </w:delText>
        </w:r>
        <w:r w:rsidRPr="00A461A7" w:rsidDel="00F25013">
          <w:rPr>
            <w:b/>
          </w:rPr>
          <w:delText xml:space="preserve">Vymyšlenská pěšina - Vrbsko </w:delText>
        </w:r>
        <w:r w:rsidRPr="00A461A7" w:rsidDel="00F25013">
          <w:delText xml:space="preserve"> </w:delText>
        </w:r>
      </w:del>
    </w:p>
    <w:p w14:paraId="105E722B" w14:textId="7ED27483" w:rsidR="00457963" w:rsidRPr="00A461A7" w:rsidDel="00F25013" w:rsidRDefault="00457963" w:rsidP="00811436">
      <w:pPr>
        <w:pStyle w:val="0CalibrizakladnitextBEZMEZER"/>
        <w:rPr>
          <w:del w:id="897" w:author="uzivatel" w:date="2024-01-22T11:02:00Z"/>
        </w:rPr>
      </w:pPr>
      <w:del w:id="898" w:author="uzivatel" w:date="2024-01-22T11:02:00Z">
        <w:r w:rsidRPr="00A461A7" w:rsidDel="00F25013">
          <w:delText>RK291/RA04-1389 vodní, nivní, mezofilní hájový RBK funkční, v lesních porostech upravit druhovou skladbu porostů dle STG, břehové a doprovodné porosty udržet v přírodním stavu.</w:delText>
        </w:r>
      </w:del>
    </w:p>
    <w:p w14:paraId="124E8CB4" w14:textId="6ACCBB26" w:rsidR="00457963" w:rsidRPr="00A461A7" w:rsidDel="00F25013" w:rsidRDefault="00457963" w:rsidP="00811436">
      <w:pPr>
        <w:pStyle w:val="0CalibrizakladnitextBEZMEZER"/>
        <w:rPr>
          <w:del w:id="899" w:author="uzivatel" w:date="2024-01-22T11:02:00Z"/>
        </w:rPr>
      </w:pPr>
      <w:del w:id="900" w:author="uzivatel" w:date="2024-01-22T11:02:00Z">
        <w:r w:rsidRPr="00A461A7" w:rsidDel="00F25013">
          <w:delText xml:space="preserve">RK291/RA 04 nivní, mezofilní hájový LBC funkční, na řešeném území nivní, břehové a doprovodné porosty udržet v přírodním stavu. </w:delText>
        </w:r>
      </w:del>
    </w:p>
    <w:p w14:paraId="6A7887E4" w14:textId="3D0BDBBC" w:rsidR="00457963" w:rsidRPr="00A461A7" w:rsidDel="00F25013" w:rsidRDefault="00457963" w:rsidP="00811436">
      <w:pPr>
        <w:pStyle w:val="0CalibrizakladnitextBEZMEZER"/>
        <w:rPr>
          <w:del w:id="901" w:author="uzivatel" w:date="2024-01-22T11:02:00Z"/>
        </w:rPr>
      </w:pPr>
      <w:del w:id="902" w:author="uzivatel" w:date="2024-01-22T11:02:00Z">
        <w:r w:rsidRPr="00A461A7" w:rsidDel="00F25013">
          <w:delText xml:space="preserve">RK291/RA03-RA04 nivní, mezofilní hájový až mezofilní bučinný RBK částečně funkční, upravit druhovou skladbu porostů dle STG.  </w:delText>
        </w:r>
      </w:del>
    </w:p>
    <w:p w14:paraId="2D022001" w14:textId="0AF97D89" w:rsidR="00457963" w:rsidRPr="00A461A7" w:rsidDel="00F25013" w:rsidRDefault="00457963" w:rsidP="00811436">
      <w:pPr>
        <w:pStyle w:val="0CalibrizakladnitextBEZMEZER"/>
        <w:rPr>
          <w:del w:id="903" w:author="uzivatel" w:date="2024-01-22T11:02:00Z"/>
        </w:rPr>
      </w:pPr>
      <w:del w:id="904" w:author="uzivatel" w:date="2024-01-22T11:02:00Z">
        <w:r w:rsidRPr="00A461A7" w:rsidDel="00F25013">
          <w:delText>RK291/RA 03 nivní, mezofilní hájový LBC funkční, na řešeném území nivní, břehové a doprovodné porosty udržet v přírodním stavu.</w:delText>
        </w:r>
      </w:del>
    </w:p>
    <w:p w14:paraId="4592889A" w14:textId="7A5E30CB" w:rsidR="00457963" w:rsidRPr="00A461A7" w:rsidDel="00F25013" w:rsidRDefault="00457963" w:rsidP="00811436">
      <w:pPr>
        <w:pStyle w:val="0CalibrizakladnitextBEZMEZER"/>
        <w:rPr>
          <w:del w:id="905" w:author="uzivatel" w:date="2024-01-22T11:02:00Z"/>
        </w:rPr>
      </w:pPr>
      <w:del w:id="906" w:author="uzivatel" w:date="2024-01-22T11:02:00Z">
        <w:r w:rsidRPr="00A461A7" w:rsidDel="00F25013">
          <w:delText>RK291/NA04-RA03 nivní, mezofilní hájový až mezofilní bučinný RBK částečně funkční, v lesních porostech upravit druhovou skladbu porostů dle STG, mimo lesní porosty extenzivní obhospodařování.</w:delText>
        </w:r>
      </w:del>
    </w:p>
    <w:p w14:paraId="218F454D" w14:textId="0A82CD6A" w:rsidR="00457963" w:rsidRPr="00A461A7" w:rsidDel="00F25013" w:rsidRDefault="00457963" w:rsidP="00811436">
      <w:pPr>
        <w:pStyle w:val="0CalibrizakladnitextBEZMEZER"/>
        <w:rPr>
          <w:del w:id="907" w:author="uzivatel" w:date="2024-01-22T11:02:00Z"/>
        </w:rPr>
      </w:pPr>
      <w:del w:id="908" w:author="uzivatel" w:date="2024-01-22T11:02:00Z">
        <w:r w:rsidRPr="00A461A7" w:rsidDel="00F25013">
          <w:delText>RK291/NA 04 vodní, nivní, mezofilní hájový LBC funkční, porosty udržet v přírodním stavu.</w:delText>
        </w:r>
      </w:del>
    </w:p>
    <w:p w14:paraId="10626E25" w14:textId="624C01E6" w:rsidR="00457963" w:rsidRPr="00A461A7" w:rsidDel="00F25013" w:rsidRDefault="00457963" w:rsidP="00811436">
      <w:pPr>
        <w:pStyle w:val="0CalibrizakladnitextBEZMEZER"/>
        <w:rPr>
          <w:del w:id="909" w:author="uzivatel" w:date="2024-01-22T11:02:00Z"/>
        </w:rPr>
      </w:pPr>
      <w:del w:id="910" w:author="uzivatel" w:date="2024-01-22T11:02:00Z">
        <w:r w:rsidRPr="00A461A7" w:rsidDel="00F25013">
          <w:delText>RK291/NA04-NA05 vodní, nivní, mezofilní hájový RBK částečně funkční, v lesních porostech upravit druhovou skladbu porostů dle STG, břehové a doprovodné porosty udržet v přírodním stavu, na nefunkční části založit skupinové porosty s přirozenou druhovou skladbou dle STG, extenzivní obhospodařování.</w:delText>
        </w:r>
      </w:del>
    </w:p>
    <w:p w14:paraId="2B284CBF" w14:textId="18F1BFC8" w:rsidR="00457963" w:rsidRPr="00A461A7" w:rsidDel="00F25013" w:rsidRDefault="00457963" w:rsidP="00811436">
      <w:pPr>
        <w:pStyle w:val="0CalibrizakladnitextBEZMEZER"/>
        <w:rPr>
          <w:del w:id="911" w:author="uzivatel" w:date="2024-01-22T11:02:00Z"/>
        </w:rPr>
      </w:pPr>
      <w:del w:id="912" w:author="uzivatel" w:date="2024-01-22T11:02:00Z">
        <w:r w:rsidRPr="00A461A7" w:rsidDel="00F25013">
          <w:delText>RK291/NA 05 kombinované částečně funkční, rybníky využívat extenzivně, v lesních porostech upravit druhovou skladbu porostů dle STG, louky extenzivní obhospodařování.</w:delText>
        </w:r>
      </w:del>
    </w:p>
    <w:p w14:paraId="441503EB" w14:textId="5F8201CF" w:rsidR="00457963" w:rsidRPr="00A461A7" w:rsidDel="00F25013" w:rsidRDefault="00457963" w:rsidP="00811436">
      <w:pPr>
        <w:pStyle w:val="0CalibrizakladnitextBEZMEZER"/>
        <w:rPr>
          <w:del w:id="913" w:author="uzivatel" w:date="2024-01-22T11:02:00Z"/>
        </w:rPr>
      </w:pPr>
      <w:del w:id="914" w:author="uzivatel" w:date="2024-01-22T11:02:00Z">
        <w:r w:rsidRPr="00A461A7" w:rsidDel="00F25013">
          <w:delText>RK291/NA05-NA06 vodní, nivní, mezofilní hájový RBK nedostatečně funkční, revitalizace toku Musík, včetně založení přírodě blízké doprovodné vegetace a břehových porostů, extenzivní obhospodařování luk, v zastavěném území nelze nefunkční část rozšířit na požadovanou min. šířku 40 m.</w:delText>
        </w:r>
      </w:del>
    </w:p>
    <w:p w14:paraId="7544219D" w14:textId="33B17FC3" w:rsidR="00457963" w:rsidRPr="00A461A7" w:rsidDel="00F25013" w:rsidRDefault="00457963" w:rsidP="00811436">
      <w:pPr>
        <w:pStyle w:val="0CalibrizakladnitextBEZMEZER"/>
        <w:rPr>
          <w:del w:id="915" w:author="uzivatel" w:date="2024-01-22T11:02:00Z"/>
        </w:rPr>
      </w:pPr>
      <w:del w:id="916" w:author="uzivatel" w:date="2024-01-22T11:02:00Z">
        <w:r w:rsidRPr="00A461A7" w:rsidDel="00F25013">
          <w:delText>RK291/NA 06 kombinované LBC částečně funkční, extenzivní obhospodařování luk, revitalizace toku Musík.</w:delText>
        </w:r>
      </w:del>
    </w:p>
    <w:p w14:paraId="51CA7CAB" w14:textId="1A6643F2" w:rsidR="00457963" w:rsidRPr="00A461A7" w:rsidDel="00F25013" w:rsidRDefault="00457963" w:rsidP="00811436">
      <w:pPr>
        <w:pStyle w:val="0CalibrizakladnitextBEZMEZER"/>
        <w:rPr>
          <w:del w:id="917" w:author="uzivatel" w:date="2024-01-22T11:02:00Z"/>
        </w:rPr>
      </w:pPr>
      <w:del w:id="918" w:author="uzivatel" w:date="2024-01-22T11:02:00Z">
        <w:r w:rsidRPr="00A461A7" w:rsidDel="00F25013">
          <w:lastRenderedPageBreak/>
          <w:delText>RK291/NA06-NA07 nivní, mezofilní hájový RBK nedostatečně funkční, v lesních porostech upravit druhovou skladbu porostů dle STG, v zastavěném území nelze nefunkční část rozšířit na požadovanou min. šířku 40 m.</w:delText>
        </w:r>
      </w:del>
    </w:p>
    <w:p w14:paraId="601D970B" w14:textId="60495CD9" w:rsidR="00457963" w:rsidRPr="00A461A7" w:rsidDel="00F25013" w:rsidRDefault="00457963" w:rsidP="00811436">
      <w:pPr>
        <w:pStyle w:val="0CalibrizakladnitextBEZMEZER"/>
        <w:rPr>
          <w:del w:id="919" w:author="uzivatel" w:date="2024-01-22T11:02:00Z"/>
        </w:rPr>
      </w:pPr>
      <w:del w:id="920" w:author="uzivatel" w:date="2024-01-22T11:02:00Z">
        <w:r w:rsidRPr="00A461A7" w:rsidDel="00F25013">
          <w:delText>RK291/NA07 (DU15) kombinované LBC částečně funkční, na řešeném území mezofilní hájový,  lesních porostech upravit druhovou skladbu porostů dle STG, mimo lesní porosty extenzivní obhospodařování.</w:delText>
        </w:r>
      </w:del>
    </w:p>
    <w:p w14:paraId="6A38628D" w14:textId="797BEB09" w:rsidR="00457963" w:rsidRPr="00A461A7" w:rsidDel="00F25013" w:rsidRDefault="00457963" w:rsidP="00811436">
      <w:pPr>
        <w:pStyle w:val="0CalibrizakladnitextBEZMEZER"/>
        <w:rPr>
          <w:del w:id="921" w:author="uzivatel" w:date="2024-01-22T11:02:00Z"/>
        </w:rPr>
      </w:pPr>
    </w:p>
    <w:p w14:paraId="1029A819" w14:textId="21F4C24A" w:rsidR="00457963" w:rsidRPr="00A461A7" w:rsidDel="00F25013" w:rsidRDefault="00457963" w:rsidP="00811436">
      <w:pPr>
        <w:pStyle w:val="0CalibrizakladnitextBEZMEZER"/>
        <w:rPr>
          <w:del w:id="922" w:author="uzivatel" w:date="2024-01-22T11:02:00Z"/>
        </w:rPr>
      </w:pPr>
      <w:del w:id="923" w:author="uzivatel" w:date="2024-01-22T11:02:00Z">
        <w:r w:rsidRPr="00A461A7" w:rsidDel="00F25013">
          <w:delText>Lokální hierarchie</w:delText>
        </w:r>
      </w:del>
    </w:p>
    <w:p w14:paraId="292277A3" w14:textId="187FA84C" w:rsidR="00457963" w:rsidRPr="00A461A7" w:rsidDel="00F25013" w:rsidRDefault="00457963" w:rsidP="00811436">
      <w:pPr>
        <w:pStyle w:val="0CalibrizakladnitextBEZMEZER"/>
        <w:rPr>
          <w:del w:id="924" w:author="uzivatel" w:date="2024-01-22T11:02:00Z"/>
        </w:rPr>
      </w:pPr>
      <w:del w:id="925" w:author="uzivatel" w:date="2024-01-22T11:02:00Z">
        <w:r w:rsidRPr="00A461A7" w:rsidDel="00F25013">
          <w:delText>NA05-KNxx hygrofilní LBK nedostatečně funkční, extenzivní obhospodařování luk, revitalizace drobného vodního toku, skupinová výsadba porostů s přirozenou druhovou skladbou dle STG.</w:delText>
        </w:r>
      </w:del>
    </w:p>
    <w:p w14:paraId="2A5476AB" w14:textId="5DDE6E3A" w:rsidR="00457963" w:rsidRPr="00A461A7" w:rsidDel="00F25013" w:rsidRDefault="00457963" w:rsidP="00811436">
      <w:pPr>
        <w:pStyle w:val="0CalibrizakladnitextBEZMEZER"/>
        <w:rPr>
          <w:del w:id="926" w:author="uzivatel" w:date="2024-01-22T11:02:00Z"/>
        </w:rPr>
      </w:pPr>
      <w:del w:id="927" w:author="uzivatel" w:date="2024-01-22T11:02:00Z">
        <w:r w:rsidRPr="00A461A7" w:rsidDel="00F25013">
          <w:delText>NA04-NA08 hygrofilní LBK nedostatečně funkční, louky využívat výhradně extenzivně (pravidelné sečení), v mokřadech podpořit přirozený vznik doprovodných porostů, vysadit dřeviny podle STG)</w:delText>
        </w:r>
      </w:del>
    </w:p>
    <w:p w14:paraId="0559386B" w14:textId="21E3361C" w:rsidR="00457963" w:rsidRPr="00A461A7" w:rsidDel="00F25013" w:rsidRDefault="00457963" w:rsidP="00811436">
      <w:pPr>
        <w:pStyle w:val="0CalibrizakladnitextBEZMEZER"/>
        <w:rPr>
          <w:del w:id="928" w:author="uzivatel" w:date="2024-01-22T11:02:00Z"/>
        </w:rPr>
      </w:pPr>
      <w:del w:id="929" w:author="uzivatel" w:date="2024-01-22T11:02:00Z">
        <w:r w:rsidRPr="00A461A7" w:rsidDel="00F25013">
          <w:delText>NA 08 kombinované LBC částečně funkční, revitalizace drobného vodního toku, převedení orné půdy na ostatní plochy – zeleň a založení lučního porostu, skupinová výsadba porostů s přirozenou druhovou skladbou dle STG.</w:delText>
        </w:r>
      </w:del>
    </w:p>
    <w:p w14:paraId="4AD6207C" w14:textId="249FA392" w:rsidR="00457963" w:rsidRPr="00A461A7" w:rsidDel="00F25013" w:rsidRDefault="00457963" w:rsidP="00811436">
      <w:pPr>
        <w:pStyle w:val="0CalibrizakladnitextBEZMEZER"/>
        <w:rPr>
          <w:del w:id="930" w:author="uzivatel" w:date="2024-01-22T11:02:00Z"/>
        </w:rPr>
      </w:pPr>
      <w:del w:id="931" w:author="uzivatel" w:date="2024-01-22T11:02:00Z">
        <w:r w:rsidRPr="00A461A7" w:rsidDel="00F25013">
          <w:delText>NA08-KRxx hygrofilní LBK nefunkční, revitalizace drobného vodního toku, na orné půdě založit LBK v min šířce 20m (zatravnit zamokřované plochy a podél okrajů vysadit dřeviny podle STG).</w:delText>
        </w:r>
      </w:del>
    </w:p>
    <w:p w14:paraId="13A9170E" w14:textId="534AADA2" w:rsidR="00457963" w:rsidRPr="00A461A7" w:rsidDel="00F25013" w:rsidRDefault="00457963" w:rsidP="00811436">
      <w:pPr>
        <w:pStyle w:val="0CalibrizakladnitextBEZMEZER"/>
        <w:rPr>
          <w:del w:id="932" w:author="uzivatel" w:date="2024-01-22T11:02:00Z"/>
        </w:rPr>
      </w:pPr>
      <w:del w:id="933" w:author="uzivatel" w:date="2024-01-22T11:02:00Z">
        <w:r w:rsidRPr="00A461A7" w:rsidDel="00F25013">
          <w:delText>NA 09 mezofilní bučinný LBC částečně funkční, v lese upravit dřevinnou skladbu dle STG.</w:delText>
        </w:r>
      </w:del>
    </w:p>
    <w:p w14:paraId="58E63E0A" w14:textId="72F3F438" w:rsidR="00457963" w:rsidRPr="00A461A7" w:rsidDel="00F25013" w:rsidRDefault="00457963" w:rsidP="00811436">
      <w:pPr>
        <w:pStyle w:val="0CalibrizakladnitextBEZMEZER"/>
        <w:rPr>
          <w:del w:id="934" w:author="uzivatel" w:date="2024-01-22T11:02:00Z"/>
        </w:rPr>
      </w:pPr>
      <w:del w:id="935" w:author="uzivatel" w:date="2024-01-22T11:02:00Z">
        <w:r w:rsidRPr="00A461A7" w:rsidDel="00F25013">
          <w:delText>DU17-NA09 mezofilní bučinný LBK nefunkční, na orné půdě založit LBK v min šířce 20m (zatravnit zamokřované plochy a podél okrajů vysadit dřeviny podle STG).</w:delText>
        </w:r>
      </w:del>
    </w:p>
    <w:p w14:paraId="13E6EA31" w14:textId="04B613E8" w:rsidR="00457963" w:rsidRPr="00A461A7" w:rsidDel="00F25013" w:rsidRDefault="00457963" w:rsidP="00811436">
      <w:pPr>
        <w:pStyle w:val="0CalibrizakladnitextBEZMEZER"/>
        <w:rPr>
          <w:del w:id="936" w:author="uzivatel" w:date="2024-01-22T11:02:00Z"/>
        </w:rPr>
      </w:pPr>
      <w:del w:id="937" w:author="uzivatel" w:date="2024-01-22T11:02:00Z">
        <w:r w:rsidRPr="00A461A7" w:rsidDel="00F25013">
          <w:delText>NA07-NA09 mezofilní bučinný LBK částečně funkční, biokoridor rozšířit na min šířku 15 m, na orné půdě založit LBK v min šířce 20m (zatravnit zamokřované plochy a podél okrajů vysadit dřeviny podle STG).</w:delText>
        </w:r>
      </w:del>
    </w:p>
    <w:p w14:paraId="1CB30423" w14:textId="54025F28" w:rsidR="00457963" w:rsidRPr="00A461A7" w:rsidDel="00F25013" w:rsidRDefault="00457963" w:rsidP="00811436">
      <w:pPr>
        <w:pStyle w:val="0CalibrizakladnitextBEZMEZER"/>
        <w:rPr>
          <w:del w:id="938" w:author="uzivatel" w:date="2024-01-22T11:02:00Z"/>
        </w:rPr>
      </w:pPr>
      <w:del w:id="939" w:author="uzivatel" w:date="2024-01-22T11:02:00Z">
        <w:r w:rsidRPr="00A461A7" w:rsidDel="00F25013">
          <w:delText xml:space="preserve">Skladebné části ÚSES jsou zakresleny v grafické části územního plánu. </w:delText>
        </w:r>
      </w:del>
    </w:p>
    <w:p w14:paraId="1AB27E3F" w14:textId="7A0955E6" w:rsidR="00457963" w:rsidRPr="00A461A7" w:rsidDel="00F25013" w:rsidRDefault="00457963" w:rsidP="002B3D47">
      <w:pPr>
        <w:pStyle w:val="0CalibrizakladnitextBEZMEZER"/>
        <w:rPr>
          <w:del w:id="940" w:author="uzivatel" w:date="2024-01-22T11:02:00Z"/>
          <w:b/>
        </w:rPr>
      </w:pPr>
    </w:p>
    <w:p w14:paraId="4CA1EDF5" w14:textId="533146A0" w:rsidR="00457963" w:rsidRPr="00A461A7" w:rsidDel="00F25013" w:rsidRDefault="00457963" w:rsidP="002B3D47">
      <w:pPr>
        <w:pStyle w:val="0CalibrizakladnitextBEZMEZER"/>
        <w:rPr>
          <w:del w:id="941" w:author="uzivatel" w:date="2024-01-22T11:02:00Z"/>
          <w:b/>
        </w:rPr>
      </w:pPr>
      <w:del w:id="942" w:author="uzivatel" w:date="2024-01-22T11:02:00Z">
        <w:r w:rsidRPr="00A461A7" w:rsidDel="00F25013">
          <w:rPr>
            <w:b/>
          </w:rPr>
          <w:delText>Pro funkční využití ploch biocenter je:</w:delText>
        </w:r>
      </w:del>
    </w:p>
    <w:p w14:paraId="7B32BD3F" w14:textId="246F3B86" w:rsidR="00457963" w:rsidRPr="00A461A7" w:rsidDel="00F25013" w:rsidRDefault="00457963" w:rsidP="002B3D47">
      <w:pPr>
        <w:pStyle w:val="0CalibrizakladnitextBEZMEZER"/>
        <w:rPr>
          <w:del w:id="943" w:author="uzivatel" w:date="2024-01-22T11:02:00Z"/>
        </w:rPr>
      </w:pPr>
      <w:del w:id="944" w:author="uzivatel" w:date="2024-01-22T11:02:00Z">
        <w:r w:rsidRPr="00A461A7" w:rsidDel="00F25013">
          <w:delText>- přípustné:</w:delText>
        </w:r>
      </w:del>
    </w:p>
    <w:p w14:paraId="649313A5" w14:textId="5A4B3D86" w:rsidR="00457963" w:rsidRPr="00A461A7" w:rsidDel="00F25013" w:rsidRDefault="00457963" w:rsidP="002B3D47">
      <w:pPr>
        <w:pStyle w:val="0CalibrizakladnitextBEZMEZER"/>
        <w:rPr>
          <w:del w:id="945" w:author="uzivatel" w:date="2024-01-22T11:02:00Z"/>
        </w:rPr>
      </w:pPr>
      <w:del w:id="946" w:author="uzivatel" w:date="2024-01-22T11:02:00Z">
        <w:r w:rsidRPr="00A461A7" w:rsidDel="00F25013">
          <w:delText>současné využití;</w:delText>
        </w:r>
      </w:del>
    </w:p>
    <w:p w14:paraId="79658139" w14:textId="13842037" w:rsidR="00457963" w:rsidRPr="00A461A7" w:rsidDel="00F25013" w:rsidRDefault="00457963" w:rsidP="002B3D47">
      <w:pPr>
        <w:pStyle w:val="0CalibrizakladnitextBEZMEZER"/>
        <w:rPr>
          <w:del w:id="947" w:author="uzivatel" w:date="2024-01-22T11:02:00Z"/>
        </w:rPr>
      </w:pPr>
      <w:del w:id="948" w:author="uzivatel" w:date="2024-01-22T11:02:00Z">
        <w:r w:rsidRPr="00A461A7" w:rsidDel="00F25013">
          <w:delText>využití zajišťující přirozenou druhovou skladbu bioty odpovídající trvalým stanovištním podmínkám;</w:delText>
        </w:r>
      </w:del>
    </w:p>
    <w:p w14:paraId="461B5135" w14:textId="4ED48BFC" w:rsidR="00457963" w:rsidRPr="00A461A7" w:rsidDel="00F25013" w:rsidRDefault="00457963" w:rsidP="002B3D47">
      <w:pPr>
        <w:pStyle w:val="0CalibrizakladnitextBEZMEZER"/>
        <w:rPr>
          <w:del w:id="949" w:author="uzivatel" w:date="2024-01-22T11:02:00Z"/>
        </w:rPr>
      </w:pPr>
      <w:del w:id="950" w:author="uzivatel" w:date="2024-01-22T11:02:00Z">
        <w:r w:rsidRPr="00A461A7" w:rsidDel="00F25013">
          <w:delText>- podmíněné:</w:delText>
        </w:r>
      </w:del>
    </w:p>
    <w:p w14:paraId="21072E81" w14:textId="0754F0B9" w:rsidR="00457963" w:rsidRPr="00A461A7" w:rsidDel="00F25013" w:rsidRDefault="00457963" w:rsidP="002B3D47">
      <w:pPr>
        <w:pStyle w:val="0CalibrizakladnitextBEZMEZER"/>
        <w:rPr>
          <w:del w:id="951" w:author="uzivatel" w:date="2024-01-22T11:02:00Z"/>
        </w:rPr>
      </w:pPr>
      <w:del w:id="952" w:author="uzivatel" w:date="2024-01-22T11:02:00Z">
        <w:r w:rsidRPr="00A461A7" w:rsidDel="00F25013">
          <w:delText>pouze ve výjimečných případech nezbytně nutné liniové stavby a vodohospodářské zařízení, jež mohou být umístěny jen při co nejmenším zásahu a narušení funkčnosti biocentra;</w:delText>
        </w:r>
      </w:del>
    </w:p>
    <w:p w14:paraId="2B8FD2F2" w14:textId="60A39C15" w:rsidR="00457963" w:rsidRPr="00A461A7" w:rsidDel="00F25013" w:rsidRDefault="00457963" w:rsidP="002B3D47">
      <w:pPr>
        <w:pStyle w:val="0CalibrizakladnitextBEZMEZER"/>
        <w:rPr>
          <w:del w:id="953" w:author="uzivatel" w:date="2024-01-22T11:02:00Z"/>
        </w:rPr>
      </w:pPr>
      <w:del w:id="954" w:author="uzivatel" w:date="2024-01-22T11:02:00Z">
        <w:r w:rsidRPr="00A461A7" w:rsidDel="00F25013">
          <w:delText>- nepřípustné:</w:delText>
        </w:r>
      </w:del>
    </w:p>
    <w:p w14:paraId="479C5DB6" w14:textId="60557626" w:rsidR="00457963" w:rsidRPr="00A461A7" w:rsidDel="00F25013" w:rsidRDefault="00457963" w:rsidP="002B3D47">
      <w:pPr>
        <w:pStyle w:val="0CalibrizakladnitextBEZMEZER"/>
        <w:rPr>
          <w:del w:id="955" w:author="uzivatel" w:date="2024-01-22T11:02:00Z"/>
        </w:rPr>
      </w:pPr>
      <w:del w:id="956" w:author="uzivatel" w:date="2024-01-22T11:02:00Z">
        <w:r w:rsidRPr="00A461A7" w:rsidDel="00F25013">
          <w:delText>změny funkčního využití, které by snižovaly současný stupeň ekologické stability daného území zařazeného do ÚSES ((změny druhu pozemku s vyšším stupněm ekologické stability na druh s nižším stupněm ekologické stability, např. z louky na ornou půdu), které jsou v rozporu s funkcí těchto ploch v ÚSES;</w:delText>
        </w:r>
      </w:del>
    </w:p>
    <w:p w14:paraId="54C3FA1D" w14:textId="7A4DC77C" w:rsidR="00457963" w:rsidRPr="00A461A7" w:rsidDel="00F25013" w:rsidRDefault="00457963" w:rsidP="002B3D47">
      <w:pPr>
        <w:pStyle w:val="0CalibrizakladnitextBEZMEZER"/>
        <w:rPr>
          <w:del w:id="957" w:author="uzivatel" w:date="2024-01-22T11:02:00Z"/>
        </w:rPr>
      </w:pPr>
      <w:del w:id="958" w:author="uzivatel" w:date="2024-01-22T11:02:00Z">
        <w:r w:rsidRPr="00A461A7" w:rsidDel="00F25013">
          <w:delText>jakékoliv změny funkčního využití, které by znemožnily či ohrozily funkčnost biocenter nebo územní ochranu ploch navrhovaných k začlenění do nich;</w:delText>
        </w:r>
      </w:del>
    </w:p>
    <w:p w14:paraId="7D5F130F" w14:textId="14EAD9A9" w:rsidR="00457963" w:rsidRPr="00A461A7" w:rsidDel="00F25013" w:rsidRDefault="00457963" w:rsidP="002B3D47">
      <w:pPr>
        <w:pStyle w:val="0CalibrizakladnitextBEZMEZER"/>
        <w:rPr>
          <w:del w:id="959" w:author="uzivatel" w:date="2024-01-22T11:02:00Z"/>
        </w:rPr>
      </w:pPr>
      <w:del w:id="960" w:author="uzivatel" w:date="2024-01-22T11:02:00Z">
        <w:r w:rsidRPr="00A461A7" w:rsidDel="00F25013">
          <w:delText>rušivé činnosti jako je umisťování staveb, odvodňování pozemků, úpravy toků, intenzifikace obhospodařování, odlesňování, těžba nerostných surovin apod., mimo činnosti podmíněné;</w:delText>
        </w:r>
      </w:del>
    </w:p>
    <w:p w14:paraId="436B0F33" w14:textId="515C589E" w:rsidR="00457963" w:rsidRPr="00A461A7" w:rsidDel="00F25013" w:rsidRDefault="00457963" w:rsidP="002B3D47">
      <w:pPr>
        <w:pStyle w:val="0CalibrizakladnitextBEZMEZER"/>
        <w:rPr>
          <w:del w:id="961" w:author="uzivatel" w:date="2024-01-22T11:02:00Z"/>
          <w:color w:val="C00000"/>
          <w:u w:val="single"/>
        </w:rPr>
      </w:pPr>
      <w:del w:id="962" w:author="uzivatel" w:date="2024-01-22T11:02:00Z">
        <w:r w:rsidRPr="00A461A7" w:rsidDel="00F25013">
          <w:rPr>
            <w:color w:val="C00000"/>
            <w:u w:val="single"/>
          </w:rPr>
          <w:delText>oplocení (s výjimkou dřevěných ohradníků, či bradel, které budou průchodné pro divokou zvěř).</w:delText>
        </w:r>
      </w:del>
    </w:p>
    <w:p w14:paraId="7D32EEF7" w14:textId="5EC074E5" w:rsidR="00457963" w:rsidRPr="00A461A7" w:rsidDel="00F25013" w:rsidRDefault="00457963" w:rsidP="002B3D47">
      <w:pPr>
        <w:pStyle w:val="0CalibrizakladnitextBEZMEZER"/>
        <w:rPr>
          <w:del w:id="963" w:author="uzivatel" w:date="2024-01-22T11:02:00Z"/>
        </w:rPr>
      </w:pPr>
    </w:p>
    <w:p w14:paraId="260678F6" w14:textId="18516AAF" w:rsidR="00457963" w:rsidRPr="00A461A7" w:rsidDel="00F25013" w:rsidRDefault="00457963" w:rsidP="002B3D47">
      <w:pPr>
        <w:pStyle w:val="0CalibrizakladnitextBEZMEZER"/>
        <w:rPr>
          <w:del w:id="964" w:author="uzivatel" w:date="2024-01-22T11:02:00Z"/>
          <w:b/>
        </w:rPr>
      </w:pPr>
      <w:del w:id="965" w:author="uzivatel" w:date="2024-01-22T11:02:00Z">
        <w:r w:rsidRPr="00A461A7" w:rsidDel="00F25013">
          <w:rPr>
            <w:b/>
          </w:rPr>
          <w:delText>Pro funkční využití ploch biokoridorů je:</w:delText>
        </w:r>
      </w:del>
    </w:p>
    <w:p w14:paraId="615B3953" w14:textId="067667DC" w:rsidR="00457963" w:rsidRPr="00A461A7" w:rsidDel="00F25013" w:rsidRDefault="00457963" w:rsidP="002B3D47">
      <w:pPr>
        <w:pStyle w:val="0CalibrizakladnitextBEZMEZER"/>
        <w:rPr>
          <w:del w:id="966" w:author="uzivatel" w:date="2024-01-22T11:02:00Z"/>
        </w:rPr>
      </w:pPr>
      <w:del w:id="967" w:author="uzivatel" w:date="2024-01-22T11:02:00Z">
        <w:r w:rsidRPr="00A461A7" w:rsidDel="00F25013">
          <w:delText>- přípustné:</w:delText>
        </w:r>
      </w:del>
    </w:p>
    <w:p w14:paraId="03B31BB1" w14:textId="077B23D0" w:rsidR="00457963" w:rsidRPr="00A461A7" w:rsidDel="00F25013" w:rsidRDefault="00457963" w:rsidP="002B3D47">
      <w:pPr>
        <w:pStyle w:val="0CalibrizakladnitextBEZMEZER"/>
        <w:rPr>
          <w:del w:id="968" w:author="uzivatel" w:date="2024-01-22T11:02:00Z"/>
        </w:rPr>
      </w:pPr>
      <w:del w:id="969" w:author="uzivatel" w:date="2024-01-22T11:02:00Z">
        <w:r w:rsidRPr="00A461A7" w:rsidDel="00F25013">
          <w:delText>současné využití</w:delText>
        </w:r>
      </w:del>
    </w:p>
    <w:p w14:paraId="093A166B" w14:textId="64587B63" w:rsidR="00457963" w:rsidRPr="00A461A7" w:rsidDel="00F25013" w:rsidRDefault="00457963" w:rsidP="002B3D47">
      <w:pPr>
        <w:pStyle w:val="0CalibrizakladnitextBEZMEZER"/>
        <w:rPr>
          <w:del w:id="970" w:author="uzivatel" w:date="2024-01-22T11:02:00Z"/>
        </w:rPr>
      </w:pPr>
      <w:del w:id="971" w:author="uzivatel" w:date="2024-01-22T11:02:00Z">
        <w:r w:rsidRPr="00A461A7" w:rsidDel="00F25013">
          <w:delText>využití zajišťující vysoké zastoupení druhů organismů odpovídajících trvalým stanovištním podmínkám při běžném extenzivním zemědělském nebo lesnickém hospodaření (trvalé travní porosty, extenzivní sady, lesy apod.), případně rekreační plochy přírodního charakteru;</w:delText>
        </w:r>
      </w:del>
    </w:p>
    <w:p w14:paraId="147AB46E" w14:textId="31826FE4" w:rsidR="00457963" w:rsidRPr="00A461A7" w:rsidDel="00F25013" w:rsidRDefault="00457963" w:rsidP="002B3D47">
      <w:pPr>
        <w:pStyle w:val="0CalibrizakladnitextBEZMEZER"/>
        <w:rPr>
          <w:del w:id="972" w:author="uzivatel" w:date="2024-01-22T11:02:00Z"/>
        </w:rPr>
      </w:pPr>
      <w:del w:id="973" w:author="uzivatel" w:date="2024-01-22T11:02:00Z">
        <w:r w:rsidRPr="00A461A7" w:rsidDel="00F25013">
          <w:delText>Revitalizace vodních toků je žádoucí.</w:delText>
        </w:r>
      </w:del>
    </w:p>
    <w:p w14:paraId="4268A439" w14:textId="740B3905" w:rsidR="00457963" w:rsidRPr="00A461A7" w:rsidDel="00F25013" w:rsidRDefault="00457963" w:rsidP="002B3D47">
      <w:pPr>
        <w:pStyle w:val="0CalibrizakladnitextBEZMEZER"/>
        <w:rPr>
          <w:del w:id="974" w:author="uzivatel" w:date="2024-01-22T11:02:00Z"/>
        </w:rPr>
      </w:pPr>
      <w:del w:id="975" w:author="uzivatel" w:date="2024-01-22T11:02:00Z">
        <w:r w:rsidRPr="00A461A7" w:rsidDel="00F25013">
          <w:delText>- podmíněné:</w:delText>
        </w:r>
      </w:del>
    </w:p>
    <w:p w14:paraId="4370E464" w14:textId="638B73ED" w:rsidR="00457963" w:rsidRPr="00A461A7" w:rsidDel="00F25013" w:rsidRDefault="00457963" w:rsidP="002B3D47">
      <w:pPr>
        <w:pStyle w:val="0CalibrizakladnitextBEZMEZER"/>
        <w:rPr>
          <w:del w:id="976" w:author="uzivatel" w:date="2024-01-22T11:02:00Z"/>
        </w:rPr>
      </w:pPr>
      <w:del w:id="977" w:author="uzivatel" w:date="2024-01-22T11:02:00Z">
        <w:r w:rsidRPr="00A461A7" w:rsidDel="00F25013">
          <w:delText>pouze ve výjimečných případech nezbytně nutné liniové stavby křížící biokoridor pokud možno kolmo, technická infrastruktura a vodohospodářské zařízení; umístěny mohou být jen při co nejmenším zásahu a narušení funkčnosti biokoridoru;</w:delText>
        </w:r>
      </w:del>
    </w:p>
    <w:p w14:paraId="5CF6A752" w14:textId="77EB46F3" w:rsidR="00457963" w:rsidRPr="00A461A7" w:rsidDel="00F25013" w:rsidRDefault="00457963" w:rsidP="002B3D47">
      <w:pPr>
        <w:pStyle w:val="0CalibrizakladnitextBEZMEZER"/>
        <w:rPr>
          <w:del w:id="978" w:author="uzivatel" w:date="2024-01-22T11:02:00Z"/>
        </w:rPr>
      </w:pPr>
      <w:del w:id="979" w:author="uzivatel" w:date="2024-01-22T11:02:00Z">
        <w:r w:rsidRPr="00A461A7" w:rsidDel="00F25013">
          <w:delText>- nepřípustné:</w:delText>
        </w:r>
      </w:del>
    </w:p>
    <w:p w14:paraId="7D7DCA34" w14:textId="67A987AC" w:rsidR="00457963" w:rsidRPr="00A461A7" w:rsidDel="00F25013" w:rsidRDefault="00457963" w:rsidP="002B3D47">
      <w:pPr>
        <w:pStyle w:val="0CalibrizakladnitextBEZMEZER"/>
        <w:rPr>
          <w:del w:id="980" w:author="uzivatel" w:date="2024-01-22T11:02:00Z"/>
        </w:rPr>
      </w:pPr>
      <w:del w:id="981" w:author="uzivatel" w:date="2024-01-22T11:02:00Z">
        <w:r w:rsidRPr="00A461A7" w:rsidDel="00F25013">
          <w:delText>změny funkčního využití, které by snižovaly současný stupeň ekologické stability daného území zařazeného do ÚSES (změny druhu pozemku s vyšším stupněm ekologické stability na druh s nižším stupněm ekologické stability, např. z louky na ornou půdu), které jsou v rozporu s funkcí biokoridoru;</w:delText>
        </w:r>
      </w:del>
    </w:p>
    <w:p w14:paraId="5DC32FCA" w14:textId="01A80ECC" w:rsidR="00457963" w:rsidRPr="00A461A7" w:rsidDel="00F25013" w:rsidRDefault="00457963" w:rsidP="002B3D47">
      <w:pPr>
        <w:pStyle w:val="0CalibrizakladnitextBEZMEZER"/>
        <w:rPr>
          <w:del w:id="982" w:author="uzivatel" w:date="2024-01-22T11:02:00Z"/>
        </w:rPr>
      </w:pPr>
      <w:del w:id="983" w:author="uzivatel" w:date="2024-01-22T11:02:00Z">
        <w:r w:rsidRPr="00A461A7" w:rsidDel="00F25013">
          <w:delText>jakékoliv změny funkčního využití, které by znemožnily či ohrozily územní ochranu a založení chybějících částí biokoridorů, rušivé činnosti jako je umisťování staveb, odvodňování pozemků, úpravy toků, intenzifikace obhospodařování, odlesňování, těžba nerostných surovin apod., mimo činností podmíněných;</w:delText>
        </w:r>
      </w:del>
    </w:p>
    <w:p w14:paraId="240D3ED0" w14:textId="274C49C1" w:rsidR="00457963" w:rsidRPr="00A461A7" w:rsidDel="00F25013" w:rsidRDefault="00457963" w:rsidP="002B3D47">
      <w:pPr>
        <w:pStyle w:val="0CalibrizakladnitextBEZMEZER"/>
        <w:rPr>
          <w:del w:id="984" w:author="uzivatel" w:date="2024-01-22T11:02:00Z"/>
        </w:rPr>
      </w:pPr>
      <w:del w:id="985" w:author="uzivatel" w:date="2024-01-22T11:02:00Z">
        <w:r w:rsidRPr="00A461A7" w:rsidDel="00F25013">
          <w:delText>oplocení.</w:delText>
        </w:r>
      </w:del>
    </w:p>
    <w:p w14:paraId="2B2F70A7" w14:textId="34B639F2" w:rsidR="00457963" w:rsidRPr="00A461A7" w:rsidDel="00F25013" w:rsidRDefault="00457963" w:rsidP="002B3D47">
      <w:pPr>
        <w:pStyle w:val="0CalibrizakladnitextBEZMEZER"/>
        <w:rPr>
          <w:del w:id="986" w:author="uzivatel" w:date="2024-01-22T11:02:00Z"/>
          <w:b/>
          <w:caps/>
          <w:sz w:val="30"/>
        </w:rPr>
      </w:pPr>
      <w:del w:id="987" w:author="uzivatel" w:date="2024-01-22T11:02:00Z">
        <w:r w:rsidRPr="00A461A7" w:rsidDel="00F25013">
          <w:rPr>
            <w:b/>
            <w:caps/>
            <w:sz w:val="30"/>
          </w:rPr>
          <w:lastRenderedPageBreak/>
          <w:delText>3. Krajina</w:delText>
        </w:r>
      </w:del>
    </w:p>
    <w:p w14:paraId="56018E42" w14:textId="4DD9CD2C" w:rsidR="00457963" w:rsidRPr="00A461A7" w:rsidDel="00F25013" w:rsidRDefault="00457963" w:rsidP="002B3D47">
      <w:pPr>
        <w:pStyle w:val="0CalibrizakladnitextBEZMEZER"/>
        <w:rPr>
          <w:del w:id="988" w:author="uzivatel" w:date="2024-01-22T11:02:00Z"/>
        </w:rPr>
      </w:pPr>
    </w:p>
    <w:p w14:paraId="14BB60C8" w14:textId="7EA32353" w:rsidR="00457963" w:rsidRPr="00A461A7" w:rsidDel="00F25013" w:rsidRDefault="00457963" w:rsidP="002B3D47">
      <w:pPr>
        <w:pStyle w:val="0CalibrizakladnitextBEZMEZER"/>
        <w:rPr>
          <w:del w:id="989" w:author="uzivatel" w:date="2024-01-22T11:02:00Z"/>
        </w:rPr>
      </w:pPr>
      <w:del w:id="990" w:author="uzivatel" w:date="2024-01-22T11:02:00Z">
        <w:r w:rsidRPr="00A461A7" w:rsidDel="00F25013">
          <w:delText>Řešené území  je členitá pahorkatina  se zalesněnými vrcholy kopců a  lesními porosty na svazích  údolí vodotečí. Na odlesněných planinách a mírných  svazích je zemědělská, ponejvíce orná  půda.  V jihozápadní části území a na jihovýchod od Nalžovického Podhájí došlo k velkému zcelení pozemků, při kterém se nezachovala rozptýlená krajinná zeleň. Při pozemkových úpravách proto bude nutné navrátit do tohoto území zeleň alespoň jako doprovod obnovených polních cest. Na ostatním území se dochovalo relativně dost krajinné zeleně v podobě lemů cest a porostů skalních výchozů, svahových mezí a remízků. Bezejmenný potok, ústící v Červeném do potoka Musík, který je přeměněn v meliorační strouhu a jeho niva z větší části rozorána, bude nutné revitalizovat stejně jako z větší části kanalizovaný Křepenický potok.</w:delText>
        </w:r>
      </w:del>
    </w:p>
    <w:p w14:paraId="737C9439" w14:textId="36C015FA" w:rsidR="00457963" w:rsidRPr="00A461A7" w:rsidDel="00F25013" w:rsidRDefault="00457963" w:rsidP="002B3D47">
      <w:pPr>
        <w:pStyle w:val="0CalibrizakladnitextBEZMEZER"/>
        <w:rPr>
          <w:del w:id="991" w:author="uzivatel" w:date="2024-01-22T11:02:00Z"/>
        </w:rPr>
      </w:pPr>
      <w:del w:id="992" w:author="uzivatel" w:date="2024-01-22T11:02:00Z">
        <w:r w:rsidRPr="00A461A7" w:rsidDel="00F25013">
          <w:delText>Četné chatové osady jsou až na lesní chatovou osadu pod Stříbrným vrchem situovány na svahy vltavského břehu. Pro jejich problematické zapojení do krajiny by se neměly dále rozšiřovat a pokud možno ze všech stran pohledově uzavřít zelení.</w:delText>
        </w:r>
      </w:del>
    </w:p>
    <w:p w14:paraId="0D4F380F" w14:textId="6BA751AD" w:rsidR="00457963" w:rsidRPr="00A461A7" w:rsidDel="00F25013" w:rsidRDefault="00457963" w:rsidP="002B3D47">
      <w:pPr>
        <w:pStyle w:val="0CalibrizakladnitextBEZMEZER"/>
        <w:rPr>
          <w:del w:id="993" w:author="uzivatel" w:date="2024-01-22T11:02:00Z"/>
        </w:rPr>
      </w:pPr>
      <w:del w:id="994" w:author="uzivatel" w:date="2024-01-22T11:02:00Z">
        <w:r w:rsidRPr="00A461A7" w:rsidDel="00F25013">
          <w:delText>Všechna sídla v daném území jsou dobře zapojena do krajiny. Červenému jako výrazný krajinotvorný prvek dominuje zalesněné návrší, pro Nalžovice je významným krajinotvorným prvkem rozsáhlý zámecký park a v Chlumu je výraznou dominantou návrší s kostelem a strání se zahradami a parkovou úpravou stráně pod školou..  Krajina řešeného území je součástí mimořádně esteticky působivé povltavské pahorkatiny.</w:delText>
        </w:r>
      </w:del>
    </w:p>
    <w:p w14:paraId="332659E9" w14:textId="39A10396" w:rsidR="00457963" w:rsidRPr="00A461A7" w:rsidDel="00F25013" w:rsidRDefault="00457963" w:rsidP="002B3D47">
      <w:pPr>
        <w:pStyle w:val="0CalibrizakladnitextBEZMEZER"/>
        <w:rPr>
          <w:del w:id="995" w:author="uzivatel" w:date="2024-01-22T11:02:00Z"/>
        </w:rPr>
      </w:pPr>
      <w:del w:id="996" w:author="uzivatel" w:date="2024-01-22T11:02:00Z">
        <w:r w:rsidRPr="00A461A7" w:rsidDel="00F25013">
          <w:delText>Pro tento svůj ráz a dotyk s vodní plochou Slapské přehrady je území vhodné pro trvalou i pasantní rekreaci.</w:delText>
        </w:r>
      </w:del>
    </w:p>
    <w:p w14:paraId="61541DE7" w14:textId="711376F1" w:rsidR="00457963" w:rsidRPr="00A461A7" w:rsidDel="00F25013" w:rsidRDefault="00457963" w:rsidP="004A7A83">
      <w:pPr>
        <w:tabs>
          <w:tab w:val="left" w:pos="567"/>
          <w:tab w:val="left" w:pos="8505"/>
          <w:tab w:val="left" w:pos="9072"/>
        </w:tabs>
        <w:rPr>
          <w:del w:id="997" w:author="uzivatel" w:date="2024-01-22T11:02:00Z"/>
          <w:rFonts w:ascii="Calibri" w:hAnsi="Calibri" w:cs="Calibri"/>
        </w:rPr>
      </w:pPr>
    </w:p>
    <w:p w14:paraId="730C1416" w14:textId="12C6F982" w:rsidR="00457963" w:rsidRPr="00A461A7" w:rsidDel="00F25013" w:rsidRDefault="00457963" w:rsidP="007870E0">
      <w:pPr>
        <w:tabs>
          <w:tab w:val="left" w:pos="567"/>
          <w:tab w:val="left" w:pos="8505"/>
          <w:tab w:val="left" w:pos="9072"/>
        </w:tabs>
        <w:rPr>
          <w:del w:id="998" w:author="uzivatel" w:date="2024-01-22T11:02:00Z"/>
          <w:rFonts w:ascii="Calibri" w:hAnsi="Calibri" w:cs="Calibri"/>
          <w:b/>
          <w:caps/>
          <w:sz w:val="30"/>
        </w:rPr>
      </w:pPr>
      <w:del w:id="999" w:author="uzivatel" w:date="2024-01-22T11:02:00Z">
        <w:r w:rsidRPr="00A461A7" w:rsidDel="00F25013">
          <w:rPr>
            <w:rFonts w:ascii="Calibri" w:hAnsi="Calibri" w:cs="Calibri"/>
            <w:b/>
            <w:caps/>
            <w:sz w:val="30"/>
          </w:rPr>
          <w:delText>4. Zeleň v sídle</w:delText>
        </w:r>
      </w:del>
    </w:p>
    <w:p w14:paraId="316B82C9" w14:textId="765EB0BD" w:rsidR="00457963" w:rsidRPr="00A461A7" w:rsidDel="00F25013" w:rsidRDefault="00457963" w:rsidP="007870E0">
      <w:pPr>
        <w:tabs>
          <w:tab w:val="left" w:pos="567"/>
          <w:tab w:val="left" w:pos="8505"/>
          <w:tab w:val="left" w:pos="9072"/>
        </w:tabs>
        <w:rPr>
          <w:del w:id="1000" w:author="uzivatel" w:date="2024-01-22T11:02:00Z"/>
          <w:rFonts w:ascii="Calibri" w:hAnsi="Calibri" w:cs="Calibri"/>
          <w:bCs/>
        </w:rPr>
      </w:pPr>
    </w:p>
    <w:p w14:paraId="048516FD" w14:textId="29AF2B90" w:rsidR="00457963" w:rsidRPr="002B3D47" w:rsidDel="00F25013" w:rsidRDefault="00457963" w:rsidP="002B3D47">
      <w:pPr>
        <w:pStyle w:val="0CalibrizakladnitextBEZMEZER"/>
        <w:rPr>
          <w:del w:id="1001" w:author="uzivatel" w:date="2024-01-22T11:02:00Z"/>
          <w:b/>
        </w:rPr>
      </w:pPr>
      <w:del w:id="1002" w:author="uzivatel" w:date="2024-01-22T11:02:00Z">
        <w:r w:rsidRPr="002B3D47" w:rsidDel="00F25013">
          <w:rPr>
            <w:b/>
          </w:rPr>
          <w:delText>4.1. Popis stavu</w:delText>
        </w:r>
      </w:del>
    </w:p>
    <w:p w14:paraId="00CFA3B5" w14:textId="210B2C5E" w:rsidR="00457963" w:rsidRPr="00A461A7" w:rsidDel="00F25013" w:rsidRDefault="00457963" w:rsidP="002B3D47">
      <w:pPr>
        <w:pStyle w:val="0CalibrizakladnitextBEZMEZER"/>
        <w:rPr>
          <w:del w:id="1003" w:author="uzivatel" w:date="2024-01-22T11:02:00Z"/>
        </w:rPr>
      </w:pPr>
      <w:del w:id="1004" w:author="uzivatel" w:date="2024-01-22T11:02:00Z">
        <w:r w:rsidRPr="00A461A7" w:rsidDel="00F25013">
          <w:delText>V soukromých zahradách starší zástavby se nejvíce uplatňují ovocné dřeviny s četným zastoupením ořešáku vlašského, který objemem své koruny patří k základní strukturotvorné zeleni. Základem zeleně sídel jsou lesní dřeviny, zejména jasan, lípa, javor mléč a smrk ztepilý, které rostou jednotlivě v malých skupinách či stromořadích na veřejných prostranstvích, při cestách i v soukromých zahradách. U nové, ale i starší zástavby zejména v Chlumu a v chatových osadách je v mnoha případech použito k úpravám zahrad a dvorů velké množství zahradních kultivarů exotických jehličin. Jejich estetický účinek je sporný i vzhledem k jednotlivým stavbám. Obecně tento druh úprav nežádoucím způsobem posouvá venkovský ráz obce k charakteru předměstské či městské zástavby.</w:delText>
        </w:r>
      </w:del>
    </w:p>
    <w:p w14:paraId="38C80848" w14:textId="6EA81E5C" w:rsidR="00457963" w:rsidRPr="00A461A7" w:rsidDel="00F25013" w:rsidRDefault="00457963" w:rsidP="002B3D47">
      <w:pPr>
        <w:pStyle w:val="0CalibrizakladnitextBEZMEZER"/>
        <w:rPr>
          <w:del w:id="1005" w:author="uzivatel" w:date="2024-01-22T11:02:00Z"/>
        </w:rPr>
      </w:pPr>
      <w:del w:id="1006" w:author="uzivatel" w:date="2024-01-22T11:02:00Z">
        <w:r w:rsidRPr="00A461A7" w:rsidDel="00F25013">
          <w:delText>Plochou veřejné zeleně je v Nalžovicích parková úprava trojúhelníkového cestního klínu na jih od zámku a úprava prostranství nad severozápadním okrajem zámeckého parku. Sám park představuje rozsáhlou plochu vyhrazené zeleně nadmístního významu. V Chlumu jsou významnějšími plochami veřejné zeleně parková úprava stráně pod školou a prostranství před kostelem a úprava prostranství při příjezdu od Kňovic. V Červeném je jako prostor veřejné zeleně upravena plocha rozvolněných lužních porostů v nivě potoka Musík napravo u cesty od Dublovic. Naproti tomuto prostoru na protější straně cesty stojí dva stromy, z nichž jeden je odhadem přes dvě stě let stará lípa, kterou je třeba chránit jako památný strom.</w:delText>
        </w:r>
      </w:del>
    </w:p>
    <w:p w14:paraId="6CF28E77" w14:textId="42A1AAAE" w:rsidR="00457963" w:rsidRPr="002B3D47" w:rsidDel="00F25013" w:rsidRDefault="00457963" w:rsidP="002B3D47">
      <w:pPr>
        <w:pStyle w:val="0CalibrizakladnitextBEZMEZER"/>
        <w:rPr>
          <w:del w:id="1007" w:author="uzivatel" w:date="2024-01-22T11:02:00Z"/>
          <w:b/>
        </w:rPr>
      </w:pPr>
    </w:p>
    <w:p w14:paraId="30506E82" w14:textId="4F1DA768" w:rsidR="00457963" w:rsidRPr="002B3D47" w:rsidDel="00F25013" w:rsidRDefault="00457963" w:rsidP="002B3D47">
      <w:pPr>
        <w:pStyle w:val="0CalibrizakladnitextBEZMEZER"/>
        <w:rPr>
          <w:del w:id="1008" w:author="uzivatel" w:date="2024-01-22T11:02:00Z"/>
          <w:b/>
        </w:rPr>
      </w:pPr>
      <w:del w:id="1009" w:author="uzivatel" w:date="2024-01-22T11:02:00Z">
        <w:r w:rsidRPr="002B3D47" w:rsidDel="00F25013">
          <w:rPr>
            <w:b/>
          </w:rPr>
          <w:delText>4.2. Doporučení</w:delText>
        </w:r>
      </w:del>
    </w:p>
    <w:p w14:paraId="18AC2DB2" w14:textId="4A04663C" w:rsidR="00457963" w:rsidRPr="00A461A7" w:rsidDel="00F25013" w:rsidRDefault="00457963" w:rsidP="002B3D47">
      <w:pPr>
        <w:pStyle w:val="0CalibrizakladnitextBEZMEZER"/>
        <w:rPr>
          <w:del w:id="1010" w:author="uzivatel" w:date="2024-01-22T11:02:00Z"/>
        </w:rPr>
      </w:pPr>
      <w:del w:id="1011" w:author="uzivatel" w:date="2024-01-22T11:02:00Z">
        <w:r w:rsidRPr="00A461A7" w:rsidDel="00F25013">
          <w:delText>Ve venkovské zahradě tradičně převládají ovocné stromy. Ty by měly i nadále tvořit největší podíl v nich rostoucích dřevin. Neovocné dřeviny, užité k úpravě okolí budov a volně rostoucí v zahradách by měly napříště více odpovídat charakteru širšího okolí a povaze sídla.</w:delText>
        </w:r>
      </w:del>
    </w:p>
    <w:p w14:paraId="2061CF8C" w14:textId="2508A3AD" w:rsidR="00457963" w:rsidRPr="00A461A7" w:rsidDel="00F25013" w:rsidRDefault="00457963" w:rsidP="002B3D47">
      <w:pPr>
        <w:pStyle w:val="0CalibrizakladnitextBEZMEZER"/>
        <w:rPr>
          <w:del w:id="1012" w:author="uzivatel" w:date="2024-01-22T11:02:00Z"/>
        </w:rPr>
      </w:pPr>
      <w:del w:id="1013" w:author="uzivatel" w:date="2024-01-22T11:02:00Z">
        <w:r w:rsidRPr="00A461A7" w:rsidDel="00F25013">
          <w:delText>Vzhledem k zachovalému přírodnímu rázu oblasti, i původně venkovskému charakteru sídel řešeného území, je možno jako jednoznačně nežádoucí dřeviny označit exotické jehličnany a zejména jejich zahradní kultivary. Druhově jsou nejméně vhodné zeravy (Thuja sp.), cypřiše (Chamaecyparis sp.) a smrk pichlavý stříbrný (Picea pungens v. argentea).</w:delText>
        </w:r>
      </w:del>
    </w:p>
    <w:p w14:paraId="6363E514" w14:textId="477020C3" w:rsidR="00457963" w:rsidRPr="00A461A7" w:rsidDel="00F25013" w:rsidRDefault="00457963" w:rsidP="002B3D47">
      <w:pPr>
        <w:pStyle w:val="0CalibrizakladnitextBEZMEZER"/>
        <w:rPr>
          <w:del w:id="1014" w:author="uzivatel" w:date="2024-01-22T11:02:00Z"/>
        </w:rPr>
      </w:pPr>
      <w:del w:id="1015" w:author="uzivatel" w:date="2024-01-22T11:02:00Z">
        <w:r w:rsidRPr="00A461A7" w:rsidDel="00F25013">
          <w:delText>Jehličnany by vůbec neměly přesáhnout 10% celkové druhové skladby. Druhově by měla dominovat přirozeným porostům okolí nebližší borovice lesní (Pinus silvestris). Použit může být i modřín opadavý (Larix decidua) a výjimečně i smrk ztepilý (Picea excelsa).</w:delText>
        </w:r>
      </w:del>
    </w:p>
    <w:p w14:paraId="0A582B74" w14:textId="193BF78B" w:rsidR="00457963" w:rsidRPr="00A461A7" w:rsidDel="00F25013" w:rsidRDefault="00457963" w:rsidP="002B3D47">
      <w:pPr>
        <w:pStyle w:val="0CalibrizakladnitextBEZMEZER"/>
        <w:rPr>
          <w:del w:id="1016" w:author="uzivatel" w:date="2024-01-22T11:02:00Z"/>
        </w:rPr>
      </w:pPr>
      <w:del w:id="1017" w:author="uzivatel" w:date="2024-01-22T11:02:00Z">
        <w:r w:rsidRPr="00A461A7" w:rsidDel="00F25013">
          <w:delText>Z listnatých stromů mohou být dle konkrétních podmínek stanoviště použity dub letní (Quercus robur), dub zimní (Quercus petraea), dub šípák (Quercus pubescens), buk lesní (Fagus silvatica), javor mléč (Acer platanoides), javor babyka (Acer campestre), javor klen (Acer pseudoplatanus), jilm habrolistý (Ulmus carpinifolia), habr obecný (Carpinus betulus), lípa srdčitá (Tilia cordata), jasan ztepilý(Fraxinus excelsior) a bříza bělokorá (Betula alba), topol osika (Populus tremula), jeřáb obecný (Sorbus acuparia), jeřáb muk (Sorbus aria), jeřáb břek (Sorbus torminalis), na vlhčích místech pak vrby (Salix sp.), olše lepkavá (Alnus glutinosa), topol černý (Populus nigra) a střemcha hroznovitá (Padus racemosa).</w:delText>
        </w:r>
      </w:del>
    </w:p>
    <w:p w14:paraId="7387A5ED" w14:textId="34A0D737" w:rsidR="00457963" w:rsidRPr="00A461A7" w:rsidDel="00F25013" w:rsidRDefault="00457963" w:rsidP="002B3D47">
      <w:pPr>
        <w:pStyle w:val="0CalibrizakladnitextBEZMEZER"/>
        <w:rPr>
          <w:del w:id="1018" w:author="uzivatel" w:date="2024-01-22T11:02:00Z"/>
        </w:rPr>
      </w:pPr>
      <w:del w:id="1019" w:author="uzivatel" w:date="2024-01-22T11:02:00Z">
        <w:r w:rsidRPr="00A461A7" w:rsidDel="00F25013">
          <w:lastRenderedPageBreak/>
          <w:delText>V keřovém patře lze použít běžně sadovnicky užívané domácí i cizokrajné dřeviny jako například šeřík obecný (Syringa vulgaris), pámelník bílý (Symphoricarpos alba), růže (Rosa sp.), zimolez sp. (Lonicera sp.), pustoryl sp. (Philadelphus sp.), trojpuk sp. (Deutzia sp.) tavolník (Spiraea sp.), skalník sp. (Cotoneaster sp.), dřišťál sp. (Berberis sp.), meruzalka sp. (Ribes sp.), zlatice zahradní (Forsythia intermedia), štědřenec odvislý (Laburnum anagyroides), čimišník stromkovitý (Caragana arborescens), netvařec křovitý (Amorpha fruticosa), rakytník řešetlákový (Hippophaë rhamnoides), hlošina úzkolistá (Eleagnus angustifolia), kalina vrásčitolistá (Viburnum rhytidophyllum), škumpa ocetná (Rhus tipina), klokoč speřený (Staphylea pinnata), tavola kalinolistá (Physocarpus opulifolius), komule sp. (Buddleia sp.), šácholan sp. (Magnolia sp.), hlohyně červená (Pyracantha coccinea), kdoulovec japonský (Chaenomeles japonica) apod.</w:delText>
        </w:r>
      </w:del>
    </w:p>
    <w:p w14:paraId="35F57C6B" w14:textId="44BA00E8" w:rsidR="00457963" w:rsidRPr="00A461A7" w:rsidDel="00F25013" w:rsidRDefault="00457963" w:rsidP="002B3D47">
      <w:pPr>
        <w:pStyle w:val="0CalibrizakladnitextBEZMEZER"/>
        <w:rPr>
          <w:del w:id="1020" w:author="uzivatel" w:date="2024-01-22T11:02:00Z"/>
        </w:rPr>
      </w:pPr>
      <w:del w:id="1021" w:author="uzivatel" w:date="2024-01-22T11:02:00Z">
        <w:r w:rsidRPr="00A461A7" w:rsidDel="00F25013">
          <w:delText>Z keřového patra přirozených porostů v okolí je možno doporučit druhy jako líska obecná (Corylus avellana), hloh obecný (Crataegus oxyacantha), hloh jednosemenný (Crataegus monogyna), svída krvavá (Cornus sanguinea), dřín obecný (Cornus mas), kalina planá (Viburnum opulus), kalina tušalaj (Viburnum lantana), ptačí zob obecný (Ligustrum vulgare), růže šípková (Rosa canina), skalník celokrajný (Cotoneaster integrima), dřišťál obecný (Berberis vulgaris), brslen evropský (Euonymus europaeus), brslen bradavičnatý (Euonymus verrucosa) a lýkovec jedovatý (Daphne mezereum).</w:delText>
        </w:r>
      </w:del>
    </w:p>
    <w:p w14:paraId="25B2F083" w14:textId="2EC18E80" w:rsidR="00457963" w:rsidRPr="00A461A7" w:rsidDel="00F25013" w:rsidRDefault="00457963" w:rsidP="004A7A83">
      <w:pPr>
        <w:tabs>
          <w:tab w:val="left" w:pos="567"/>
          <w:tab w:val="left" w:pos="8505"/>
          <w:tab w:val="left" w:pos="9072"/>
        </w:tabs>
        <w:rPr>
          <w:del w:id="1022" w:author="uzivatel" w:date="2024-01-22T11:02:00Z"/>
          <w:rFonts w:ascii="Calibri" w:hAnsi="Calibri" w:cs="Calibri"/>
        </w:rPr>
      </w:pPr>
    </w:p>
    <w:p w14:paraId="5CC18AAF" w14:textId="528487EF" w:rsidR="00457963" w:rsidRPr="00A461A7" w:rsidDel="00F25013" w:rsidRDefault="00457963" w:rsidP="004A7A83">
      <w:pPr>
        <w:tabs>
          <w:tab w:val="left" w:pos="567"/>
          <w:tab w:val="left" w:pos="8505"/>
          <w:tab w:val="left" w:pos="9072"/>
        </w:tabs>
        <w:rPr>
          <w:del w:id="1023" w:author="uzivatel" w:date="2024-01-22T11:02:00Z"/>
          <w:rFonts w:ascii="Calibri" w:hAnsi="Calibri" w:cs="Calibri"/>
          <w:b/>
          <w:caps/>
          <w:sz w:val="30"/>
        </w:rPr>
      </w:pPr>
      <w:del w:id="1024" w:author="uzivatel" w:date="2024-01-22T11:02:00Z">
        <w:r w:rsidRPr="00A461A7" w:rsidDel="00F25013">
          <w:rPr>
            <w:rFonts w:ascii="Calibri" w:hAnsi="Calibri" w:cs="Calibri"/>
            <w:b/>
            <w:caps/>
            <w:sz w:val="30"/>
          </w:rPr>
          <w:delText>5.  Životního prostředí</w:delText>
        </w:r>
      </w:del>
    </w:p>
    <w:p w14:paraId="07F24527" w14:textId="415FC7F2" w:rsidR="00457963" w:rsidRPr="00A461A7" w:rsidDel="00F25013" w:rsidRDefault="00457963" w:rsidP="004A7A83">
      <w:pPr>
        <w:tabs>
          <w:tab w:val="left" w:pos="567"/>
          <w:tab w:val="left" w:pos="8505"/>
          <w:tab w:val="left" w:pos="9072"/>
        </w:tabs>
        <w:rPr>
          <w:del w:id="1025" w:author="uzivatel" w:date="2024-01-22T11:02:00Z"/>
          <w:rFonts w:ascii="Calibri" w:hAnsi="Calibri" w:cs="Calibri"/>
        </w:rPr>
      </w:pPr>
    </w:p>
    <w:p w14:paraId="74539A05" w14:textId="4A0B9EAC" w:rsidR="00457963" w:rsidRPr="00A461A7" w:rsidRDefault="00457963" w:rsidP="002B3D47">
      <w:pPr>
        <w:pStyle w:val="0CalibrizakladnitextBEZMEZER"/>
      </w:pPr>
      <w:del w:id="1026" w:author="uzivatel" w:date="2024-01-22T11:02:00Z">
        <w:r w:rsidRPr="00A461A7" w:rsidDel="00F25013">
          <w:delText>V řešeném území, ani v jeho bezprostředním okolí se nenachází žádný velký zdroj znečištění ovzduší. Průtah frekventovanější silnice Sedlčany – Cholín je veden mimo zastavěné území a zvýšenou hladinou hluku se dotýká jen okrajově několika stavení na severním okraji Nalžovic. Ostatní komunikace jsou pouze místního významu.</w:delText>
        </w:r>
      </w:del>
    </w:p>
    <w:p w14:paraId="46489C24" w14:textId="77777777" w:rsidR="00457963" w:rsidRPr="00A461A7" w:rsidRDefault="00457963" w:rsidP="002B3D47">
      <w:pPr>
        <w:pStyle w:val="0CalibrizakladnitextBEZMEZER"/>
      </w:pPr>
    </w:p>
    <w:p w14:paraId="6A9AE153" w14:textId="77777777" w:rsidR="00457963" w:rsidRPr="00A461A7" w:rsidRDefault="00457963" w:rsidP="00457963">
      <w:pPr>
        <w:rPr>
          <w:rFonts w:ascii="Calibri" w:hAnsi="Calibri" w:cs="Calibri"/>
        </w:rPr>
      </w:pPr>
    </w:p>
    <w:p w14:paraId="26F7E6A6" w14:textId="77777777" w:rsidR="00615789" w:rsidRDefault="00615789">
      <w:pPr>
        <w:spacing w:after="160" w:line="259" w:lineRule="auto"/>
        <w:rPr>
          <w:rFonts w:ascii="Arial Narrow" w:hAnsi="Arial Narrow"/>
          <w:b/>
          <w:bCs/>
          <w:sz w:val="40"/>
        </w:rPr>
      </w:pPr>
      <w:r>
        <w:rPr>
          <w:rFonts w:ascii="Arial Narrow" w:hAnsi="Arial Narrow"/>
          <w:b/>
          <w:bCs/>
          <w:sz w:val="40"/>
        </w:rPr>
        <w:br w:type="page"/>
      </w:r>
    </w:p>
    <w:p w14:paraId="22068C62" w14:textId="3711FF3B" w:rsidR="00457963" w:rsidRPr="00615789" w:rsidRDefault="00457963" w:rsidP="00615789">
      <w:pPr>
        <w:pStyle w:val="0CalibriNadpis1"/>
        <w:numPr>
          <w:ilvl w:val="0"/>
          <w:numId w:val="1"/>
        </w:numPr>
        <w:spacing w:before="120" w:after="0"/>
      </w:pPr>
      <w:bookmarkStart w:id="1027" w:name="_Toc160784274"/>
      <w:del w:id="1028" w:author="Unknown">
        <w:r w:rsidRPr="00615789">
          <w:rPr>
            <w:lang w:val="cs-CZ"/>
          </w:rPr>
          <w:lastRenderedPageBreak/>
          <w:delText>Veřejně prospěšné stavby</w:delText>
        </w:r>
      </w:del>
      <w:ins w:id="1029" w:author="uzivatel" w:date="2024-01-22T12:56:00Z">
        <w:r w:rsidR="00615789">
          <w:t>VYMEZENÍ VEŘEJNĚ PROSPĚŠNÝCH STAVEB, VEŘEJNĚ PROSPĚŠNÝCH OPATŘENÍ, STAVEB A OPATŘENÍ K ZAJIŠŤOVÁNÍ OBRANY A BEZPEČNOSTI STÁTU A PLOCH PRO ASANACI, PRO KTERÉ LZE PRÁVA K POZEMKŮM VYVLASTNIT DLE § 170 SZ</w:t>
        </w:r>
        <w:bookmarkEnd w:id="1027"/>
        <w:r w:rsidR="00615789">
          <w:t> </w:t>
        </w:r>
      </w:ins>
    </w:p>
    <w:p w14:paraId="7044503C" w14:textId="67C318E6" w:rsidR="00457963" w:rsidRPr="00457963" w:rsidRDefault="00AC36AA" w:rsidP="00615789">
      <w:pPr>
        <w:pStyle w:val="0CalibriNadpis2"/>
      </w:pPr>
      <w:bookmarkStart w:id="1030" w:name="_Toc160784275"/>
      <w:r>
        <w:rPr>
          <w:lang w:val="cs-CZ"/>
        </w:rPr>
        <w:t>VEŘEJNĚ PROSPĚŠNÉ STAVBY</w:t>
      </w:r>
      <w:bookmarkEnd w:id="1030"/>
    </w:p>
    <w:p w14:paraId="76E4909C" w14:textId="77777777" w:rsidR="00457963" w:rsidRPr="00457963" w:rsidRDefault="00457963" w:rsidP="00615789">
      <w:pPr>
        <w:pStyle w:val="0Calibrizakladnitext"/>
      </w:pPr>
      <w:r w:rsidRPr="00457963">
        <w:t>V následujícím přehledu jsou uvedeny stavby, jež jsou územním plánem obce navrženy k zařazení do seznamu veřejně prospěšných staveb.</w:t>
      </w:r>
    </w:p>
    <w:p w14:paraId="398CB54C" w14:textId="77777777" w:rsidR="00457963" w:rsidRPr="00457963" w:rsidRDefault="00457963" w:rsidP="00457963">
      <w:pPr>
        <w:tabs>
          <w:tab w:val="left" w:pos="567"/>
          <w:tab w:val="left" w:pos="8505"/>
          <w:tab w:val="left" w:pos="9072"/>
        </w:tabs>
        <w:jc w:val="both"/>
        <w:rPr>
          <w:rFonts w:ascii="Arial Narrow" w:hAnsi="Arial Narrow"/>
        </w:rPr>
      </w:pPr>
    </w:p>
    <w:p w14:paraId="2540F40B" w14:textId="1BC513F8" w:rsidR="00457963" w:rsidRPr="00457963" w:rsidRDefault="00457963" w:rsidP="00615789">
      <w:pPr>
        <w:pStyle w:val="0CalibrizakladnitextTUCNE"/>
      </w:pPr>
      <w:r w:rsidRPr="00457963">
        <w:t>Technické vybavení:</w:t>
      </w:r>
    </w:p>
    <w:p w14:paraId="47DEFFB8" w14:textId="1440ECB3" w:rsidR="00457963" w:rsidRPr="00457963" w:rsidRDefault="00457963" w:rsidP="00615789">
      <w:pPr>
        <w:pStyle w:val="0Calibrizakladnitext"/>
        <w:rPr>
          <w:color w:val="000080"/>
        </w:rPr>
      </w:pPr>
      <w:del w:id="1031" w:author="uzivatel" w:date="2024-01-22T14:43:00Z">
        <w:r w:rsidRPr="00457963" w:rsidDel="00F1112C">
          <w:delText xml:space="preserve">TV1 </w:delText>
        </w:r>
      </w:del>
      <w:proofErr w:type="gramStart"/>
      <w:ins w:id="1032" w:author="uzivatel" w:date="2024-01-22T14:43:00Z">
        <w:r w:rsidR="00F1112C">
          <w:rPr>
            <w:lang w:val="cs-CZ"/>
          </w:rPr>
          <w:t>VT.1</w:t>
        </w:r>
        <w:r w:rsidR="00F1112C" w:rsidRPr="00457963">
          <w:t xml:space="preserve"> </w:t>
        </w:r>
      </w:ins>
      <w:r w:rsidRPr="00457963">
        <w:t>– Dostavba</w:t>
      </w:r>
      <w:proofErr w:type="gramEnd"/>
      <w:r w:rsidRPr="00457963">
        <w:t xml:space="preserve"> splaškové kanalizace Nalžovice</w:t>
      </w:r>
    </w:p>
    <w:p w14:paraId="510518C0" w14:textId="42920579" w:rsidR="00457963" w:rsidRPr="00457963" w:rsidRDefault="00F1112C" w:rsidP="00615789">
      <w:pPr>
        <w:pStyle w:val="0Calibrizakladnitext"/>
      </w:pPr>
      <w:proofErr w:type="gramStart"/>
      <w:ins w:id="1033" w:author="uzivatel" w:date="2024-01-22T14:43:00Z">
        <w:r>
          <w:rPr>
            <w:lang w:val="cs-CZ"/>
          </w:rPr>
          <w:t>VT.2</w:t>
        </w:r>
        <w:r w:rsidRPr="00457963">
          <w:t xml:space="preserve"> </w:t>
        </w:r>
      </w:ins>
      <w:del w:id="1034" w:author="uzivatel" w:date="2024-01-22T14:43:00Z">
        <w:r w:rsidR="00457963" w:rsidRPr="00457963" w:rsidDel="00F1112C">
          <w:delText xml:space="preserve">TV2 </w:delText>
        </w:r>
      </w:del>
      <w:proofErr w:type="gramEnd"/>
      <w:r w:rsidR="00457963" w:rsidRPr="00457963">
        <w:t>–  Dostavba vodovodů Nalžovice</w:t>
      </w:r>
    </w:p>
    <w:p w14:paraId="4B934E99" w14:textId="6AD21D50" w:rsidR="00457963" w:rsidRPr="00457963" w:rsidRDefault="00F1112C" w:rsidP="00615789">
      <w:pPr>
        <w:pStyle w:val="0Calibrizakladnitext"/>
      </w:pPr>
      <w:proofErr w:type="gramStart"/>
      <w:ins w:id="1035" w:author="uzivatel" w:date="2024-01-22T14:43:00Z">
        <w:r>
          <w:rPr>
            <w:lang w:val="cs-CZ"/>
          </w:rPr>
          <w:t>VT.</w:t>
        </w:r>
      </w:ins>
      <w:ins w:id="1036" w:author="uživatel" w:date="2024-03-07T12:59:00Z">
        <w:r w:rsidR="00693F51">
          <w:rPr>
            <w:lang w:val="cs-CZ"/>
          </w:rPr>
          <w:t>3</w:t>
        </w:r>
      </w:ins>
      <w:ins w:id="1037" w:author="uzivatel" w:date="2024-01-22T14:43:00Z">
        <w:r w:rsidRPr="00457963">
          <w:t xml:space="preserve"> </w:t>
        </w:r>
      </w:ins>
      <w:del w:id="1038" w:author="uzivatel" w:date="2024-01-22T14:43:00Z">
        <w:r w:rsidR="00457963" w:rsidRPr="00457963" w:rsidDel="00F1112C">
          <w:delText>TV3</w:delText>
        </w:r>
      </w:del>
      <w:proofErr w:type="gramEnd"/>
      <w:r w:rsidR="00457963" w:rsidRPr="00457963">
        <w:t xml:space="preserve"> – Trafostanice N-TS1 </w:t>
      </w:r>
    </w:p>
    <w:p w14:paraId="0FD62A8E" w14:textId="168A33C0" w:rsidR="00457963" w:rsidRPr="00615789" w:rsidRDefault="00F1112C" w:rsidP="00615789">
      <w:pPr>
        <w:pStyle w:val="0Calibrizakladnitext"/>
      </w:pPr>
      <w:proofErr w:type="gramStart"/>
      <w:ins w:id="1039" w:author="uzivatel" w:date="2024-01-22T14:43:00Z">
        <w:r>
          <w:rPr>
            <w:lang w:val="cs-CZ"/>
          </w:rPr>
          <w:t>VT.4</w:t>
        </w:r>
        <w:r w:rsidRPr="00457963">
          <w:t xml:space="preserve"> </w:t>
        </w:r>
      </w:ins>
      <w:del w:id="1040" w:author="uzivatel" w:date="2024-01-22T14:43:00Z">
        <w:r w:rsidR="00457963" w:rsidRPr="00457963" w:rsidDel="00F1112C">
          <w:delText>TV4</w:delText>
        </w:r>
      </w:del>
      <w:proofErr w:type="gramEnd"/>
      <w:r w:rsidR="00457963" w:rsidRPr="00457963">
        <w:t xml:space="preserve"> –  Trafostanice </w:t>
      </w:r>
      <w:r w:rsidR="00615789">
        <w:t>N-TS2</w:t>
      </w:r>
    </w:p>
    <w:p w14:paraId="66DA7D90" w14:textId="241E3DF9" w:rsidR="00457963" w:rsidRPr="00615789" w:rsidRDefault="00AC36AA" w:rsidP="00615789">
      <w:pPr>
        <w:pStyle w:val="0CalibriNadpis2"/>
      </w:pPr>
      <w:bookmarkStart w:id="1041" w:name="_Toc160784276"/>
      <w:r>
        <w:rPr>
          <w:lang w:val="cs-CZ"/>
        </w:rPr>
        <w:t>VEŘEJNĚ PROSPĚŠNÁ OPATŘENÍ</w:t>
      </w:r>
      <w:bookmarkEnd w:id="1041"/>
    </w:p>
    <w:p w14:paraId="6B6683A8" w14:textId="388D63E0" w:rsidR="00457963" w:rsidRPr="00615789" w:rsidRDefault="00457963" w:rsidP="00615789">
      <w:pPr>
        <w:pStyle w:val="0CalibrizakladnitextBEZMEZER"/>
      </w:pPr>
      <w:r w:rsidRPr="00457963">
        <w:t>Územním plánem obce Nalžovice se nenavrhují žádná veřejně prospěšná opatření.</w:t>
      </w:r>
    </w:p>
    <w:p w14:paraId="60F5CDA1" w14:textId="6A64D987" w:rsidR="00457963" w:rsidRPr="00615789" w:rsidRDefault="00AC36AA" w:rsidP="00615789">
      <w:pPr>
        <w:pStyle w:val="0CalibriNadpis2"/>
      </w:pPr>
      <w:bookmarkStart w:id="1042" w:name="_Toc160784277"/>
      <w:r>
        <w:rPr>
          <w:lang w:val="cs-CZ"/>
        </w:rPr>
        <w:t>sTAVBY A OPATŘENÍ K ZAJIŠŤOVÁNÍ OBRANY A BEZPEČNOSTI STÁTU</w:t>
      </w:r>
      <w:bookmarkEnd w:id="1042"/>
    </w:p>
    <w:p w14:paraId="50DE8862" w14:textId="77777777" w:rsidR="00457963" w:rsidRPr="00457963" w:rsidRDefault="00457963" w:rsidP="00615789">
      <w:pPr>
        <w:pStyle w:val="0CalibrizakladnitextBEZMEZER"/>
      </w:pPr>
      <w:r w:rsidRPr="00457963">
        <w:t>Územním plánem obce Nalžovice se nenavrhují žádné stavby a opatření k zajišťování obrany a bezpečnosti státu.</w:t>
      </w:r>
    </w:p>
    <w:p w14:paraId="519F2538" w14:textId="06A4F3C5" w:rsidR="00457963" w:rsidRPr="00615789" w:rsidRDefault="00AC36AA" w:rsidP="00615789">
      <w:pPr>
        <w:pStyle w:val="0CalibriNadpis2"/>
      </w:pPr>
      <w:bookmarkStart w:id="1043" w:name="_Toc160784278"/>
      <w:r>
        <w:rPr>
          <w:lang w:val="cs-CZ"/>
        </w:rPr>
        <w:t>PLOCHY K ASANACI</w:t>
      </w:r>
      <w:bookmarkEnd w:id="1043"/>
    </w:p>
    <w:p w14:paraId="4755DA7B" w14:textId="720CED66" w:rsidR="00457963" w:rsidRPr="00457963" w:rsidRDefault="00457963" w:rsidP="00615789">
      <w:pPr>
        <w:pStyle w:val="0CalibrizakladnitextBEZMEZER"/>
      </w:pPr>
      <w:r w:rsidRPr="00457963">
        <w:t>Územním plánem obce Nalžovice se nen</w:t>
      </w:r>
      <w:r w:rsidR="00615789">
        <w:t>avrhují žádné plochy k asanaci.</w:t>
      </w:r>
    </w:p>
    <w:p w14:paraId="43AB76DA" w14:textId="77777777" w:rsidR="00457963" w:rsidRPr="00457963" w:rsidRDefault="00457963" w:rsidP="00457963">
      <w:pPr>
        <w:tabs>
          <w:tab w:val="left" w:pos="567"/>
          <w:tab w:val="left" w:pos="8505"/>
          <w:tab w:val="left" w:pos="9072"/>
        </w:tabs>
        <w:jc w:val="both"/>
        <w:rPr>
          <w:rFonts w:ascii="Arial Narrow" w:hAnsi="Arial Narrow"/>
          <w:bCs/>
        </w:rPr>
      </w:pPr>
    </w:p>
    <w:p w14:paraId="36375290" w14:textId="77777777" w:rsidR="00027184" w:rsidRDefault="00027184" w:rsidP="00027184">
      <w:pPr>
        <w:pStyle w:val="0CalibriNadpis1"/>
        <w:numPr>
          <w:ilvl w:val="0"/>
          <w:numId w:val="1"/>
        </w:numPr>
        <w:spacing w:before="120" w:after="0"/>
        <w:rPr>
          <w:ins w:id="1044" w:author="uzivatel" w:date="2024-01-22T13:05:00Z"/>
        </w:rPr>
      </w:pPr>
      <w:bookmarkStart w:id="1045" w:name="_Toc144452955"/>
      <w:bookmarkStart w:id="1046" w:name="_Toc160784279"/>
      <w:ins w:id="1047" w:author="uzivatel" w:date="2024-01-22T13:05:00Z">
        <w:r>
          <w:t>STANOVENÍ KOMPENZAČNÍCH OPATŘENÍ</w:t>
        </w:r>
        <w:bookmarkEnd w:id="1045"/>
        <w:bookmarkEnd w:id="1046"/>
        <w:r>
          <w:t> </w:t>
        </w:r>
      </w:ins>
    </w:p>
    <w:p w14:paraId="03672C77" w14:textId="77777777" w:rsidR="00027184" w:rsidRDefault="00027184" w:rsidP="00027184">
      <w:pPr>
        <w:pStyle w:val="0Calibrizakladnitext"/>
        <w:rPr>
          <w:ins w:id="1048" w:author="uzivatel" w:date="2024-01-22T13:05:00Z"/>
        </w:rPr>
      </w:pPr>
      <w:ins w:id="1049" w:author="uzivatel" w:date="2024-01-22T13:05:00Z">
        <w:r>
          <w:t>Stanovení kompenzačních opatření podle §50 odst. 6 stavebního zákona </w:t>
        </w:r>
      </w:ins>
    </w:p>
    <w:p w14:paraId="28219604" w14:textId="77777777" w:rsidR="00027184" w:rsidRDefault="00027184" w:rsidP="00027184">
      <w:pPr>
        <w:pStyle w:val="0Calibrizakladnitext"/>
        <w:rPr>
          <w:ins w:id="1050" w:author="uzivatel" w:date="2024-01-22T13:05:00Z"/>
        </w:rPr>
      </w:pPr>
      <w:ins w:id="1051" w:author="uzivatel" w:date="2024-01-22T13:05:00Z">
        <w:r>
          <w:t>Územní plán nestanovuje žádná kompenzační opatření. </w:t>
        </w:r>
      </w:ins>
    </w:p>
    <w:p w14:paraId="3A580A04" w14:textId="77777777" w:rsidR="00615789" w:rsidRDefault="00615789">
      <w:pPr>
        <w:spacing w:after="160" w:line="259" w:lineRule="auto"/>
        <w:rPr>
          <w:rFonts w:ascii="Calibri" w:eastAsia="MS Gothic" w:hAnsi="Calibri"/>
          <w:b/>
          <w:bCs/>
          <w:caps/>
          <w:spacing w:val="20"/>
          <w:sz w:val="28"/>
          <w:szCs w:val="32"/>
          <w:lang w:val="x-none"/>
        </w:rPr>
      </w:pPr>
      <w:r>
        <w:br w:type="page"/>
      </w:r>
    </w:p>
    <w:p w14:paraId="23FB5EB1" w14:textId="155CB7D8" w:rsidR="00457963" w:rsidRPr="00457963" w:rsidDel="00FA19B3" w:rsidRDefault="00457963" w:rsidP="00615789">
      <w:pPr>
        <w:pStyle w:val="0CalibriNadpis1"/>
        <w:rPr>
          <w:del w:id="1052" w:author="uživatel" w:date="2024-03-08T09:13:00Z"/>
        </w:rPr>
      </w:pPr>
      <w:bookmarkStart w:id="1053" w:name="_Toc160784280"/>
      <w:del w:id="1054" w:author="uživatel" w:date="2024-03-08T09:13:00Z">
        <w:r w:rsidRPr="00457963" w:rsidDel="00FA19B3">
          <w:lastRenderedPageBreak/>
          <w:delText>A10   závěr</w:delText>
        </w:r>
        <w:r w:rsidR="00615789" w:rsidDel="00FA19B3">
          <w:rPr>
            <w:lang w:val="cs-CZ"/>
          </w:rPr>
          <w:delText xml:space="preserve"> – obsah dokumentace</w:delText>
        </w:r>
        <w:bookmarkEnd w:id="1053"/>
      </w:del>
    </w:p>
    <w:p w14:paraId="6A0A81A7" w14:textId="43AEE0E6" w:rsidR="00457963" w:rsidRPr="00457963" w:rsidDel="00FA19B3" w:rsidRDefault="00457963" w:rsidP="00615789">
      <w:pPr>
        <w:pStyle w:val="0CalibrizakladnitextTUCNE"/>
        <w:rPr>
          <w:del w:id="1055" w:author="uživatel" w:date="2024-03-08T09:13:00Z"/>
        </w:rPr>
      </w:pPr>
      <w:del w:id="1056" w:author="uživatel" w:date="2024-03-08T09:13:00Z">
        <w:r w:rsidRPr="00457963" w:rsidDel="00FA19B3">
          <w:delText>Textová část:</w:delText>
        </w:r>
      </w:del>
    </w:p>
    <w:p w14:paraId="301CCB5F" w14:textId="6B20998E" w:rsidR="00457963" w:rsidRPr="00457963" w:rsidDel="0003241A" w:rsidRDefault="00457963" w:rsidP="00615789">
      <w:pPr>
        <w:pStyle w:val="0CalibrizakladnitextBEZMEZER"/>
        <w:rPr>
          <w:del w:id="1057" w:author="uzivatel" w:date="2024-01-22T15:14:00Z"/>
        </w:rPr>
      </w:pPr>
      <w:del w:id="1058" w:author="uzivatel" w:date="2024-01-22T15:14:00Z">
        <w:r w:rsidRPr="00457963" w:rsidDel="0003241A">
          <w:delText>A1</w:delText>
        </w:r>
        <w:r w:rsidRPr="00457963" w:rsidDel="0003241A">
          <w:tab/>
          <w:delText>Autorisace</w:delText>
        </w:r>
      </w:del>
    </w:p>
    <w:p w14:paraId="5BB2BDF9" w14:textId="5CAFC243" w:rsidR="00457963" w:rsidRPr="00457963" w:rsidDel="0003241A" w:rsidRDefault="00457963" w:rsidP="00615789">
      <w:pPr>
        <w:pStyle w:val="0CalibrizakladnitextBEZMEZER"/>
        <w:rPr>
          <w:del w:id="1059" w:author="uzivatel" w:date="2024-01-22T15:14:00Z"/>
        </w:rPr>
      </w:pPr>
      <w:del w:id="1060" w:author="uzivatel" w:date="2024-01-22T15:14:00Z">
        <w:r w:rsidRPr="00457963" w:rsidDel="0003241A">
          <w:delText>A2</w:delText>
        </w:r>
        <w:r w:rsidRPr="00457963" w:rsidDel="0003241A">
          <w:tab/>
          <w:delText>Obsah</w:delText>
        </w:r>
      </w:del>
    </w:p>
    <w:p w14:paraId="732ED7B7" w14:textId="21447C0E" w:rsidR="00457963" w:rsidRPr="00457963" w:rsidDel="0003241A" w:rsidRDefault="00457963" w:rsidP="00615789">
      <w:pPr>
        <w:pStyle w:val="0CalibrizakladnitextBEZMEZER"/>
        <w:rPr>
          <w:del w:id="1061" w:author="uzivatel" w:date="2024-01-22T15:14:00Z"/>
        </w:rPr>
      </w:pPr>
      <w:del w:id="1062" w:author="uzivatel" w:date="2024-01-22T15:14:00Z">
        <w:r w:rsidRPr="00457963" w:rsidDel="0003241A">
          <w:delText>A3</w:delText>
        </w:r>
        <w:r w:rsidRPr="00457963" w:rsidDel="0003241A">
          <w:tab/>
          <w:delText>Úvod</w:delText>
        </w:r>
      </w:del>
    </w:p>
    <w:p w14:paraId="671674A6" w14:textId="5B57DDA8" w:rsidR="00457963" w:rsidRPr="00457963" w:rsidDel="0003241A" w:rsidRDefault="00457963" w:rsidP="00615789">
      <w:pPr>
        <w:pStyle w:val="0CalibrizakladnitextBEZMEZER"/>
        <w:rPr>
          <w:del w:id="1063" w:author="uzivatel" w:date="2024-01-22T15:14:00Z"/>
        </w:rPr>
      </w:pPr>
      <w:del w:id="1064" w:author="uzivatel" w:date="2024-01-22T15:14:00Z">
        <w:r w:rsidRPr="00457963" w:rsidDel="0003241A">
          <w:delText>A4</w:delText>
        </w:r>
        <w:r w:rsidRPr="00457963" w:rsidDel="0003241A">
          <w:tab/>
          <w:delText>Vymezení území</w:delText>
        </w:r>
      </w:del>
    </w:p>
    <w:p w14:paraId="6385F72B" w14:textId="54DF5530" w:rsidR="00457963" w:rsidRPr="00457963" w:rsidDel="0003241A" w:rsidRDefault="00457963" w:rsidP="00615789">
      <w:pPr>
        <w:pStyle w:val="0CalibrizakladnitextBEZMEZER"/>
        <w:rPr>
          <w:del w:id="1065" w:author="uzivatel" w:date="2024-01-22T15:14:00Z"/>
        </w:rPr>
      </w:pPr>
      <w:del w:id="1066" w:author="uzivatel" w:date="2024-01-22T15:14:00Z">
        <w:r w:rsidRPr="00457963" w:rsidDel="0003241A">
          <w:delText>A5</w:delText>
        </w:r>
        <w:r w:rsidRPr="00457963" w:rsidDel="0003241A">
          <w:tab/>
          <w:delText>Urbanistická koncepce</w:delText>
        </w:r>
      </w:del>
    </w:p>
    <w:p w14:paraId="256817EC" w14:textId="16D40681" w:rsidR="00457963" w:rsidRPr="00457963" w:rsidDel="0003241A" w:rsidRDefault="00457963" w:rsidP="00615789">
      <w:pPr>
        <w:pStyle w:val="0CalibrizakladnitextBEZMEZER"/>
        <w:rPr>
          <w:del w:id="1067" w:author="uzivatel" w:date="2024-01-22T15:14:00Z"/>
        </w:rPr>
      </w:pPr>
      <w:del w:id="1068" w:author="uzivatel" w:date="2024-01-22T15:14:00Z">
        <w:r w:rsidRPr="00457963" w:rsidDel="0003241A">
          <w:delText>A6</w:delText>
        </w:r>
        <w:r w:rsidRPr="00457963" w:rsidDel="0003241A">
          <w:tab/>
          <w:delText>Podmínky pro využití ploch</w:delText>
        </w:r>
      </w:del>
    </w:p>
    <w:p w14:paraId="256A7068" w14:textId="5F0A4433" w:rsidR="00457963" w:rsidRPr="00457963" w:rsidDel="0003241A" w:rsidRDefault="00457963" w:rsidP="00615789">
      <w:pPr>
        <w:pStyle w:val="0CalibrizakladnitextBEZMEZER"/>
        <w:rPr>
          <w:del w:id="1069" w:author="uzivatel" w:date="2024-01-22T15:14:00Z"/>
        </w:rPr>
      </w:pPr>
      <w:del w:id="1070" w:author="uzivatel" w:date="2024-01-22T15:14:00Z">
        <w:r w:rsidRPr="00457963" w:rsidDel="0003241A">
          <w:delText>A7</w:delText>
        </w:r>
        <w:r w:rsidRPr="00457963" w:rsidDel="0003241A">
          <w:tab/>
          <w:delText>Koncepce veřejné infrastruktury</w:delText>
        </w:r>
      </w:del>
    </w:p>
    <w:p w14:paraId="7F671E0B" w14:textId="27E7415B" w:rsidR="00457963" w:rsidRPr="00457963" w:rsidDel="0003241A" w:rsidRDefault="00457963" w:rsidP="00615789">
      <w:pPr>
        <w:pStyle w:val="0CalibrizakladnitextBEZMEZER"/>
        <w:rPr>
          <w:del w:id="1071" w:author="uzivatel" w:date="2024-01-22T15:14:00Z"/>
        </w:rPr>
      </w:pPr>
      <w:del w:id="1072" w:author="uzivatel" w:date="2024-01-22T15:14:00Z">
        <w:r w:rsidRPr="00457963" w:rsidDel="0003241A">
          <w:delText>A8</w:delText>
        </w:r>
        <w:r w:rsidRPr="00457963" w:rsidDel="0003241A">
          <w:tab/>
          <w:delText>Koncepce uspořádání krajiny</w:delText>
        </w:r>
      </w:del>
    </w:p>
    <w:p w14:paraId="31F88B27" w14:textId="6DC2F7F4" w:rsidR="00457963" w:rsidRPr="00457963" w:rsidDel="0003241A" w:rsidRDefault="00457963" w:rsidP="00615789">
      <w:pPr>
        <w:pStyle w:val="0CalibrizakladnitextBEZMEZER"/>
        <w:rPr>
          <w:del w:id="1073" w:author="uzivatel" w:date="2024-01-22T15:14:00Z"/>
        </w:rPr>
      </w:pPr>
      <w:del w:id="1074" w:author="uzivatel" w:date="2024-01-22T15:14:00Z">
        <w:r w:rsidRPr="00457963" w:rsidDel="0003241A">
          <w:delText>A9</w:delText>
        </w:r>
        <w:r w:rsidRPr="00457963" w:rsidDel="0003241A">
          <w:tab/>
          <w:delText>Veřejně prospěšné stavby</w:delText>
        </w:r>
      </w:del>
    </w:p>
    <w:p w14:paraId="26FF1416" w14:textId="6BAF38CF" w:rsidR="00457963" w:rsidRPr="00457963" w:rsidDel="0003241A" w:rsidRDefault="00457963" w:rsidP="00615789">
      <w:pPr>
        <w:pStyle w:val="0CalibrizakladnitextBEZMEZER"/>
        <w:rPr>
          <w:del w:id="1075" w:author="uzivatel" w:date="2024-01-22T15:14:00Z"/>
        </w:rPr>
      </w:pPr>
      <w:del w:id="1076" w:author="uzivatel" w:date="2024-01-22T15:14:00Z">
        <w:r w:rsidRPr="00457963" w:rsidDel="0003241A">
          <w:delText>A10</w:delText>
        </w:r>
        <w:r w:rsidRPr="00457963" w:rsidDel="0003241A">
          <w:tab/>
          <w:delText>Závěr</w:delText>
        </w:r>
      </w:del>
    </w:p>
    <w:p w14:paraId="22B25D52" w14:textId="77777777" w:rsidR="00457963" w:rsidRPr="00457963" w:rsidRDefault="00457963" w:rsidP="00615789">
      <w:pPr>
        <w:pStyle w:val="0CalibrizakladnitextBEZMEZER"/>
      </w:pPr>
    </w:p>
    <w:p w14:paraId="2FB2D7A6" w14:textId="1908AE4A" w:rsidR="00457963" w:rsidRPr="00457963" w:rsidDel="00FA19B3" w:rsidRDefault="00457963" w:rsidP="00615789">
      <w:pPr>
        <w:pStyle w:val="0CalibrizakladnitextTUCNE"/>
        <w:rPr>
          <w:del w:id="1077" w:author="uživatel" w:date="2024-03-08T09:13:00Z"/>
        </w:rPr>
      </w:pPr>
      <w:del w:id="1078" w:author="uživatel" w:date="2024-03-08T09:13:00Z">
        <w:r w:rsidRPr="00457963" w:rsidDel="00FA19B3">
          <w:delText>Grafická část:</w:delText>
        </w:r>
      </w:del>
    </w:p>
    <w:p w14:paraId="7B07D25E" w14:textId="0E25A299" w:rsidR="00457963" w:rsidRPr="00457963" w:rsidDel="0003241A" w:rsidRDefault="00457963" w:rsidP="00615789">
      <w:pPr>
        <w:pStyle w:val="0CalibrizakladnitextBEZMEZER"/>
        <w:rPr>
          <w:del w:id="1079" w:author="uzivatel" w:date="2024-01-22T15:14:00Z"/>
        </w:rPr>
      </w:pPr>
      <w:del w:id="1080" w:author="uzivatel" w:date="2024-01-22T15:14:00Z">
        <w:r w:rsidRPr="00457963" w:rsidDel="0003241A">
          <w:delText>1</w:delText>
        </w:r>
        <w:r w:rsidRPr="00457963" w:rsidDel="0003241A">
          <w:tab/>
          <w:delText>Výkres základního členění území</w:delText>
        </w:r>
      </w:del>
    </w:p>
    <w:p w14:paraId="761E62E5" w14:textId="54DB6D32" w:rsidR="00457963" w:rsidRPr="00457963" w:rsidDel="0003241A" w:rsidRDefault="00457963" w:rsidP="00615789">
      <w:pPr>
        <w:pStyle w:val="0CalibrizakladnitextBEZMEZER"/>
        <w:rPr>
          <w:del w:id="1081" w:author="uzivatel" w:date="2024-01-22T15:14:00Z"/>
        </w:rPr>
      </w:pPr>
      <w:del w:id="1082" w:author="uzivatel" w:date="2024-01-22T15:14:00Z">
        <w:r w:rsidRPr="00457963" w:rsidDel="0003241A">
          <w:delText>2</w:delText>
        </w:r>
        <w:r w:rsidRPr="00457963" w:rsidDel="0003241A">
          <w:tab/>
          <w:delText>Hlavní výkres</w:delText>
        </w:r>
      </w:del>
    </w:p>
    <w:p w14:paraId="06C4EA0C" w14:textId="6A50B8E0" w:rsidR="00457963" w:rsidRPr="00457963" w:rsidDel="0003241A" w:rsidRDefault="00457963" w:rsidP="00615789">
      <w:pPr>
        <w:pStyle w:val="0CalibrizakladnitextBEZMEZER"/>
        <w:rPr>
          <w:del w:id="1083" w:author="uzivatel" w:date="2024-01-22T15:14:00Z"/>
        </w:rPr>
      </w:pPr>
      <w:del w:id="1084" w:author="uzivatel" w:date="2024-01-22T15:14:00Z">
        <w:r w:rsidRPr="00457963" w:rsidDel="0003241A">
          <w:delText>3</w:delText>
        </w:r>
        <w:r w:rsidRPr="00457963" w:rsidDel="0003241A">
          <w:tab/>
          <w:delText>Technická infrastruktura</w:delText>
        </w:r>
      </w:del>
    </w:p>
    <w:p w14:paraId="22A09B7E" w14:textId="35D16562" w:rsidR="00457963" w:rsidRPr="009A605C" w:rsidRDefault="00457963" w:rsidP="00615789">
      <w:pPr>
        <w:pStyle w:val="0CalibrizakladnitextBEZMEZER"/>
      </w:pPr>
      <w:del w:id="1085" w:author="uzivatel" w:date="2024-01-22T15:14:00Z">
        <w:r w:rsidRPr="00457963" w:rsidDel="0003241A">
          <w:delText>4</w:delText>
        </w:r>
        <w:r w:rsidRPr="00457963" w:rsidDel="0003241A">
          <w:tab/>
          <w:delText>Výkres veřejně prospěšných staveb, opatření a</w:delText>
        </w:r>
      </w:del>
    </w:p>
    <w:sectPr w:rsidR="00457963" w:rsidRPr="009A605C" w:rsidSect="005C0AED">
      <w:headerReference w:type="default" r:id="rId8"/>
      <w:footerReference w:type="default" r:id="rId9"/>
      <w:pgSz w:w="11906" w:h="16838"/>
      <w:pgMar w:top="1276" w:right="1417" w:bottom="1417" w:left="1417" w:header="708" w:footer="39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537608" w14:textId="77777777" w:rsidR="006E1E2D" w:rsidRDefault="006E1E2D" w:rsidP="003D1DE0">
      <w:r>
        <w:separator/>
      </w:r>
    </w:p>
  </w:endnote>
  <w:endnote w:type="continuationSeparator" w:id="0">
    <w:p w14:paraId="2ED5F7D4" w14:textId="77777777" w:rsidR="006E1E2D" w:rsidRDefault="006E1E2D" w:rsidP="003D1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K Grotesk">
    <w:panose1 w:val="00000500000000000000"/>
    <w:charset w:val="EE"/>
    <w:family w:val="auto"/>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Lucida Grande">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5330401"/>
      <w:docPartObj>
        <w:docPartGallery w:val="Page Numbers (Bottom of Page)"/>
        <w:docPartUnique/>
      </w:docPartObj>
    </w:sdtPr>
    <w:sdtEndPr/>
    <w:sdtContent>
      <w:sdt>
        <w:sdtPr>
          <w:id w:val="1728636285"/>
          <w:docPartObj>
            <w:docPartGallery w:val="Page Numbers (Top of Page)"/>
            <w:docPartUnique/>
          </w:docPartObj>
        </w:sdtPr>
        <w:sdtEndPr/>
        <w:sdtContent>
          <w:p w14:paraId="0AE38502" w14:textId="6A6ABA07" w:rsidR="00800D58" w:rsidRDefault="00800D58" w:rsidP="00CE23F0">
            <w:pPr>
              <w:pStyle w:val="0Calibricislastranek"/>
            </w:pPr>
            <w:r>
              <w:rPr>
                <w:sz w:val="24"/>
              </w:rPr>
              <w:fldChar w:fldCharType="begin"/>
            </w:r>
            <w:r>
              <w:instrText>PAGE</w:instrText>
            </w:r>
            <w:r>
              <w:rPr>
                <w:sz w:val="24"/>
              </w:rPr>
              <w:fldChar w:fldCharType="separate"/>
            </w:r>
            <w:r w:rsidR="00AC40C7">
              <w:rPr>
                <w:noProof/>
              </w:rPr>
              <w:t>21</w:t>
            </w:r>
            <w:r>
              <w:rPr>
                <w:sz w:val="24"/>
              </w:rPr>
              <w:fldChar w:fldCharType="end"/>
            </w:r>
            <w:r>
              <w:rPr>
                <w:lang w:val="cs-CZ"/>
              </w:rPr>
              <w:t xml:space="preserve"> </w:t>
            </w:r>
            <w:r>
              <w:t>/</w:t>
            </w:r>
            <w:r>
              <w:rPr>
                <w:lang w:val="cs-CZ"/>
              </w:rPr>
              <w:t xml:space="preserve"> </w:t>
            </w:r>
            <w:r>
              <w:rPr>
                <w:sz w:val="24"/>
              </w:rPr>
              <w:fldChar w:fldCharType="begin"/>
            </w:r>
            <w:r>
              <w:instrText>NUMPAGES</w:instrText>
            </w:r>
            <w:r>
              <w:rPr>
                <w:sz w:val="24"/>
              </w:rPr>
              <w:fldChar w:fldCharType="separate"/>
            </w:r>
            <w:r w:rsidR="00AC40C7">
              <w:rPr>
                <w:noProof/>
              </w:rPr>
              <w:t>42</w:t>
            </w:r>
            <w:r>
              <w:rPr>
                <w:sz w:val="24"/>
              </w:rPr>
              <w:fldChar w:fldCharType="end"/>
            </w:r>
          </w:p>
        </w:sdtContent>
      </w:sdt>
    </w:sdtContent>
  </w:sdt>
  <w:p w14:paraId="326FDB54" w14:textId="77777777" w:rsidR="00800D58" w:rsidRDefault="00800D58">
    <w:pPr>
      <w:pStyle w:val="Zpat"/>
    </w:pPr>
  </w:p>
  <w:p w14:paraId="5A81008B" w14:textId="77777777" w:rsidR="00800D58" w:rsidRDefault="00800D5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0D16BB" w14:textId="77777777" w:rsidR="006E1E2D" w:rsidRDefault="006E1E2D" w:rsidP="003D1DE0">
      <w:r>
        <w:separator/>
      </w:r>
    </w:p>
  </w:footnote>
  <w:footnote w:type="continuationSeparator" w:id="0">
    <w:p w14:paraId="0C5ED008" w14:textId="77777777" w:rsidR="006E1E2D" w:rsidRDefault="006E1E2D" w:rsidP="003D1D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63C0A" w14:textId="6E6D83D3" w:rsidR="00800D58" w:rsidRDefault="00800D58" w:rsidP="001041BD">
    <w:pPr>
      <w:pStyle w:val="Zhlav"/>
      <w:jc w:val="right"/>
    </w:pPr>
    <w:r>
      <w:rPr>
        <w:rFonts w:asciiTheme="minorHAnsi" w:hAnsiTheme="minorHAnsi" w:cstheme="minorHAnsi"/>
        <w:sz w:val="20"/>
        <w:szCs w:val="20"/>
      </w:rPr>
      <w:t>Změna č. 4 Územního plánu Nalžovice – text s vyznačením změn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0B984198"/>
    <w:lvl w:ilvl="0">
      <w:start w:val="1"/>
      <w:numFmt w:val="decimal"/>
      <w:pStyle w:val="slovanseznam"/>
      <w:lvlText w:val="%1."/>
      <w:lvlJc w:val="left"/>
      <w:pPr>
        <w:tabs>
          <w:tab w:val="num" w:pos="360"/>
        </w:tabs>
        <w:ind w:left="360" w:hanging="360"/>
      </w:pPr>
    </w:lvl>
  </w:abstractNum>
  <w:abstractNum w:abstractNumId="1" w15:restartNumberingAfterBreak="0">
    <w:nsid w:val="FFFFFFFE"/>
    <w:multiLevelType w:val="singleLevel"/>
    <w:tmpl w:val="F81039E6"/>
    <w:lvl w:ilvl="0">
      <w:numFmt w:val="decimal"/>
      <w:pStyle w:val="Seznamsodrkami"/>
      <w:lvlText w:val="*"/>
      <w:lvlJc w:val="left"/>
    </w:lvl>
  </w:abstractNum>
  <w:abstractNum w:abstractNumId="2" w15:restartNumberingAfterBreak="0">
    <w:nsid w:val="00000001"/>
    <w:multiLevelType w:val="multilevel"/>
    <w:tmpl w:val="00000001"/>
    <w:name w:val="WW8Num1"/>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15:restartNumberingAfterBreak="0">
    <w:nsid w:val="0A994512"/>
    <w:multiLevelType w:val="hybridMultilevel"/>
    <w:tmpl w:val="35B26E54"/>
    <w:lvl w:ilvl="0" w:tplc="4FE093EC">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C8C0D80"/>
    <w:multiLevelType w:val="hybridMultilevel"/>
    <w:tmpl w:val="1C64ABD4"/>
    <w:lvl w:ilvl="0" w:tplc="5D2245B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0E02380"/>
    <w:multiLevelType w:val="hybridMultilevel"/>
    <w:tmpl w:val="41665866"/>
    <w:lvl w:ilvl="0" w:tplc="5D2245B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35F6291"/>
    <w:multiLevelType w:val="hybridMultilevel"/>
    <w:tmpl w:val="2DE044E8"/>
    <w:lvl w:ilvl="0" w:tplc="06567296">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5336752"/>
    <w:multiLevelType w:val="hybridMultilevel"/>
    <w:tmpl w:val="0DE2EF04"/>
    <w:lvl w:ilvl="0" w:tplc="0656729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5B32C43"/>
    <w:multiLevelType w:val="hybridMultilevel"/>
    <w:tmpl w:val="63FAE398"/>
    <w:lvl w:ilvl="0" w:tplc="0656729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60F01BD"/>
    <w:multiLevelType w:val="hybridMultilevel"/>
    <w:tmpl w:val="A042766A"/>
    <w:lvl w:ilvl="0" w:tplc="0656729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74F61AE"/>
    <w:multiLevelType w:val="hybridMultilevel"/>
    <w:tmpl w:val="33BC36BC"/>
    <w:lvl w:ilvl="0" w:tplc="06567296">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19453112"/>
    <w:multiLevelType w:val="hybridMultilevel"/>
    <w:tmpl w:val="7C56779C"/>
    <w:lvl w:ilvl="0" w:tplc="0656729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CC204F6"/>
    <w:multiLevelType w:val="hybridMultilevel"/>
    <w:tmpl w:val="18FE395E"/>
    <w:lvl w:ilvl="0" w:tplc="12127D66">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E855C6"/>
    <w:multiLevelType w:val="hybridMultilevel"/>
    <w:tmpl w:val="CA50F97C"/>
    <w:lvl w:ilvl="0" w:tplc="0656729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35D6EE8"/>
    <w:multiLevelType w:val="hybridMultilevel"/>
    <w:tmpl w:val="0706C422"/>
    <w:lvl w:ilvl="0" w:tplc="0656729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3D67864"/>
    <w:multiLevelType w:val="hybridMultilevel"/>
    <w:tmpl w:val="E402BBDC"/>
    <w:lvl w:ilvl="0" w:tplc="5D2245B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586508C"/>
    <w:multiLevelType w:val="hybridMultilevel"/>
    <w:tmpl w:val="816A38A0"/>
    <w:lvl w:ilvl="0" w:tplc="5D2245B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5A56511"/>
    <w:multiLevelType w:val="hybridMultilevel"/>
    <w:tmpl w:val="EE54CCF0"/>
    <w:lvl w:ilvl="0" w:tplc="06567296">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2E1776D8"/>
    <w:multiLevelType w:val="hybridMultilevel"/>
    <w:tmpl w:val="352C6A4E"/>
    <w:lvl w:ilvl="0" w:tplc="5D2245B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E594CA5"/>
    <w:multiLevelType w:val="hybridMultilevel"/>
    <w:tmpl w:val="615684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E8F5896"/>
    <w:multiLevelType w:val="hybridMultilevel"/>
    <w:tmpl w:val="F0B4D896"/>
    <w:lvl w:ilvl="0" w:tplc="7A5A3C7C">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FA47197"/>
    <w:multiLevelType w:val="hybridMultilevel"/>
    <w:tmpl w:val="3364F800"/>
    <w:lvl w:ilvl="0" w:tplc="A4B2E392">
      <w:start w:val="1"/>
      <w:numFmt w:val="lowerLetter"/>
      <w:pStyle w:val="0CalibrizakladnitextCISLOVANI"/>
      <w:lvlText w:val="%1)"/>
      <w:lvlJc w:val="left"/>
      <w:pPr>
        <w:ind w:left="720" w:hanging="360"/>
      </w:pPr>
      <w:rPr>
        <w:specVanish w:val="0"/>
      </w:rPr>
    </w:lvl>
    <w:lvl w:ilvl="1" w:tplc="04050019">
      <w:start w:val="1"/>
      <w:numFmt w:val="lowerLetter"/>
      <w:lvlText w:val="%2."/>
      <w:lvlJc w:val="left"/>
      <w:pPr>
        <w:ind w:left="1440" w:hanging="360"/>
      </w:pPr>
    </w:lvl>
    <w:lvl w:ilvl="2" w:tplc="D6AE6654">
      <w:start w:val="1"/>
      <w:numFmt w:val="lowerRoman"/>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31D2F34"/>
    <w:multiLevelType w:val="hybridMultilevel"/>
    <w:tmpl w:val="4D589A66"/>
    <w:lvl w:ilvl="0" w:tplc="06567296">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3C2A65F7"/>
    <w:multiLevelType w:val="hybridMultilevel"/>
    <w:tmpl w:val="0DDC12B8"/>
    <w:lvl w:ilvl="0" w:tplc="0656729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D966F64"/>
    <w:multiLevelType w:val="hybridMultilevel"/>
    <w:tmpl w:val="F03015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E306BDB"/>
    <w:multiLevelType w:val="hybridMultilevel"/>
    <w:tmpl w:val="4044F298"/>
    <w:lvl w:ilvl="0" w:tplc="7256ED06">
      <w:start w:val="1"/>
      <w:numFmt w:val="lowerLetter"/>
      <w:lvlText w:val="%1."/>
      <w:lvlJc w:val="left"/>
      <w:pPr>
        <w:ind w:left="360" w:hanging="360"/>
      </w:pPr>
    </w:lvl>
    <w:lvl w:ilvl="1" w:tplc="67328742">
      <w:start w:val="1"/>
      <w:numFmt w:val="lowerLetter"/>
      <w:lvlText w:val="%2."/>
      <w:lvlJc w:val="left"/>
      <w:pPr>
        <w:ind w:left="1440" w:hanging="360"/>
      </w:pPr>
      <w:rPr>
        <w:caps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03D2E31"/>
    <w:multiLevelType w:val="hybridMultilevel"/>
    <w:tmpl w:val="8E281412"/>
    <w:lvl w:ilvl="0" w:tplc="0656729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80B0339"/>
    <w:multiLevelType w:val="multilevel"/>
    <w:tmpl w:val="B30EBDAA"/>
    <w:lvl w:ilvl="0">
      <w:start w:val="1"/>
      <w:numFmt w:val="upperLetter"/>
      <w:pStyle w:val="Nadpis1"/>
      <w:lvlText w:val="%1"/>
      <w:lvlJc w:val="left"/>
      <w:pPr>
        <w:ind w:left="1134" w:hanging="1134"/>
      </w:pPr>
      <w:rPr>
        <w:rFonts w:asciiTheme="minorHAnsi" w:hAnsiTheme="minorHAnsi" w:cstheme="minorHAnsi"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1418" w:hanging="1134"/>
      </w:pPr>
      <w:rPr>
        <w:rFonts w:hint="default"/>
        <w:color w:val="auto"/>
      </w:rPr>
    </w:lvl>
    <w:lvl w:ilvl="2">
      <w:start w:val="1"/>
      <w:numFmt w:val="decimal"/>
      <w:pStyle w:val="Nadpis3"/>
      <w:lvlText w:val="%1.%2.%3"/>
      <w:lvlJc w:val="left"/>
      <w:pPr>
        <w:ind w:left="1134" w:hanging="1134"/>
      </w:pPr>
      <w:rPr>
        <w:rFonts w:hint="default"/>
      </w:rPr>
    </w:lvl>
    <w:lvl w:ilvl="3">
      <w:start w:val="1"/>
      <w:numFmt w:val="decimal"/>
      <w:pStyle w:val="Nadpis4"/>
      <w:lvlText w:val="%1.%2.%3.%4"/>
      <w:lvlJc w:val="left"/>
      <w:pPr>
        <w:ind w:left="2269" w:hanging="1134"/>
      </w:pPr>
      <w:rPr>
        <w:i w:val="0"/>
        <w:caps w:val="0"/>
        <w:smallCaps w:val="0"/>
        <w:strike w:val="0"/>
        <w:dstrike w:val="0"/>
        <w:noProof w:val="0"/>
        <w:vanish w:val="0"/>
        <w:spacing w:val="0"/>
        <w:kern w:val="0"/>
        <w:position w:val="0"/>
        <w:u w:val="none"/>
        <w:vertAlign w:val="baseline"/>
        <w:em w:val="none"/>
      </w:rPr>
    </w:lvl>
    <w:lvl w:ilvl="4">
      <w:start w:val="1"/>
      <w:numFmt w:val="decimal"/>
      <w:pStyle w:val="Nadpis5"/>
      <w:lvlText w:val="%1.%2.%3.%4.%5"/>
      <w:lvlJc w:val="left"/>
      <w:pPr>
        <w:ind w:left="184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29" w15:restartNumberingAfterBreak="0">
    <w:nsid w:val="499068D2"/>
    <w:multiLevelType w:val="hybridMultilevel"/>
    <w:tmpl w:val="156AD3BC"/>
    <w:lvl w:ilvl="0" w:tplc="5D2245B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D173694"/>
    <w:multiLevelType w:val="hybridMultilevel"/>
    <w:tmpl w:val="0F68849C"/>
    <w:lvl w:ilvl="0" w:tplc="0656729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17D7318"/>
    <w:multiLevelType w:val="hybridMultilevel"/>
    <w:tmpl w:val="4F3E883C"/>
    <w:lvl w:ilvl="0" w:tplc="CA303DD8">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1AF71B1"/>
    <w:multiLevelType w:val="hybridMultilevel"/>
    <w:tmpl w:val="B2C24D12"/>
    <w:lvl w:ilvl="0" w:tplc="5D2245B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1E91266"/>
    <w:multiLevelType w:val="hybridMultilevel"/>
    <w:tmpl w:val="F0B63C8C"/>
    <w:lvl w:ilvl="0" w:tplc="5D2245B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2653103"/>
    <w:multiLevelType w:val="hybridMultilevel"/>
    <w:tmpl w:val="EF66D39A"/>
    <w:lvl w:ilvl="0" w:tplc="06567296">
      <w:numFmt w:val="bullet"/>
      <w:lvlText w:val="-"/>
      <w:lvlJc w:val="left"/>
      <w:pPr>
        <w:tabs>
          <w:tab w:val="num" w:pos="720"/>
        </w:tabs>
        <w:ind w:left="720" w:hanging="360"/>
      </w:pPr>
      <w:rPr>
        <w:rFonts w:ascii="Calibri" w:eastAsiaTheme="minorHAnsi" w:hAnsi="Calibri" w:cs="Calibri"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8DC4447"/>
    <w:multiLevelType w:val="hybridMultilevel"/>
    <w:tmpl w:val="809C7224"/>
    <w:lvl w:ilvl="0" w:tplc="419ECC4A">
      <w:start w:val="1"/>
      <w:numFmt w:val="bullet"/>
      <w:pStyle w:val="0CalibrizakladnitextODRAZENI"/>
      <w:lvlText w:val="–"/>
      <w:lvlJc w:val="left"/>
      <w:pPr>
        <w:ind w:left="720" w:hanging="360"/>
      </w:pPr>
      <w:rPr>
        <w:rFonts w:ascii="Calibri" w:hAnsi="Calibri" w:hint="default"/>
        <w:strike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A843852"/>
    <w:multiLevelType w:val="hybridMultilevel"/>
    <w:tmpl w:val="E27A1204"/>
    <w:lvl w:ilvl="0" w:tplc="0656729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AA36A0F"/>
    <w:multiLevelType w:val="hybridMultilevel"/>
    <w:tmpl w:val="05EC7E22"/>
    <w:lvl w:ilvl="0" w:tplc="06567296">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8" w15:restartNumberingAfterBreak="0">
    <w:nsid w:val="622B55C6"/>
    <w:multiLevelType w:val="hybridMultilevel"/>
    <w:tmpl w:val="93CC6466"/>
    <w:lvl w:ilvl="0" w:tplc="5D2245B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3AA44DD"/>
    <w:multiLevelType w:val="hybridMultilevel"/>
    <w:tmpl w:val="0D607ED4"/>
    <w:lvl w:ilvl="0" w:tplc="5D2245B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A701499"/>
    <w:multiLevelType w:val="hybridMultilevel"/>
    <w:tmpl w:val="EA66EF74"/>
    <w:lvl w:ilvl="0" w:tplc="C690282E">
      <w:start w:val="1"/>
      <w:numFmt w:val="lowerLetter"/>
      <w:lvlText w:val="%1."/>
      <w:lvlJc w:val="left"/>
      <w:pPr>
        <w:ind w:left="1920" w:hanging="360"/>
      </w:pPr>
      <w:rPr>
        <w:rFonts w:hint="default"/>
        <w:sz w:val="26"/>
        <w:szCs w:val="26"/>
      </w:rPr>
    </w:lvl>
    <w:lvl w:ilvl="1" w:tplc="0405000F">
      <w:start w:val="1"/>
      <w:numFmt w:val="decimal"/>
      <w:lvlText w:val="%2."/>
      <w:lvlJc w:val="left"/>
      <w:pPr>
        <w:ind w:left="1931" w:hanging="360"/>
      </w:pPr>
    </w:lvl>
    <w:lvl w:ilvl="2" w:tplc="0405001B">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41" w15:restartNumberingAfterBreak="0">
    <w:nsid w:val="6AAF1A1F"/>
    <w:multiLevelType w:val="multilevel"/>
    <w:tmpl w:val="FEAE1304"/>
    <w:lvl w:ilvl="0">
      <w:start w:val="1"/>
      <w:numFmt w:val="decimal"/>
      <w:isLgl/>
      <w:lvlText w:val="(%1)"/>
      <w:lvlJc w:val="left"/>
      <w:pPr>
        <w:tabs>
          <w:tab w:val="num" w:pos="720"/>
        </w:tabs>
        <w:ind w:left="-65" w:firstLine="425"/>
      </w:pPr>
    </w:lvl>
    <w:lvl w:ilvl="1">
      <w:start w:val="1"/>
      <w:numFmt w:val="lowerLetter"/>
      <w:pStyle w:val="Textbodu"/>
      <w:lvlText w:val="%2)"/>
      <w:lvlJc w:val="left"/>
      <w:pPr>
        <w:tabs>
          <w:tab w:val="num" w:pos="425"/>
        </w:tabs>
        <w:ind w:left="425" w:hanging="425"/>
      </w:pPr>
      <w:rPr>
        <w:rFonts w:ascii="Arial Black" w:hAnsi="Arial Black" w:cs="Arial" w:hint="default"/>
        <w:b w:val="0"/>
        <w:szCs w:val="24"/>
      </w:rPr>
    </w:lvl>
    <w:lvl w:ilvl="2">
      <w:start w:val="1"/>
      <w:numFmt w:val="decimal"/>
      <w:pStyle w:val="Textbodu"/>
      <w:isLgl/>
      <w:lvlText w:val="%3."/>
      <w:lvlJc w:val="left"/>
      <w:pPr>
        <w:tabs>
          <w:tab w:val="num" w:pos="851"/>
        </w:tabs>
        <w:ind w:left="851" w:hanging="426"/>
      </w:pPr>
      <w:rPr>
        <w:rFonts w:ascii="Arial Black" w:hAnsi="Arial Black" w:hint="default"/>
        <w:b/>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2" w15:restartNumberingAfterBreak="0">
    <w:nsid w:val="6C124CAC"/>
    <w:multiLevelType w:val="hybridMultilevel"/>
    <w:tmpl w:val="30D85BB6"/>
    <w:lvl w:ilvl="0" w:tplc="5D2245B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C7A5A36"/>
    <w:multiLevelType w:val="hybridMultilevel"/>
    <w:tmpl w:val="3AE863E6"/>
    <w:lvl w:ilvl="0" w:tplc="5D2245B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EE22E69"/>
    <w:multiLevelType w:val="hybridMultilevel"/>
    <w:tmpl w:val="4E407422"/>
    <w:lvl w:ilvl="0" w:tplc="5D2245B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F735246"/>
    <w:multiLevelType w:val="singleLevel"/>
    <w:tmpl w:val="113681D2"/>
    <w:lvl w:ilvl="0">
      <w:start w:val="1"/>
      <w:numFmt w:val="lowerLetter"/>
      <w:pStyle w:val="Nadpisparagrafu"/>
      <w:lvlText w:val="%1)"/>
      <w:lvlJc w:val="left"/>
      <w:pPr>
        <w:tabs>
          <w:tab w:val="num" w:pos="425"/>
        </w:tabs>
        <w:ind w:left="425" w:hanging="425"/>
      </w:pPr>
    </w:lvl>
  </w:abstractNum>
  <w:abstractNum w:abstractNumId="46" w15:restartNumberingAfterBreak="0">
    <w:nsid w:val="726A198B"/>
    <w:multiLevelType w:val="hybridMultilevel"/>
    <w:tmpl w:val="17741C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60163B2"/>
    <w:multiLevelType w:val="hybridMultilevel"/>
    <w:tmpl w:val="DDC0B202"/>
    <w:lvl w:ilvl="0" w:tplc="0656729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6346CE4"/>
    <w:multiLevelType w:val="hybridMultilevel"/>
    <w:tmpl w:val="FE743DE2"/>
    <w:lvl w:ilvl="0" w:tplc="03BCB8EE">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6E90DA1"/>
    <w:multiLevelType w:val="hybridMultilevel"/>
    <w:tmpl w:val="1480FB30"/>
    <w:lvl w:ilvl="0" w:tplc="5D2245B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F9305E5"/>
    <w:multiLevelType w:val="hybridMultilevel"/>
    <w:tmpl w:val="7FC05862"/>
    <w:lvl w:ilvl="0" w:tplc="5D2245B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8"/>
  </w:num>
  <w:num w:numId="2">
    <w:abstractNumId w:val="22"/>
  </w:num>
  <w:num w:numId="3">
    <w:abstractNumId w:val="45"/>
  </w:num>
  <w:num w:numId="4">
    <w:abstractNumId w:val="41"/>
  </w:num>
  <w:num w:numId="5">
    <w:abstractNumId w:val="0"/>
  </w:num>
  <w:num w:numId="6">
    <w:abstractNumId w:val="1"/>
    <w:lvlOverride w:ilvl="0">
      <w:lvl w:ilvl="0">
        <w:start w:val="1"/>
        <w:numFmt w:val="bullet"/>
        <w:pStyle w:val="Seznamsodrkami"/>
        <w:lvlText w:val=""/>
        <w:legacy w:legacy="1" w:legacySpace="0" w:legacyIndent="360"/>
        <w:lvlJc w:val="left"/>
        <w:pPr>
          <w:ind w:left="360" w:hanging="360"/>
        </w:pPr>
        <w:rPr>
          <w:rFonts w:ascii="Symbol" w:hAnsi="Symbol" w:hint="default"/>
        </w:rPr>
      </w:lvl>
    </w:lvlOverride>
  </w:num>
  <w:num w:numId="7">
    <w:abstractNumId w:val="35"/>
  </w:num>
  <w:num w:numId="8">
    <w:abstractNumId w:val="13"/>
  </w:num>
  <w:num w:numId="9">
    <w:abstractNumId w:val="31"/>
  </w:num>
  <w:num w:numId="10">
    <w:abstractNumId w:val="1"/>
    <w:lvlOverride w:ilvl="0">
      <w:lvl w:ilvl="0">
        <w:start w:val="1"/>
        <w:numFmt w:val="bullet"/>
        <w:pStyle w:val="Seznamsodrkami"/>
        <w:lvlText w:val=""/>
        <w:legacy w:legacy="1" w:legacySpace="120" w:legacyIndent="360"/>
        <w:lvlJc w:val="left"/>
        <w:pPr>
          <w:ind w:left="720" w:hanging="360"/>
        </w:pPr>
        <w:rPr>
          <w:rFonts w:ascii="Symbol" w:hAnsi="Symbol" w:hint="default"/>
        </w:rPr>
      </w:lvl>
    </w:lvlOverride>
  </w:num>
  <w:num w:numId="11">
    <w:abstractNumId w:val="48"/>
  </w:num>
  <w:num w:numId="12">
    <w:abstractNumId w:val="15"/>
  </w:num>
  <w:num w:numId="13">
    <w:abstractNumId w:val="36"/>
  </w:num>
  <w:num w:numId="14">
    <w:abstractNumId w:val="34"/>
  </w:num>
  <w:num w:numId="15">
    <w:abstractNumId w:val="14"/>
  </w:num>
  <w:num w:numId="16">
    <w:abstractNumId w:val="10"/>
  </w:num>
  <w:num w:numId="17">
    <w:abstractNumId w:val="8"/>
  </w:num>
  <w:num w:numId="18">
    <w:abstractNumId w:val="12"/>
  </w:num>
  <w:num w:numId="19">
    <w:abstractNumId w:val="47"/>
  </w:num>
  <w:num w:numId="20">
    <w:abstractNumId w:val="9"/>
  </w:num>
  <w:num w:numId="21">
    <w:abstractNumId w:val="24"/>
  </w:num>
  <w:num w:numId="22">
    <w:abstractNumId w:val="27"/>
  </w:num>
  <w:num w:numId="23">
    <w:abstractNumId w:val="30"/>
  </w:num>
  <w:num w:numId="24">
    <w:abstractNumId w:val="37"/>
  </w:num>
  <w:num w:numId="25">
    <w:abstractNumId w:val="11"/>
  </w:num>
  <w:num w:numId="26">
    <w:abstractNumId w:val="7"/>
  </w:num>
  <w:num w:numId="27">
    <w:abstractNumId w:val="18"/>
  </w:num>
  <w:num w:numId="28">
    <w:abstractNumId w:val="23"/>
  </w:num>
  <w:num w:numId="29">
    <w:abstractNumId w:val="21"/>
  </w:num>
  <w:num w:numId="30">
    <w:abstractNumId w:val="26"/>
  </w:num>
  <w:num w:numId="31">
    <w:abstractNumId w:val="40"/>
  </w:num>
  <w:num w:numId="32">
    <w:abstractNumId w:val="20"/>
  </w:num>
  <w:num w:numId="33">
    <w:abstractNumId w:val="33"/>
  </w:num>
  <w:num w:numId="34">
    <w:abstractNumId w:val="46"/>
  </w:num>
  <w:num w:numId="35">
    <w:abstractNumId w:val="38"/>
  </w:num>
  <w:num w:numId="36">
    <w:abstractNumId w:val="29"/>
  </w:num>
  <w:num w:numId="37">
    <w:abstractNumId w:val="17"/>
  </w:num>
  <w:num w:numId="38">
    <w:abstractNumId w:val="49"/>
  </w:num>
  <w:num w:numId="39">
    <w:abstractNumId w:val="42"/>
  </w:num>
  <w:num w:numId="40">
    <w:abstractNumId w:val="32"/>
  </w:num>
  <w:num w:numId="41">
    <w:abstractNumId w:val="5"/>
  </w:num>
  <w:num w:numId="42">
    <w:abstractNumId w:val="6"/>
  </w:num>
  <w:num w:numId="43">
    <w:abstractNumId w:val="43"/>
  </w:num>
  <w:num w:numId="44">
    <w:abstractNumId w:val="16"/>
  </w:num>
  <w:num w:numId="45">
    <w:abstractNumId w:val="39"/>
  </w:num>
  <w:num w:numId="46">
    <w:abstractNumId w:val="44"/>
  </w:num>
  <w:num w:numId="47">
    <w:abstractNumId w:val="19"/>
  </w:num>
  <w:num w:numId="48">
    <w:abstractNumId w:val="50"/>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5"/>
  </w:num>
  <w:num w:numId="51">
    <w:abstractNumId w:val="4"/>
  </w:num>
  <w:num w:numId="52">
    <w:abstractNumId w:val="28"/>
  </w:num>
  <w:num w:numId="53">
    <w:abstractNumId w:val="28"/>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zivatel">
    <w15:presenceInfo w15:providerId="None" w15:userId="uzivatel"/>
  </w15:person>
  <w15:person w15:author="uživatel">
    <w15:presenceInfo w15:providerId="None" w15:userId="uživat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127"/>
    <w:rsid w:val="00000B7A"/>
    <w:rsid w:val="000020A1"/>
    <w:rsid w:val="00003303"/>
    <w:rsid w:val="00003475"/>
    <w:rsid w:val="00003FA9"/>
    <w:rsid w:val="000078F8"/>
    <w:rsid w:val="000128F7"/>
    <w:rsid w:val="00014263"/>
    <w:rsid w:val="00020954"/>
    <w:rsid w:val="00023BCC"/>
    <w:rsid w:val="00027184"/>
    <w:rsid w:val="0002721A"/>
    <w:rsid w:val="00027420"/>
    <w:rsid w:val="0003241A"/>
    <w:rsid w:val="00032679"/>
    <w:rsid w:val="0003780A"/>
    <w:rsid w:val="00041C9E"/>
    <w:rsid w:val="000439BA"/>
    <w:rsid w:val="00044833"/>
    <w:rsid w:val="0004619E"/>
    <w:rsid w:val="0004657F"/>
    <w:rsid w:val="00050B74"/>
    <w:rsid w:val="0005118C"/>
    <w:rsid w:val="00056E78"/>
    <w:rsid w:val="00060078"/>
    <w:rsid w:val="00064D72"/>
    <w:rsid w:val="0006555E"/>
    <w:rsid w:val="00071C20"/>
    <w:rsid w:val="00071DE2"/>
    <w:rsid w:val="000726B3"/>
    <w:rsid w:val="0007428A"/>
    <w:rsid w:val="00075BAF"/>
    <w:rsid w:val="00081D52"/>
    <w:rsid w:val="00082588"/>
    <w:rsid w:val="00083AAF"/>
    <w:rsid w:val="00086942"/>
    <w:rsid w:val="00087874"/>
    <w:rsid w:val="00087BD7"/>
    <w:rsid w:val="00096382"/>
    <w:rsid w:val="000A0551"/>
    <w:rsid w:val="000A1A9F"/>
    <w:rsid w:val="000A1DE1"/>
    <w:rsid w:val="000A24AC"/>
    <w:rsid w:val="000A7E7D"/>
    <w:rsid w:val="000B00BF"/>
    <w:rsid w:val="000B1213"/>
    <w:rsid w:val="000B1B8D"/>
    <w:rsid w:val="000B5DF5"/>
    <w:rsid w:val="000B7E49"/>
    <w:rsid w:val="000C0485"/>
    <w:rsid w:val="000C26F1"/>
    <w:rsid w:val="000C7B17"/>
    <w:rsid w:val="000D063B"/>
    <w:rsid w:val="000D1ABD"/>
    <w:rsid w:val="000D2E5A"/>
    <w:rsid w:val="000D344E"/>
    <w:rsid w:val="000D3E7E"/>
    <w:rsid w:val="000D40D3"/>
    <w:rsid w:val="000D639D"/>
    <w:rsid w:val="000D7CF5"/>
    <w:rsid w:val="000E2B25"/>
    <w:rsid w:val="000E627D"/>
    <w:rsid w:val="000F080F"/>
    <w:rsid w:val="000F3384"/>
    <w:rsid w:val="000F3739"/>
    <w:rsid w:val="000F4781"/>
    <w:rsid w:val="00102F43"/>
    <w:rsid w:val="00103049"/>
    <w:rsid w:val="00103690"/>
    <w:rsid w:val="00103F2A"/>
    <w:rsid w:val="001041BD"/>
    <w:rsid w:val="0010596F"/>
    <w:rsid w:val="001078CB"/>
    <w:rsid w:val="001115BF"/>
    <w:rsid w:val="001146AD"/>
    <w:rsid w:val="00117A38"/>
    <w:rsid w:val="00120FBD"/>
    <w:rsid w:val="00124696"/>
    <w:rsid w:val="00126F38"/>
    <w:rsid w:val="00132439"/>
    <w:rsid w:val="00137DA3"/>
    <w:rsid w:val="00143BCB"/>
    <w:rsid w:val="00152546"/>
    <w:rsid w:val="00152F1D"/>
    <w:rsid w:val="00153E37"/>
    <w:rsid w:val="00154920"/>
    <w:rsid w:val="00155E0C"/>
    <w:rsid w:val="00157C46"/>
    <w:rsid w:val="0016269B"/>
    <w:rsid w:val="00163B7F"/>
    <w:rsid w:val="00166826"/>
    <w:rsid w:val="00170D70"/>
    <w:rsid w:val="001724DB"/>
    <w:rsid w:val="00177A5B"/>
    <w:rsid w:val="00182111"/>
    <w:rsid w:val="00182939"/>
    <w:rsid w:val="00182E40"/>
    <w:rsid w:val="0018300B"/>
    <w:rsid w:val="00185D6B"/>
    <w:rsid w:val="00186506"/>
    <w:rsid w:val="0018730D"/>
    <w:rsid w:val="00190D7F"/>
    <w:rsid w:val="00190E53"/>
    <w:rsid w:val="0019146B"/>
    <w:rsid w:val="001A409B"/>
    <w:rsid w:val="001A633B"/>
    <w:rsid w:val="001A7B8C"/>
    <w:rsid w:val="001B58A9"/>
    <w:rsid w:val="001B6427"/>
    <w:rsid w:val="001C25A1"/>
    <w:rsid w:val="001C65B7"/>
    <w:rsid w:val="001D04EC"/>
    <w:rsid w:val="001D3452"/>
    <w:rsid w:val="001D35D9"/>
    <w:rsid w:val="001D7F4A"/>
    <w:rsid w:val="001E0392"/>
    <w:rsid w:val="001E201E"/>
    <w:rsid w:val="001E32EA"/>
    <w:rsid w:val="001E381F"/>
    <w:rsid w:val="001F3F57"/>
    <w:rsid w:val="001F5CEC"/>
    <w:rsid w:val="00204193"/>
    <w:rsid w:val="00211F0C"/>
    <w:rsid w:val="002125A9"/>
    <w:rsid w:val="002136AB"/>
    <w:rsid w:val="00214C31"/>
    <w:rsid w:val="002233C4"/>
    <w:rsid w:val="00224E7C"/>
    <w:rsid w:val="0022788E"/>
    <w:rsid w:val="00236A98"/>
    <w:rsid w:val="00236FC4"/>
    <w:rsid w:val="00242BAE"/>
    <w:rsid w:val="00244BCD"/>
    <w:rsid w:val="00246B0F"/>
    <w:rsid w:val="00247939"/>
    <w:rsid w:val="002479B0"/>
    <w:rsid w:val="00250448"/>
    <w:rsid w:val="0025197F"/>
    <w:rsid w:val="00255FCB"/>
    <w:rsid w:val="00256C2D"/>
    <w:rsid w:val="002610F4"/>
    <w:rsid w:val="0026720B"/>
    <w:rsid w:val="002739C1"/>
    <w:rsid w:val="00274378"/>
    <w:rsid w:val="00276346"/>
    <w:rsid w:val="00276E8B"/>
    <w:rsid w:val="0028050E"/>
    <w:rsid w:val="00283AE5"/>
    <w:rsid w:val="00284B61"/>
    <w:rsid w:val="0028597A"/>
    <w:rsid w:val="00285FC5"/>
    <w:rsid w:val="002874A1"/>
    <w:rsid w:val="002908E1"/>
    <w:rsid w:val="00294849"/>
    <w:rsid w:val="002A04D2"/>
    <w:rsid w:val="002A236B"/>
    <w:rsid w:val="002A79EE"/>
    <w:rsid w:val="002B0BFD"/>
    <w:rsid w:val="002B3D47"/>
    <w:rsid w:val="002B4A35"/>
    <w:rsid w:val="002B5D7C"/>
    <w:rsid w:val="002C1314"/>
    <w:rsid w:val="002C19B2"/>
    <w:rsid w:val="002C2DB3"/>
    <w:rsid w:val="002C321E"/>
    <w:rsid w:val="002C3F52"/>
    <w:rsid w:val="002C5AA9"/>
    <w:rsid w:val="002D073D"/>
    <w:rsid w:val="002D57B8"/>
    <w:rsid w:val="002D5E35"/>
    <w:rsid w:val="002E412F"/>
    <w:rsid w:val="002E5149"/>
    <w:rsid w:val="002E76B0"/>
    <w:rsid w:val="002E7FC2"/>
    <w:rsid w:val="002F04D6"/>
    <w:rsid w:val="002F196D"/>
    <w:rsid w:val="002F2478"/>
    <w:rsid w:val="002F456F"/>
    <w:rsid w:val="002F4ECD"/>
    <w:rsid w:val="002F61CA"/>
    <w:rsid w:val="00305DE8"/>
    <w:rsid w:val="0030750D"/>
    <w:rsid w:val="00310A68"/>
    <w:rsid w:val="00313145"/>
    <w:rsid w:val="00314490"/>
    <w:rsid w:val="00314F6C"/>
    <w:rsid w:val="0031660E"/>
    <w:rsid w:val="003168DC"/>
    <w:rsid w:val="003254DA"/>
    <w:rsid w:val="00325725"/>
    <w:rsid w:val="00327DC7"/>
    <w:rsid w:val="00331C2D"/>
    <w:rsid w:val="00333E64"/>
    <w:rsid w:val="00337296"/>
    <w:rsid w:val="00337F96"/>
    <w:rsid w:val="0034475B"/>
    <w:rsid w:val="0034670E"/>
    <w:rsid w:val="003522FB"/>
    <w:rsid w:val="0035305C"/>
    <w:rsid w:val="00353245"/>
    <w:rsid w:val="00354DDA"/>
    <w:rsid w:val="00355545"/>
    <w:rsid w:val="003609B2"/>
    <w:rsid w:val="00364825"/>
    <w:rsid w:val="0036728D"/>
    <w:rsid w:val="00370AA6"/>
    <w:rsid w:val="003721D1"/>
    <w:rsid w:val="00373187"/>
    <w:rsid w:val="0037400C"/>
    <w:rsid w:val="00380322"/>
    <w:rsid w:val="00382244"/>
    <w:rsid w:val="003825AA"/>
    <w:rsid w:val="00383211"/>
    <w:rsid w:val="0038700B"/>
    <w:rsid w:val="003904CE"/>
    <w:rsid w:val="00394397"/>
    <w:rsid w:val="00395160"/>
    <w:rsid w:val="00396719"/>
    <w:rsid w:val="003A0135"/>
    <w:rsid w:val="003A10BC"/>
    <w:rsid w:val="003A5D4E"/>
    <w:rsid w:val="003A647C"/>
    <w:rsid w:val="003B3E14"/>
    <w:rsid w:val="003B6387"/>
    <w:rsid w:val="003C0029"/>
    <w:rsid w:val="003C0BDB"/>
    <w:rsid w:val="003C4021"/>
    <w:rsid w:val="003C7896"/>
    <w:rsid w:val="003D1DE0"/>
    <w:rsid w:val="003E1B93"/>
    <w:rsid w:val="003E304F"/>
    <w:rsid w:val="003E52C5"/>
    <w:rsid w:val="003E5D1C"/>
    <w:rsid w:val="003E75EB"/>
    <w:rsid w:val="003F23E5"/>
    <w:rsid w:val="003F2C4F"/>
    <w:rsid w:val="003F2F8D"/>
    <w:rsid w:val="003F4DE4"/>
    <w:rsid w:val="003F533F"/>
    <w:rsid w:val="00402102"/>
    <w:rsid w:val="00402C07"/>
    <w:rsid w:val="00403FBF"/>
    <w:rsid w:val="004062BB"/>
    <w:rsid w:val="004105E6"/>
    <w:rsid w:val="00411DEC"/>
    <w:rsid w:val="00412D99"/>
    <w:rsid w:val="00420543"/>
    <w:rsid w:val="004219D3"/>
    <w:rsid w:val="00427AF5"/>
    <w:rsid w:val="00434F43"/>
    <w:rsid w:val="00435E58"/>
    <w:rsid w:val="00441BFF"/>
    <w:rsid w:val="00442117"/>
    <w:rsid w:val="00442A02"/>
    <w:rsid w:val="004430A3"/>
    <w:rsid w:val="00443E79"/>
    <w:rsid w:val="00444682"/>
    <w:rsid w:val="00445916"/>
    <w:rsid w:val="00453216"/>
    <w:rsid w:val="00457860"/>
    <w:rsid w:val="00457963"/>
    <w:rsid w:val="00461719"/>
    <w:rsid w:val="0046272B"/>
    <w:rsid w:val="00464D40"/>
    <w:rsid w:val="00466D6B"/>
    <w:rsid w:val="00470EE3"/>
    <w:rsid w:val="00473911"/>
    <w:rsid w:val="00473DFD"/>
    <w:rsid w:val="004744B4"/>
    <w:rsid w:val="00476C12"/>
    <w:rsid w:val="00481C56"/>
    <w:rsid w:val="00483D05"/>
    <w:rsid w:val="00484A8B"/>
    <w:rsid w:val="004878D3"/>
    <w:rsid w:val="00491B79"/>
    <w:rsid w:val="00492135"/>
    <w:rsid w:val="0049240A"/>
    <w:rsid w:val="00493AC0"/>
    <w:rsid w:val="00494EFA"/>
    <w:rsid w:val="004954FF"/>
    <w:rsid w:val="00496C32"/>
    <w:rsid w:val="004A15C9"/>
    <w:rsid w:val="004A412A"/>
    <w:rsid w:val="004A50D4"/>
    <w:rsid w:val="004A733C"/>
    <w:rsid w:val="004A7A83"/>
    <w:rsid w:val="004B18A7"/>
    <w:rsid w:val="004B4736"/>
    <w:rsid w:val="004B5935"/>
    <w:rsid w:val="004B7CF5"/>
    <w:rsid w:val="004C07A2"/>
    <w:rsid w:val="004C0D46"/>
    <w:rsid w:val="004D1BB2"/>
    <w:rsid w:val="004D28C6"/>
    <w:rsid w:val="004D2BC1"/>
    <w:rsid w:val="004D2D50"/>
    <w:rsid w:val="004D42AB"/>
    <w:rsid w:val="004D499F"/>
    <w:rsid w:val="004E7DEB"/>
    <w:rsid w:val="004F0985"/>
    <w:rsid w:val="004F1A84"/>
    <w:rsid w:val="004F3DDF"/>
    <w:rsid w:val="00511889"/>
    <w:rsid w:val="0051541E"/>
    <w:rsid w:val="00520494"/>
    <w:rsid w:val="005208B3"/>
    <w:rsid w:val="00520B54"/>
    <w:rsid w:val="00522A0A"/>
    <w:rsid w:val="005268EE"/>
    <w:rsid w:val="0052704F"/>
    <w:rsid w:val="0053109D"/>
    <w:rsid w:val="005326E9"/>
    <w:rsid w:val="00536C3B"/>
    <w:rsid w:val="00540544"/>
    <w:rsid w:val="00543AA9"/>
    <w:rsid w:val="00550E5C"/>
    <w:rsid w:val="005534A2"/>
    <w:rsid w:val="005555B3"/>
    <w:rsid w:val="00560C79"/>
    <w:rsid w:val="00562F13"/>
    <w:rsid w:val="00565819"/>
    <w:rsid w:val="00576769"/>
    <w:rsid w:val="0057775E"/>
    <w:rsid w:val="00582BEE"/>
    <w:rsid w:val="00586DAF"/>
    <w:rsid w:val="00587491"/>
    <w:rsid w:val="005919F3"/>
    <w:rsid w:val="00596220"/>
    <w:rsid w:val="005979CF"/>
    <w:rsid w:val="005B0497"/>
    <w:rsid w:val="005B0564"/>
    <w:rsid w:val="005B1739"/>
    <w:rsid w:val="005B274E"/>
    <w:rsid w:val="005B4BA7"/>
    <w:rsid w:val="005B6872"/>
    <w:rsid w:val="005B6D93"/>
    <w:rsid w:val="005C0AED"/>
    <w:rsid w:val="005C1A36"/>
    <w:rsid w:val="005C2240"/>
    <w:rsid w:val="005C22E8"/>
    <w:rsid w:val="005C5323"/>
    <w:rsid w:val="005C5F9D"/>
    <w:rsid w:val="005C7F1F"/>
    <w:rsid w:val="005D15FD"/>
    <w:rsid w:val="005D1D84"/>
    <w:rsid w:val="005E29A4"/>
    <w:rsid w:val="005E61EF"/>
    <w:rsid w:val="005E7DE7"/>
    <w:rsid w:val="005F20B7"/>
    <w:rsid w:val="005F51E0"/>
    <w:rsid w:val="005F587D"/>
    <w:rsid w:val="005F5DEB"/>
    <w:rsid w:val="005F7047"/>
    <w:rsid w:val="005F74D5"/>
    <w:rsid w:val="00607980"/>
    <w:rsid w:val="00607F73"/>
    <w:rsid w:val="00613DB3"/>
    <w:rsid w:val="006151E4"/>
    <w:rsid w:val="00615789"/>
    <w:rsid w:val="00623D55"/>
    <w:rsid w:val="00625135"/>
    <w:rsid w:val="00631B5B"/>
    <w:rsid w:val="00633253"/>
    <w:rsid w:val="00633DB1"/>
    <w:rsid w:val="00634E7E"/>
    <w:rsid w:val="00636BCD"/>
    <w:rsid w:val="0064194F"/>
    <w:rsid w:val="00642020"/>
    <w:rsid w:val="00642B76"/>
    <w:rsid w:val="00643BA4"/>
    <w:rsid w:val="00645C83"/>
    <w:rsid w:val="00653E6C"/>
    <w:rsid w:val="00655534"/>
    <w:rsid w:val="00656A9F"/>
    <w:rsid w:val="00660F31"/>
    <w:rsid w:val="00664A59"/>
    <w:rsid w:val="00666881"/>
    <w:rsid w:val="00670077"/>
    <w:rsid w:val="0067108E"/>
    <w:rsid w:val="00671C72"/>
    <w:rsid w:val="006764DD"/>
    <w:rsid w:val="00692C1B"/>
    <w:rsid w:val="00693F51"/>
    <w:rsid w:val="00697DF2"/>
    <w:rsid w:val="006A3850"/>
    <w:rsid w:val="006A3906"/>
    <w:rsid w:val="006B10F4"/>
    <w:rsid w:val="006B1E21"/>
    <w:rsid w:val="006B33EF"/>
    <w:rsid w:val="006B43F5"/>
    <w:rsid w:val="006B609E"/>
    <w:rsid w:val="006C1DFC"/>
    <w:rsid w:val="006C4F8C"/>
    <w:rsid w:val="006C5945"/>
    <w:rsid w:val="006D0BB6"/>
    <w:rsid w:val="006D131A"/>
    <w:rsid w:val="006D25E6"/>
    <w:rsid w:val="006D28A9"/>
    <w:rsid w:val="006D6E1B"/>
    <w:rsid w:val="006D7EDD"/>
    <w:rsid w:val="006D7F09"/>
    <w:rsid w:val="006E1C8F"/>
    <w:rsid w:val="006E1E2D"/>
    <w:rsid w:val="006F116D"/>
    <w:rsid w:val="006F11F4"/>
    <w:rsid w:val="006F4996"/>
    <w:rsid w:val="006F6C27"/>
    <w:rsid w:val="006F7692"/>
    <w:rsid w:val="006F7B57"/>
    <w:rsid w:val="00703C21"/>
    <w:rsid w:val="007051C2"/>
    <w:rsid w:val="00705262"/>
    <w:rsid w:val="00707EB1"/>
    <w:rsid w:val="007129F8"/>
    <w:rsid w:val="007138F6"/>
    <w:rsid w:val="00715036"/>
    <w:rsid w:val="00717116"/>
    <w:rsid w:val="00717DA3"/>
    <w:rsid w:val="00724EB5"/>
    <w:rsid w:val="007268B9"/>
    <w:rsid w:val="00727E41"/>
    <w:rsid w:val="00732A98"/>
    <w:rsid w:val="0073348F"/>
    <w:rsid w:val="0073598B"/>
    <w:rsid w:val="007363B7"/>
    <w:rsid w:val="0074049B"/>
    <w:rsid w:val="00740BD2"/>
    <w:rsid w:val="007421A6"/>
    <w:rsid w:val="00744094"/>
    <w:rsid w:val="00746200"/>
    <w:rsid w:val="00752B96"/>
    <w:rsid w:val="00760E7C"/>
    <w:rsid w:val="007618B6"/>
    <w:rsid w:val="00762D7F"/>
    <w:rsid w:val="0076490A"/>
    <w:rsid w:val="00776224"/>
    <w:rsid w:val="007870E0"/>
    <w:rsid w:val="00791779"/>
    <w:rsid w:val="0079241F"/>
    <w:rsid w:val="00792646"/>
    <w:rsid w:val="00795652"/>
    <w:rsid w:val="007A4E1A"/>
    <w:rsid w:val="007A706D"/>
    <w:rsid w:val="007A78A9"/>
    <w:rsid w:val="007A7FE3"/>
    <w:rsid w:val="007B193B"/>
    <w:rsid w:val="007B6DF4"/>
    <w:rsid w:val="007C50D9"/>
    <w:rsid w:val="007C55CF"/>
    <w:rsid w:val="007C5B15"/>
    <w:rsid w:val="007C6846"/>
    <w:rsid w:val="007D0226"/>
    <w:rsid w:val="007D2388"/>
    <w:rsid w:val="007D723B"/>
    <w:rsid w:val="007D728A"/>
    <w:rsid w:val="007D7385"/>
    <w:rsid w:val="007F1E3F"/>
    <w:rsid w:val="007F22DB"/>
    <w:rsid w:val="007F6C74"/>
    <w:rsid w:val="008008DE"/>
    <w:rsid w:val="00800D58"/>
    <w:rsid w:val="00800D8F"/>
    <w:rsid w:val="00802C66"/>
    <w:rsid w:val="00802F98"/>
    <w:rsid w:val="008056A9"/>
    <w:rsid w:val="00811436"/>
    <w:rsid w:val="00811484"/>
    <w:rsid w:val="00815FAA"/>
    <w:rsid w:val="00817FFE"/>
    <w:rsid w:val="00821B89"/>
    <w:rsid w:val="00822054"/>
    <w:rsid w:val="0082294B"/>
    <w:rsid w:val="00823FDA"/>
    <w:rsid w:val="008266BA"/>
    <w:rsid w:val="008318B1"/>
    <w:rsid w:val="00831B54"/>
    <w:rsid w:val="00836A37"/>
    <w:rsid w:val="00842208"/>
    <w:rsid w:val="00850072"/>
    <w:rsid w:val="0085089A"/>
    <w:rsid w:val="00851CD1"/>
    <w:rsid w:val="00854573"/>
    <w:rsid w:val="0085536E"/>
    <w:rsid w:val="00856CC9"/>
    <w:rsid w:val="0086348C"/>
    <w:rsid w:val="00864D36"/>
    <w:rsid w:val="008660FC"/>
    <w:rsid w:val="008758AC"/>
    <w:rsid w:val="0088026D"/>
    <w:rsid w:val="00883EFC"/>
    <w:rsid w:val="0088509E"/>
    <w:rsid w:val="008913F4"/>
    <w:rsid w:val="008B0BE3"/>
    <w:rsid w:val="008B4A5E"/>
    <w:rsid w:val="008B508A"/>
    <w:rsid w:val="008C1FA4"/>
    <w:rsid w:val="008C2A60"/>
    <w:rsid w:val="008C2EDC"/>
    <w:rsid w:val="008C5F4E"/>
    <w:rsid w:val="008C7580"/>
    <w:rsid w:val="008C7BE2"/>
    <w:rsid w:val="008C7FAB"/>
    <w:rsid w:val="008D1379"/>
    <w:rsid w:val="008D35B7"/>
    <w:rsid w:val="008D43E0"/>
    <w:rsid w:val="008E3647"/>
    <w:rsid w:val="008E5ABC"/>
    <w:rsid w:val="008E6271"/>
    <w:rsid w:val="008E7151"/>
    <w:rsid w:val="008E72DC"/>
    <w:rsid w:val="008F0739"/>
    <w:rsid w:val="008F0B51"/>
    <w:rsid w:val="008F3A60"/>
    <w:rsid w:val="008F5628"/>
    <w:rsid w:val="00900818"/>
    <w:rsid w:val="009032B2"/>
    <w:rsid w:val="0090432D"/>
    <w:rsid w:val="00910DAE"/>
    <w:rsid w:val="00912E55"/>
    <w:rsid w:val="00917272"/>
    <w:rsid w:val="00921BA3"/>
    <w:rsid w:val="00923E5F"/>
    <w:rsid w:val="009262E1"/>
    <w:rsid w:val="00926A76"/>
    <w:rsid w:val="009353F0"/>
    <w:rsid w:val="00937EF7"/>
    <w:rsid w:val="00940814"/>
    <w:rsid w:val="00942E31"/>
    <w:rsid w:val="0094783D"/>
    <w:rsid w:val="00951013"/>
    <w:rsid w:val="00954AB2"/>
    <w:rsid w:val="00967295"/>
    <w:rsid w:val="00970049"/>
    <w:rsid w:val="00970967"/>
    <w:rsid w:val="00972920"/>
    <w:rsid w:val="00973C31"/>
    <w:rsid w:val="00974475"/>
    <w:rsid w:val="009805D9"/>
    <w:rsid w:val="00980CE4"/>
    <w:rsid w:val="00982336"/>
    <w:rsid w:val="00982A21"/>
    <w:rsid w:val="00983F9B"/>
    <w:rsid w:val="00984E3B"/>
    <w:rsid w:val="00986920"/>
    <w:rsid w:val="009906F2"/>
    <w:rsid w:val="00991853"/>
    <w:rsid w:val="00991AAF"/>
    <w:rsid w:val="00996117"/>
    <w:rsid w:val="009A605C"/>
    <w:rsid w:val="009A6628"/>
    <w:rsid w:val="009B0B7D"/>
    <w:rsid w:val="009B0D7C"/>
    <w:rsid w:val="009B4AC7"/>
    <w:rsid w:val="009B5AB4"/>
    <w:rsid w:val="009C05A3"/>
    <w:rsid w:val="009C0D88"/>
    <w:rsid w:val="009C1394"/>
    <w:rsid w:val="009C4B7B"/>
    <w:rsid w:val="009C53A8"/>
    <w:rsid w:val="009C64FC"/>
    <w:rsid w:val="009C7FC0"/>
    <w:rsid w:val="009D2453"/>
    <w:rsid w:val="009D2FF4"/>
    <w:rsid w:val="009D668B"/>
    <w:rsid w:val="009D7C56"/>
    <w:rsid w:val="009E12AA"/>
    <w:rsid w:val="009E65F0"/>
    <w:rsid w:val="009E7116"/>
    <w:rsid w:val="009F6340"/>
    <w:rsid w:val="009F65AD"/>
    <w:rsid w:val="009F7E6B"/>
    <w:rsid w:val="00A07348"/>
    <w:rsid w:val="00A12D1C"/>
    <w:rsid w:val="00A13ADD"/>
    <w:rsid w:val="00A156CA"/>
    <w:rsid w:val="00A1593F"/>
    <w:rsid w:val="00A16AFB"/>
    <w:rsid w:val="00A17140"/>
    <w:rsid w:val="00A21796"/>
    <w:rsid w:val="00A21E07"/>
    <w:rsid w:val="00A22433"/>
    <w:rsid w:val="00A31330"/>
    <w:rsid w:val="00A336AA"/>
    <w:rsid w:val="00A3535F"/>
    <w:rsid w:val="00A40260"/>
    <w:rsid w:val="00A41B6A"/>
    <w:rsid w:val="00A461A7"/>
    <w:rsid w:val="00A51A4A"/>
    <w:rsid w:val="00A54BA0"/>
    <w:rsid w:val="00A55D54"/>
    <w:rsid w:val="00A71090"/>
    <w:rsid w:val="00A722E1"/>
    <w:rsid w:val="00A802EB"/>
    <w:rsid w:val="00A83F8B"/>
    <w:rsid w:val="00A84001"/>
    <w:rsid w:val="00A8447F"/>
    <w:rsid w:val="00A84814"/>
    <w:rsid w:val="00A8578C"/>
    <w:rsid w:val="00A85CAE"/>
    <w:rsid w:val="00A90282"/>
    <w:rsid w:val="00A94B7A"/>
    <w:rsid w:val="00A94C9B"/>
    <w:rsid w:val="00A94EBD"/>
    <w:rsid w:val="00A96C4C"/>
    <w:rsid w:val="00A97A10"/>
    <w:rsid w:val="00AA108A"/>
    <w:rsid w:val="00AA2EF6"/>
    <w:rsid w:val="00AA584D"/>
    <w:rsid w:val="00AB6AAA"/>
    <w:rsid w:val="00AB7C92"/>
    <w:rsid w:val="00AC0DCA"/>
    <w:rsid w:val="00AC190A"/>
    <w:rsid w:val="00AC238F"/>
    <w:rsid w:val="00AC23BA"/>
    <w:rsid w:val="00AC36AA"/>
    <w:rsid w:val="00AC39F5"/>
    <w:rsid w:val="00AC40C7"/>
    <w:rsid w:val="00AC6005"/>
    <w:rsid w:val="00AD01B8"/>
    <w:rsid w:val="00AE13F9"/>
    <w:rsid w:val="00AE21BA"/>
    <w:rsid w:val="00AE4B70"/>
    <w:rsid w:val="00AE7275"/>
    <w:rsid w:val="00AF10E9"/>
    <w:rsid w:val="00AF1889"/>
    <w:rsid w:val="00AF2ACB"/>
    <w:rsid w:val="00AF630E"/>
    <w:rsid w:val="00AF6928"/>
    <w:rsid w:val="00AF6965"/>
    <w:rsid w:val="00AF7C76"/>
    <w:rsid w:val="00B00D77"/>
    <w:rsid w:val="00B05A01"/>
    <w:rsid w:val="00B06718"/>
    <w:rsid w:val="00B11A4F"/>
    <w:rsid w:val="00B16A8C"/>
    <w:rsid w:val="00B20D74"/>
    <w:rsid w:val="00B211FB"/>
    <w:rsid w:val="00B21E8B"/>
    <w:rsid w:val="00B248ED"/>
    <w:rsid w:val="00B24ACF"/>
    <w:rsid w:val="00B25266"/>
    <w:rsid w:val="00B26374"/>
    <w:rsid w:val="00B30C29"/>
    <w:rsid w:val="00B33372"/>
    <w:rsid w:val="00B354C2"/>
    <w:rsid w:val="00B37DF4"/>
    <w:rsid w:val="00B43653"/>
    <w:rsid w:val="00B47B44"/>
    <w:rsid w:val="00B522A6"/>
    <w:rsid w:val="00B53DBE"/>
    <w:rsid w:val="00B555A4"/>
    <w:rsid w:val="00B55D67"/>
    <w:rsid w:val="00B55EB8"/>
    <w:rsid w:val="00B63DBE"/>
    <w:rsid w:val="00B6484C"/>
    <w:rsid w:val="00B657ED"/>
    <w:rsid w:val="00B66F86"/>
    <w:rsid w:val="00B702C2"/>
    <w:rsid w:val="00B71B80"/>
    <w:rsid w:val="00B721E9"/>
    <w:rsid w:val="00B72851"/>
    <w:rsid w:val="00B73A10"/>
    <w:rsid w:val="00B769E1"/>
    <w:rsid w:val="00B77D81"/>
    <w:rsid w:val="00B819A2"/>
    <w:rsid w:val="00B86E53"/>
    <w:rsid w:val="00B9228A"/>
    <w:rsid w:val="00BA7F2F"/>
    <w:rsid w:val="00BB4247"/>
    <w:rsid w:val="00BB4FD7"/>
    <w:rsid w:val="00BB5663"/>
    <w:rsid w:val="00BB591D"/>
    <w:rsid w:val="00BB6C4B"/>
    <w:rsid w:val="00BC1EB8"/>
    <w:rsid w:val="00BC38CB"/>
    <w:rsid w:val="00BC6D29"/>
    <w:rsid w:val="00BD0738"/>
    <w:rsid w:val="00BD0AAE"/>
    <w:rsid w:val="00BD31D8"/>
    <w:rsid w:val="00BD35D5"/>
    <w:rsid w:val="00BD5F3B"/>
    <w:rsid w:val="00BE4521"/>
    <w:rsid w:val="00BE6A2F"/>
    <w:rsid w:val="00BE750B"/>
    <w:rsid w:val="00BF083E"/>
    <w:rsid w:val="00BF19A7"/>
    <w:rsid w:val="00BF1C56"/>
    <w:rsid w:val="00BF31B1"/>
    <w:rsid w:val="00BF7C33"/>
    <w:rsid w:val="00C00FC5"/>
    <w:rsid w:val="00C02F5A"/>
    <w:rsid w:val="00C034E2"/>
    <w:rsid w:val="00C034E4"/>
    <w:rsid w:val="00C14888"/>
    <w:rsid w:val="00C16726"/>
    <w:rsid w:val="00C210B5"/>
    <w:rsid w:val="00C27E75"/>
    <w:rsid w:val="00C31299"/>
    <w:rsid w:val="00C3341C"/>
    <w:rsid w:val="00C405DA"/>
    <w:rsid w:val="00C412DA"/>
    <w:rsid w:val="00C42224"/>
    <w:rsid w:val="00C42798"/>
    <w:rsid w:val="00C42B58"/>
    <w:rsid w:val="00C4449E"/>
    <w:rsid w:val="00C44C3A"/>
    <w:rsid w:val="00C45197"/>
    <w:rsid w:val="00C46087"/>
    <w:rsid w:val="00C47952"/>
    <w:rsid w:val="00C52037"/>
    <w:rsid w:val="00C6210F"/>
    <w:rsid w:val="00C62E3B"/>
    <w:rsid w:val="00C63476"/>
    <w:rsid w:val="00C72E26"/>
    <w:rsid w:val="00C75F2B"/>
    <w:rsid w:val="00C80E39"/>
    <w:rsid w:val="00C919D5"/>
    <w:rsid w:val="00C91BDA"/>
    <w:rsid w:val="00C924FC"/>
    <w:rsid w:val="00C97468"/>
    <w:rsid w:val="00CA0A2E"/>
    <w:rsid w:val="00CA1EF2"/>
    <w:rsid w:val="00CA284A"/>
    <w:rsid w:val="00CA5268"/>
    <w:rsid w:val="00CA67D0"/>
    <w:rsid w:val="00CB1BAB"/>
    <w:rsid w:val="00CB3DB7"/>
    <w:rsid w:val="00CB4531"/>
    <w:rsid w:val="00CB49B1"/>
    <w:rsid w:val="00CC2BA6"/>
    <w:rsid w:val="00CC5B52"/>
    <w:rsid w:val="00CC72A4"/>
    <w:rsid w:val="00CD34A5"/>
    <w:rsid w:val="00CD56EA"/>
    <w:rsid w:val="00CE23F0"/>
    <w:rsid w:val="00CE521B"/>
    <w:rsid w:val="00CE62A1"/>
    <w:rsid w:val="00CE71E2"/>
    <w:rsid w:val="00CF314C"/>
    <w:rsid w:val="00CF661B"/>
    <w:rsid w:val="00CF74A1"/>
    <w:rsid w:val="00D013FF"/>
    <w:rsid w:val="00D02B23"/>
    <w:rsid w:val="00D03BBD"/>
    <w:rsid w:val="00D04F1B"/>
    <w:rsid w:val="00D0605F"/>
    <w:rsid w:val="00D145E4"/>
    <w:rsid w:val="00D15203"/>
    <w:rsid w:val="00D15B89"/>
    <w:rsid w:val="00D17246"/>
    <w:rsid w:val="00D17665"/>
    <w:rsid w:val="00D2424B"/>
    <w:rsid w:val="00D24415"/>
    <w:rsid w:val="00D26586"/>
    <w:rsid w:val="00D26596"/>
    <w:rsid w:val="00D27473"/>
    <w:rsid w:val="00D30F45"/>
    <w:rsid w:val="00D319EB"/>
    <w:rsid w:val="00D3411F"/>
    <w:rsid w:val="00D41114"/>
    <w:rsid w:val="00D41F30"/>
    <w:rsid w:val="00D44433"/>
    <w:rsid w:val="00D451F1"/>
    <w:rsid w:val="00D45FAB"/>
    <w:rsid w:val="00D570AD"/>
    <w:rsid w:val="00D60498"/>
    <w:rsid w:val="00D6405D"/>
    <w:rsid w:val="00D669EC"/>
    <w:rsid w:val="00D70627"/>
    <w:rsid w:val="00D71A74"/>
    <w:rsid w:val="00D7273B"/>
    <w:rsid w:val="00D73444"/>
    <w:rsid w:val="00D75E3E"/>
    <w:rsid w:val="00D83023"/>
    <w:rsid w:val="00D83132"/>
    <w:rsid w:val="00D97307"/>
    <w:rsid w:val="00D97D36"/>
    <w:rsid w:val="00DA1E63"/>
    <w:rsid w:val="00DA3264"/>
    <w:rsid w:val="00DA7012"/>
    <w:rsid w:val="00DB0775"/>
    <w:rsid w:val="00DB2A5B"/>
    <w:rsid w:val="00DB33B3"/>
    <w:rsid w:val="00DB4C0E"/>
    <w:rsid w:val="00DC189F"/>
    <w:rsid w:val="00DC39B8"/>
    <w:rsid w:val="00DC5AD7"/>
    <w:rsid w:val="00DC6D3C"/>
    <w:rsid w:val="00DC7A06"/>
    <w:rsid w:val="00DC7EF9"/>
    <w:rsid w:val="00DD3CEF"/>
    <w:rsid w:val="00DD5719"/>
    <w:rsid w:val="00DD657B"/>
    <w:rsid w:val="00DD774A"/>
    <w:rsid w:val="00DE0A58"/>
    <w:rsid w:val="00DE4C5C"/>
    <w:rsid w:val="00DE4DEE"/>
    <w:rsid w:val="00DF4748"/>
    <w:rsid w:val="00DF7940"/>
    <w:rsid w:val="00E136A3"/>
    <w:rsid w:val="00E15879"/>
    <w:rsid w:val="00E162CD"/>
    <w:rsid w:val="00E17181"/>
    <w:rsid w:val="00E21544"/>
    <w:rsid w:val="00E21FA7"/>
    <w:rsid w:val="00E23506"/>
    <w:rsid w:val="00E24B30"/>
    <w:rsid w:val="00E33A3A"/>
    <w:rsid w:val="00E40486"/>
    <w:rsid w:val="00E444A3"/>
    <w:rsid w:val="00E45509"/>
    <w:rsid w:val="00E45FD3"/>
    <w:rsid w:val="00E46A2A"/>
    <w:rsid w:val="00E50097"/>
    <w:rsid w:val="00E50E09"/>
    <w:rsid w:val="00E5130F"/>
    <w:rsid w:val="00E53FC9"/>
    <w:rsid w:val="00E547D6"/>
    <w:rsid w:val="00E54B7D"/>
    <w:rsid w:val="00E55438"/>
    <w:rsid w:val="00E60E6C"/>
    <w:rsid w:val="00E62B16"/>
    <w:rsid w:val="00E6487B"/>
    <w:rsid w:val="00E64DEA"/>
    <w:rsid w:val="00E70D08"/>
    <w:rsid w:val="00E70D96"/>
    <w:rsid w:val="00E71441"/>
    <w:rsid w:val="00E77187"/>
    <w:rsid w:val="00E83226"/>
    <w:rsid w:val="00E840BD"/>
    <w:rsid w:val="00E92311"/>
    <w:rsid w:val="00E9756C"/>
    <w:rsid w:val="00E97B02"/>
    <w:rsid w:val="00EA736C"/>
    <w:rsid w:val="00EB1BBA"/>
    <w:rsid w:val="00EC031B"/>
    <w:rsid w:val="00EC10FB"/>
    <w:rsid w:val="00EC3FD6"/>
    <w:rsid w:val="00EC43B8"/>
    <w:rsid w:val="00EC456C"/>
    <w:rsid w:val="00EC6EBA"/>
    <w:rsid w:val="00EC7121"/>
    <w:rsid w:val="00ED2E11"/>
    <w:rsid w:val="00ED31AA"/>
    <w:rsid w:val="00ED46A3"/>
    <w:rsid w:val="00EE2A97"/>
    <w:rsid w:val="00EE2E19"/>
    <w:rsid w:val="00EE45FC"/>
    <w:rsid w:val="00EE4AFF"/>
    <w:rsid w:val="00EE532D"/>
    <w:rsid w:val="00EE5BB6"/>
    <w:rsid w:val="00EE7B91"/>
    <w:rsid w:val="00EF04B3"/>
    <w:rsid w:val="00EF22CD"/>
    <w:rsid w:val="00EF7C71"/>
    <w:rsid w:val="00F01CEF"/>
    <w:rsid w:val="00F06585"/>
    <w:rsid w:val="00F0734B"/>
    <w:rsid w:val="00F1112C"/>
    <w:rsid w:val="00F1140B"/>
    <w:rsid w:val="00F13127"/>
    <w:rsid w:val="00F174B7"/>
    <w:rsid w:val="00F17FE7"/>
    <w:rsid w:val="00F23443"/>
    <w:rsid w:val="00F24A46"/>
    <w:rsid w:val="00F24E3D"/>
    <w:rsid w:val="00F25013"/>
    <w:rsid w:val="00F25BBB"/>
    <w:rsid w:val="00F27651"/>
    <w:rsid w:val="00F27B01"/>
    <w:rsid w:val="00F35415"/>
    <w:rsid w:val="00F406D4"/>
    <w:rsid w:val="00F42141"/>
    <w:rsid w:val="00F43A31"/>
    <w:rsid w:val="00F445C9"/>
    <w:rsid w:val="00F500B4"/>
    <w:rsid w:val="00F50340"/>
    <w:rsid w:val="00F53497"/>
    <w:rsid w:val="00F53C20"/>
    <w:rsid w:val="00F57D3C"/>
    <w:rsid w:val="00F62DB4"/>
    <w:rsid w:val="00F62DF4"/>
    <w:rsid w:val="00F63446"/>
    <w:rsid w:val="00F67374"/>
    <w:rsid w:val="00F70844"/>
    <w:rsid w:val="00F72922"/>
    <w:rsid w:val="00F75AE9"/>
    <w:rsid w:val="00F76036"/>
    <w:rsid w:val="00F84979"/>
    <w:rsid w:val="00F96DB1"/>
    <w:rsid w:val="00FA0718"/>
    <w:rsid w:val="00FA19B3"/>
    <w:rsid w:val="00FA3076"/>
    <w:rsid w:val="00FB2EEF"/>
    <w:rsid w:val="00FB527F"/>
    <w:rsid w:val="00FB769B"/>
    <w:rsid w:val="00FC063A"/>
    <w:rsid w:val="00FC36AE"/>
    <w:rsid w:val="00FC54CE"/>
    <w:rsid w:val="00FC5EAA"/>
    <w:rsid w:val="00FC5F5B"/>
    <w:rsid w:val="00FD052E"/>
    <w:rsid w:val="00FE074F"/>
    <w:rsid w:val="00FE4474"/>
    <w:rsid w:val="00FE5309"/>
    <w:rsid w:val="00FE6898"/>
    <w:rsid w:val="00FE6FB6"/>
    <w:rsid w:val="00FF0E0E"/>
    <w:rsid w:val="00FF7E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2D7410"/>
  <w15:docId w15:val="{761A0ED6-C19D-4C85-801C-BF9243E5F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39C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3127"/>
    <w:pPr>
      <w:keepNext/>
      <w:keepLines/>
      <w:numPr>
        <w:numId w:val="53"/>
      </w:numPr>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F13127"/>
    <w:pPr>
      <w:keepNext/>
      <w:keepLines/>
      <w:numPr>
        <w:ilvl w:val="1"/>
        <w:numId w:val="53"/>
      </w:numPr>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F13127"/>
    <w:pPr>
      <w:keepNext/>
      <w:keepLines/>
      <w:numPr>
        <w:ilvl w:val="2"/>
        <w:numId w:val="53"/>
      </w:numPr>
      <w:spacing w:before="40"/>
      <w:outlineLvl w:val="2"/>
    </w:pPr>
    <w:rPr>
      <w:rFonts w:asciiTheme="majorHAnsi" w:eastAsiaTheme="majorEastAsia" w:hAnsiTheme="majorHAnsi" w:cstheme="majorBidi"/>
      <w:color w:val="1F3763" w:themeColor="accent1" w:themeShade="7F"/>
    </w:rPr>
  </w:style>
  <w:style w:type="paragraph" w:styleId="Nadpis4">
    <w:name w:val="heading 4"/>
    <w:aliases w:val="Titul2"/>
    <w:basedOn w:val="Normln"/>
    <w:next w:val="Normln"/>
    <w:link w:val="Nadpis4Char"/>
    <w:uiPriority w:val="9"/>
    <w:unhideWhenUsed/>
    <w:qFormat/>
    <w:rsid w:val="00F13127"/>
    <w:pPr>
      <w:keepNext/>
      <w:keepLines/>
      <w:numPr>
        <w:ilvl w:val="3"/>
        <w:numId w:val="53"/>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unhideWhenUsed/>
    <w:qFormat/>
    <w:rsid w:val="00F13127"/>
    <w:pPr>
      <w:keepNext/>
      <w:keepLines/>
      <w:numPr>
        <w:ilvl w:val="4"/>
        <w:numId w:val="53"/>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qFormat/>
    <w:rsid w:val="002739C1"/>
    <w:pPr>
      <w:keepNext/>
      <w:keepLines/>
      <w:tabs>
        <w:tab w:val="num" w:pos="0"/>
      </w:tabs>
      <w:suppressAutoHyphens/>
      <w:spacing w:line="240" w:lineRule="atLeast"/>
      <w:jc w:val="center"/>
      <w:outlineLvl w:val="5"/>
    </w:pPr>
    <w:rPr>
      <w:b/>
      <w:caps/>
      <w:sz w:val="44"/>
      <w:lang w:eastAsia="ar-SA"/>
    </w:rPr>
  </w:style>
  <w:style w:type="paragraph" w:styleId="Nadpis7">
    <w:name w:val="heading 7"/>
    <w:basedOn w:val="Normln"/>
    <w:next w:val="Normln"/>
    <w:link w:val="Nadpis7Char"/>
    <w:uiPriority w:val="9"/>
    <w:qFormat/>
    <w:rsid w:val="002739C1"/>
    <w:pPr>
      <w:keepNext/>
      <w:keepLines/>
      <w:tabs>
        <w:tab w:val="num" w:pos="0"/>
      </w:tabs>
      <w:suppressAutoHyphens/>
      <w:spacing w:before="120" w:line="240" w:lineRule="atLeast"/>
      <w:jc w:val="both"/>
      <w:outlineLvl w:val="6"/>
    </w:pPr>
    <w:rPr>
      <w:color w:val="000000"/>
      <w:u w:val="single"/>
      <w:lang w:eastAsia="ar-SA"/>
    </w:rPr>
  </w:style>
  <w:style w:type="paragraph" w:styleId="Nadpis8">
    <w:name w:val="heading 8"/>
    <w:basedOn w:val="Normln"/>
    <w:next w:val="Normln"/>
    <w:link w:val="Nadpis8Char"/>
    <w:qFormat/>
    <w:rsid w:val="002739C1"/>
    <w:pPr>
      <w:spacing w:before="240" w:after="60"/>
      <w:outlineLvl w:val="7"/>
    </w:pPr>
    <w:rPr>
      <w:i/>
      <w:iCs/>
    </w:rPr>
  </w:style>
  <w:style w:type="paragraph" w:styleId="Nadpis9">
    <w:name w:val="heading 9"/>
    <w:basedOn w:val="Normln"/>
    <w:next w:val="Normln"/>
    <w:link w:val="Nadpis9Char"/>
    <w:qFormat/>
    <w:rsid w:val="002739C1"/>
    <w:pPr>
      <w:keepNext/>
      <w:keepLines/>
      <w:tabs>
        <w:tab w:val="num" w:pos="0"/>
      </w:tabs>
      <w:suppressAutoHyphens/>
      <w:spacing w:before="120" w:line="240" w:lineRule="atLeast"/>
      <w:jc w:val="both"/>
      <w:outlineLvl w:val="8"/>
    </w:pPr>
    <w:rPr>
      <w:b/>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ezodstavcovhostylu">
    <w:name w:val="[Bez odstavcového stylu]"/>
    <w:rsid w:val="00F13127"/>
    <w:pPr>
      <w:autoSpaceDE w:val="0"/>
      <w:autoSpaceDN w:val="0"/>
      <w:adjustRightInd w:val="0"/>
      <w:spacing w:after="0" w:line="288" w:lineRule="auto"/>
      <w:textAlignment w:val="center"/>
    </w:pPr>
    <w:rPr>
      <w:rFonts w:ascii="Minion Pro" w:eastAsia="Calibri" w:hAnsi="Minion Pro" w:cs="Minion Pro"/>
      <w:color w:val="000000"/>
      <w:sz w:val="24"/>
      <w:szCs w:val="24"/>
      <w:lang w:eastAsia="cs-CZ"/>
    </w:rPr>
  </w:style>
  <w:style w:type="paragraph" w:customStyle="1" w:styleId="Zkladnodstavec">
    <w:name w:val="[Základní odstavec]"/>
    <w:basedOn w:val="Normln"/>
    <w:uiPriority w:val="99"/>
    <w:rsid w:val="00F13127"/>
    <w:pPr>
      <w:suppressAutoHyphens/>
      <w:autoSpaceDE w:val="0"/>
      <w:autoSpaceDN w:val="0"/>
      <w:adjustRightInd w:val="0"/>
      <w:spacing w:line="288" w:lineRule="auto"/>
      <w:jc w:val="both"/>
      <w:textAlignment w:val="center"/>
    </w:pPr>
    <w:rPr>
      <w:rFonts w:ascii="Calibri" w:eastAsia="Calibri" w:hAnsi="Calibri" w:cs="Calibri"/>
      <w:color w:val="000000"/>
      <w:sz w:val="18"/>
      <w:szCs w:val="18"/>
    </w:rPr>
  </w:style>
  <w:style w:type="paragraph" w:customStyle="1" w:styleId="0Calibrizakladnitext">
    <w:name w:val="0_Calibri zakladni text"/>
    <w:basedOn w:val="Normln"/>
    <w:link w:val="0CalibrizakladnitextChar"/>
    <w:qFormat/>
    <w:rsid w:val="00AC238F"/>
    <w:pPr>
      <w:spacing w:before="120" w:after="120"/>
      <w:jc w:val="both"/>
    </w:pPr>
    <w:rPr>
      <w:rFonts w:ascii="Calibri" w:hAnsi="Calibri"/>
      <w:sz w:val="20"/>
      <w:lang w:val="x-none" w:eastAsia="x-none"/>
    </w:rPr>
  </w:style>
  <w:style w:type="character" w:customStyle="1" w:styleId="0CalibrizakladnitextChar">
    <w:name w:val="0_Calibri zakladni text Char"/>
    <w:link w:val="0Calibrizakladnitext"/>
    <w:rsid w:val="00AC238F"/>
    <w:rPr>
      <w:rFonts w:ascii="Calibri" w:eastAsia="Times New Roman" w:hAnsi="Calibri" w:cs="Times New Roman"/>
      <w:sz w:val="20"/>
      <w:szCs w:val="24"/>
      <w:lang w:val="x-none" w:eastAsia="x-none"/>
    </w:rPr>
  </w:style>
  <w:style w:type="paragraph" w:customStyle="1" w:styleId="0Calibricislastranek">
    <w:name w:val="0_Calibri cisla stranek"/>
    <w:basedOn w:val="0Calibrizakladnitext"/>
    <w:rsid w:val="002A04D2"/>
    <w:pPr>
      <w:jc w:val="right"/>
    </w:pPr>
    <w:rPr>
      <w:rFonts w:asciiTheme="minorHAnsi" w:hAnsiTheme="minorHAnsi"/>
      <w:sz w:val="16"/>
    </w:rPr>
  </w:style>
  <w:style w:type="paragraph" w:customStyle="1" w:styleId="0CalibriNadpis1">
    <w:name w:val="0_Calibri Nadpis 1"/>
    <w:basedOn w:val="Nadpis1"/>
    <w:next w:val="Normln"/>
    <w:link w:val="0CalibriNadpis1Char"/>
    <w:qFormat/>
    <w:rsid w:val="00633253"/>
    <w:pPr>
      <w:spacing w:after="120" w:line="276" w:lineRule="auto"/>
      <w:jc w:val="both"/>
    </w:pPr>
    <w:rPr>
      <w:rFonts w:ascii="Calibri" w:eastAsia="MS Gothic" w:hAnsi="Calibri" w:cs="Times New Roman"/>
      <w:b/>
      <w:bCs/>
      <w:caps/>
      <w:color w:val="auto"/>
      <w:spacing w:val="20"/>
      <w:sz w:val="28"/>
      <w:lang w:val="x-none"/>
    </w:rPr>
  </w:style>
  <w:style w:type="character" w:customStyle="1" w:styleId="0CalibriNadpis1Char">
    <w:name w:val="0_Calibri Nadpis 1 Char"/>
    <w:link w:val="0CalibriNadpis1"/>
    <w:rsid w:val="00633253"/>
    <w:rPr>
      <w:rFonts w:ascii="Calibri" w:eastAsia="MS Gothic" w:hAnsi="Calibri" w:cs="Times New Roman"/>
      <w:b/>
      <w:bCs/>
      <w:caps/>
      <w:spacing w:val="20"/>
      <w:sz w:val="28"/>
      <w:szCs w:val="32"/>
      <w:lang w:val="x-none" w:eastAsia="cs-CZ"/>
    </w:rPr>
  </w:style>
  <w:style w:type="character" w:customStyle="1" w:styleId="Nadpis1Char">
    <w:name w:val="Nadpis 1 Char"/>
    <w:basedOn w:val="Standardnpsmoodstavce"/>
    <w:link w:val="Nadpis1"/>
    <w:uiPriority w:val="9"/>
    <w:rsid w:val="00F13127"/>
    <w:rPr>
      <w:rFonts w:asciiTheme="majorHAnsi" w:eastAsiaTheme="majorEastAsia" w:hAnsiTheme="majorHAnsi" w:cstheme="majorBidi"/>
      <w:color w:val="2F5496" w:themeColor="accent1" w:themeShade="BF"/>
      <w:sz w:val="32"/>
      <w:szCs w:val="32"/>
      <w:lang w:eastAsia="cs-CZ"/>
    </w:rPr>
  </w:style>
  <w:style w:type="paragraph" w:customStyle="1" w:styleId="0CalibriNadpis2">
    <w:name w:val="0_Calibri Nadpis 2"/>
    <w:basedOn w:val="Nadpis2"/>
    <w:next w:val="0Calibrizakladnitext"/>
    <w:link w:val="0CalibriNadpis2Char"/>
    <w:qFormat/>
    <w:rsid w:val="003F533F"/>
    <w:pPr>
      <w:spacing w:before="240" w:after="200" w:line="276" w:lineRule="auto"/>
      <w:ind w:left="1134"/>
      <w:jc w:val="both"/>
    </w:pPr>
    <w:rPr>
      <w:rFonts w:ascii="Calibri" w:eastAsia="MS Gothic" w:hAnsi="Calibri" w:cs="Times New Roman"/>
      <w:b/>
      <w:bCs/>
      <w:caps/>
      <w:color w:val="auto"/>
      <w:sz w:val="24"/>
      <w:szCs w:val="28"/>
      <w:lang w:val="x-none"/>
    </w:rPr>
  </w:style>
  <w:style w:type="character" w:customStyle="1" w:styleId="0CalibriNadpis2Char">
    <w:name w:val="0_Calibri Nadpis 2 Char"/>
    <w:link w:val="0CalibriNadpis2"/>
    <w:rsid w:val="003F533F"/>
    <w:rPr>
      <w:rFonts w:ascii="Calibri" w:eastAsia="MS Gothic" w:hAnsi="Calibri" w:cs="Times New Roman"/>
      <w:b/>
      <w:bCs/>
      <w:caps/>
      <w:sz w:val="24"/>
      <w:szCs w:val="28"/>
      <w:lang w:val="x-none" w:eastAsia="cs-CZ"/>
    </w:rPr>
  </w:style>
  <w:style w:type="character" w:customStyle="1" w:styleId="Nadpis2Char">
    <w:name w:val="Nadpis 2 Char"/>
    <w:basedOn w:val="Standardnpsmoodstavce"/>
    <w:link w:val="Nadpis2"/>
    <w:uiPriority w:val="9"/>
    <w:rsid w:val="00F13127"/>
    <w:rPr>
      <w:rFonts w:asciiTheme="majorHAnsi" w:eastAsiaTheme="majorEastAsia" w:hAnsiTheme="majorHAnsi" w:cstheme="majorBidi"/>
      <w:color w:val="2F5496" w:themeColor="accent1" w:themeShade="BF"/>
      <w:sz w:val="26"/>
      <w:szCs w:val="26"/>
      <w:lang w:eastAsia="cs-CZ"/>
    </w:rPr>
  </w:style>
  <w:style w:type="paragraph" w:customStyle="1" w:styleId="0CalibriNadpis3">
    <w:name w:val="0_Calibri Nadpis 3"/>
    <w:basedOn w:val="Nadpis3"/>
    <w:next w:val="0Calibrizakladnitext"/>
    <w:link w:val="0CalibriNadpis3Char"/>
    <w:qFormat/>
    <w:rsid w:val="002A04D2"/>
    <w:pPr>
      <w:spacing w:before="240" w:after="200" w:line="276" w:lineRule="auto"/>
      <w:jc w:val="both"/>
    </w:pPr>
    <w:rPr>
      <w:rFonts w:ascii="Calibri" w:eastAsia="MS Gothic" w:hAnsi="Calibri" w:cs="Times New Roman"/>
      <w:bCs/>
      <w:caps/>
      <w:color w:val="auto"/>
      <w:szCs w:val="22"/>
      <w:lang w:val="x-none"/>
    </w:rPr>
  </w:style>
  <w:style w:type="character" w:customStyle="1" w:styleId="0CalibriNadpis3Char">
    <w:name w:val="0_Calibri Nadpis 3 Char"/>
    <w:link w:val="0CalibriNadpis3"/>
    <w:rsid w:val="002A04D2"/>
    <w:rPr>
      <w:rFonts w:ascii="Calibri" w:eastAsia="MS Gothic" w:hAnsi="Calibri" w:cs="Times New Roman"/>
      <w:bCs/>
      <w:caps/>
      <w:sz w:val="24"/>
      <w:lang w:val="x-none" w:eastAsia="cs-CZ"/>
    </w:rPr>
  </w:style>
  <w:style w:type="character" w:customStyle="1" w:styleId="Nadpis3Char">
    <w:name w:val="Nadpis 3 Char"/>
    <w:basedOn w:val="Standardnpsmoodstavce"/>
    <w:link w:val="Nadpis3"/>
    <w:uiPriority w:val="9"/>
    <w:rsid w:val="00F13127"/>
    <w:rPr>
      <w:rFonts w:asciiTheme="majorHAnsi" w:eastAsiaTheme="majorEastAsia" w:hAnsiTheme="majorHAnsi" w:cstheme="majorBidi"/>
      <w:color w:val="1F3763" w:themeColor="accent1" w:themeShade="7F"/>
      <w:sz w:val="24"/>
      <w:szCs w:val="24"/>
      <w:lang w:eastAsia="cs-CZ"/>
    </w:rPr>
  </w:style>
  <w:style w:type="paragraph" w:customStyle="1" w:styleId="0CalibriNadpis4">
    <w:name w:val="0_Calibri Nadpis 4"/>
    <w:basedOn w:val="Nadpis4"/>
    <w:next w:val="0Calibrizakladnitext"/>
    <w:link w:val="0CalibriNadpis4Char"/>
    <w:qFormat/>
    <w:rsid w:val="0030750D"/>
    <w:pPr>
      <w:spacing w:before="200" w:after="240" w:line="276" w:lineRule="auto"/>
      <w:ind w:left="1134"/>
      <w:jc w:val="both"/>
    </w:pPr>
    <w:rPr>
      <w:rFonts w:ascii="Calibri" w:eastAsia="MS Gothic" w:hAnsi="Calibri" w:cs="Times New Roman"/>
      <w:bCs/>
      <w:i w:val="0"/>
      <w:caps/>
      <w:color w:val="auto"/>
      <w:sz w:val="20"/>
      <w:lang w:val="x-none"/>
    </w:rPr>
  </w:style>
  <w:style w:type="character" w:customStyle="1" w:styleId="0CalibriNadpis4Char">
    <w:name w:val="0_Calibri Nadpis 4 Char"/>
    <w:link w:val="0CalibriNadpis4"/>
    <w:rsid w:val="0030750D"/>
    <w:rPr>
      <w:rFonts w:ascii="Calibri" w:eastAsia="MS Gothic" w:hAnsi="Calibri" w:cs="Times New Roman"/>
      <w:bCs/>
      <w:iCs/>
      <w:caps/>
      <w:sz w:val="20"/>
      <w:szCs w:val="24"/>
      <w:lang w:val="x-none" w:eastAsia="cs-CZ"/>
    </w:rPr>
  </w:style>
  <w:style w:type="character" w:customStyle="1" w:styleId="Nadpis4Char">
    <w:name w:val="Nadpis 4 Char"/>
    <w:aliases w:val="Titul2 Char"/>
    <w:basedOn w:val="Standardnpsmoodstavce"/>
    <w:link w:val="Nadpis4"/>
    <w:uiPriority w:val="9"/>
    <w:rsid w:val="00F13127"/>
    <w:rPr>
      <w:rFonts w:asciiTheme="majorHAnsi" w:eastAsiaTheme="majorEastAsia" w:hAnsiTheme="majorHAnsi" w:cstheme="majorBidi"/>
      <w:i/>
      <w:iCs/>
      <w:color w:val="2F5496" w:themeColor="accent1" w:themeShade="BF"/>
      <w:sz w:val="24"/>
      <w:szCs w:val="24"/>
      <w:lang w:eastAsia="cs-CZ"/>
    </w:rPr>
  </w:style>
  <w:style w:type="paragraph" w:customStyle="1" w:styleId="0CalibriNadpis5">
    <w:name w:val="0_Calibri Nadpis 5"/>
    <w:basedOn w:val="Nadpis5"/>
    <w:next w:val="0Calibrizakladnitext"/>
    <w:link w:val="0CalibriNadpis5Char"/>
    <w:qFormat/>
    <w:rsid w:val="002A04D2"/>
    <w:pPr>
      <w:spacing w:before="240" w:after="240" w:line="276" w:lineRule="auto"/>
      <w:jc w:val="both"/>
    </w:pPr>
    <w:rPr>
      <w:rFonts w:ascii="Calibri" w:eastAsia="MS Gothic" w:hAnsi="Calibri" w:cs="Times New Roman"/>
      <w:caps/>
      <w:color w:val="auto"/>
      <w:sz w:val="20"/>
      <w:lang w:val="x-none"/>
    </w:rPr>
  </w:style>
  <w:style w:type="character" w:customStyle="1" w:styleId="0CalibriNadpis5Char">
    <w:name w:val="0_Calibri Nadpis 5 Char"/>
    <w:link w:val="0CalibriNadpis5"/>
    <w:rsid w:val="002A04D2"/>
    <w:rPr>
      <w:rFonts w:ascii="Calibri" w:eastAsia="MS Gothic" w:hAnsi="Calibri" w:cs="Times New Roman"/>
      <w:caps/>
      <w:sz w:val="20"/>
      <w:szCs w:val="24"/>
      <w:lang w:val="x-none" w:eastAsia="cs-CZ"/>
    </w:rPr>
  </w:style>
  <w:style w:type="character" w:customStyle="1" w:styleId="Nadpis5Char">
    <w:name w:val="Nadpis 5 Char"/>
    <w:basedOn w:val="Standardnpsmoodstavce"/>
    <w:link w:val="Nadpis5"/>
    <w:uiPriority w:val="9"/>
    <w:rsid w:val="00F13127"/>
    <w:rPr>
      <w:rFonts w:asciiTheme="majorHAnsi" w:eastAsiaTheme="majorEastAsia" w:hAnsiTheme="majorHAnsi" w:cstheme="majorBidi"/>
      <w:color w:val="2F5496" w:themeColor="accent1" w:themeShade="BF"/>
      <w:sz w:val="24"/>
      <w:szCs w:val="24"/>
      <w:lang w:eastAsia="cs-CZ"/>
    </w:rPr>
  </w:style>
  <w:style w:type="paragraph" w:customStyle="1" w:styleId="0Calibripodcarou">
    <w:name w:val="0_Calibri pod carou"/>
    <w:basedOn w:val="0Calibrizakladnitext"/>
    <w:rsid w:val="002A04D2"/>
    <w:rPr>
      <w:i/>
      <w:iCs/>
      <w:sz w:val="18"/>
    </w:rPr>
  </w:style>
  <w:style w:type="paragraph" w:customStyle="1" w:styleId="0CalibrizakladnitextBEZMEZER">
    <w:name w:val="0_Calibri zakladni text BEZ MEZER"/>
    <w:basedOn w:val="0Calibrizakladnitext"/>
    <w:link w:val="0CalibrizakladnitextBEZMEZERChar"/>
    <w:qFormat/>
    <w:rsid w:val="00F13127"/>
    <w:pPr>
      <w:spacing w:before="0" w:after="0"/>
      <w:jc w:val="left"/>
    </w:pPr>
    <w:rPr>
      <w:lang w:eastAsia="cs-CZ"/>
    </w:rPr>
  </w:style>
  <w:style w:type="character" w:customStyle="1" w:styleId="0CalibrizakladnitextBEZMEZERChar">
    <w:name w:val="0_Calibri zakladni text BEZ MEZER Char"/>
    <w:link w:val="0CalibrizakladnitextBEZMEZER"/>
    <w:rsid w:val="00F13127"/>
    <w:rPr>
      <w:rFonts w:ascii="HK Grotesk" w:eastAsia="Times New Roman" w:hAnsi="HK Grotesk" w:cs="Times New Roman"/>
      <w:sz w:val="20"/>
      <w:szCs w:val="24"/>
      <w:lang w:val="x-none" w:eastAsia="cs-CZ"/>
    </w:rPr>
  </w:style>
  <w:style w:type="paragraph" w:customStyle="1" w:styleId="0CalibrizakladnitextCERVENY">
    <w:name w:val="0_Calibri zakladni text CERVENY"/>
    <w:basedOn w:val="0Calibrizakladnitext"/>
    <w:link w:val="0CalibrizakladnitextCERVENYChar"/>
    <w:qFormat/>
    <w:rsid w:val="00F13127"/>
    <w:rPr>
      <w:color w:val="FF0000"/>
      <w:lang w:eastAsia="cs-CZ"/>
    </w:rPr>
  </w:style>
  <w:style w:type="character" w:customStyle="1" w:styleId="0CalibrizakladnitextCERVENYChar">
    <w:name w:val="0_Calibri zakladni text CERVENY Char"/>
    <w:link w:val="0CalibrizakladnitextCERVENY"/>
    <w:rsid w:val="00F13127"/>
    <w:rPr>
      <w:rFonts w:ascii="HK Grotesk" w:eastAsia="Times New Roman" w:hAnsi="HK Grotesk" w:cs="Times New Roman"/>
      <w:color w:val="FF0000"/>
      <w:sz w:val="20"/>
      <w:szCs w:val="24"/>
      <w:lang w:val="x-none" w:eastAsia="cs-CZ"/>
    </w:rPr>
  </w:style>
  <w:style w:type="paragraph" w:customStyle="1" w:styleId="0tunpodnadpis">
    <w:name w:val="0_tučný podnadpis"/>
    <w:basedOn w:val="0Calibrizakladnitext"/>
    <w:link w:val="0tunpodnadpisChar"/>
    <w:qFormat/>
    <w:rsid w:val="00353245"/>
    <w:pPr>
      <w:ind w:left="1134"/>
      <w:jc w:val="left"/>
    </w:pPr>
    <w:rPr>
      <w:b/>
      <w:i/>
    </w:rPr>
  </w:style>
  <w:style w:type="character" w:customStyle="1" w:styleId="0tunpodnadpisChar">
    <w:name w:val="0_tučný podnadpis Char"/>
    <w:link w:val="0tunpodnadpis"/>
    <w:rsid w:val="00353245"/>
    <w:rPr>
      <w:rFonts w:ascii="Calibri" w:eastAsia="Times New Roman" w:hAnsi="Calibri" w:cs="Times New Roman"/>
      <w:b/>
      <w:i/>
      <w:sz w:val="20"/>
      <w:szCs w:val="24"/>
      <w:lang w:val="x-none" w:eastAsia="x-none"/>
    </w:rPr>
  </w:style>
  <w:style w:type="paragraph" w:customStyle="1" w:styleId="0CalibrizakladnitextODRAZENI">
    <w:name w:val="0_Calibri_ zakladni text ODRAZENI"/>
    <w:basedOn w:val="Normln"/>
    <w:link w:val="0CalibrizakladnitextODRAZENIChar"/>
    <w:qFormat/>
    <w:rsid w:val="005E61EF"/>
    <w:pPr>
      <w:numPr>
        <w:numId w:val="7"/>
      </w:numPr>
      <w:jc w:val="both"/>
    </w:pPr>
    <w:rPr>
      <w:rFonts w:ascii="Calibri" w:hAnsi="Calibri"/>
      <w:sz w:val="20"/>
      <w:lang w:val="x-none" w:eastAsia="x-none"/>
    </w:rPr>
  </w:style>
  <w:style w:type="character" w:customStyle="1" w:styleId="0CalibrizakladnitextODRAZENIChar">
    <w:name w:val="0_Calibri_ zakladni text ODRAZENI Char"/>
    <w:link w:val="0CalibrizakladnitextODRAZENI"/>
    <w:rsid w:val="005E61EF"/>
    <w:rPr>
      <w:rFonts w:ascii="Calibri" w:eastAsia="Times New Roman" w:hAnsi="Calibri" w:cs="Times New Roman"/>
      <w:sz w:val="20"/>
      <w:szCs w:val="24"/>
      <w:lang w:val="x-none" w:eastAsia="x-none"/>
    </w:rPr>
  </w:style>
  <w:style w:type="paragraph" w:customStyle="1" w:styleId="0CalibrizakladnitextCISLOVANI">
    <w:name w:val="0_Calibri_zakladni text CISLOVANI"/>
    <w:basedOn w:val="0Calibrizakladnitext"/>
    <w:next w:val="Normln"/>
    <w:link w:val="0CalibrizakladnitextCISLOVANIChar"/>
    <w:qFormat/>
    <w:rsid w:val="00F13127"/>
    <w:pPr>
      <w:numPr>
        <w:numId w:val="2"/>
      </w:numPr>
    </w:pPr>
  </w:style>
  <w:style w:type="character" w:customStyle="1" w:styleId="0CalibrizakladnitextCISLOVANIChar">
    <w:name w:val="0_Calibri_zakladni text CISLOVANI Char"/>
    <w:basedOn w:val="0CalibrizakladnitextODRAZENIChar"/>
    <w:link w:val="0CalibrizakladnitextCISLOVANI"/>
    <w:rsid w:val="00F13127"/>
    <w:rPr>
      <w:rFonts w:ascii="Calibri" w:eastAsia="Times New Roman" w:hAnsi="Calibri" w:cs="Times New Roman"/>
      <w:sz w:val="20"/>
      <w:szCs w:val="24"/>
      <w:lang w:val="x-none" w:eastAsia="x-none"/>
    </w:rPr>
  </w:style>
  <w:style w:type="paragraph" w:customStyle="1" w:styleId="0CalibrizakladnitextKURZIVA">
    <w:name w:val="0_Calibri_zakladni text KURZIVA"/>
    <w:basedOn w:val="0Calibrizakladnitext"/>
    <w:link w:val="0CalibrizakladnitextKURZIVAChar"/>
    <w:qFormat/>
    <w:rsid w:val="00F13127"/>
    <w:pPr>
      <w:spacing w:before="0"/>
    </w:pPr>
    <w:rPr>
      <w:i/>
      <w:color w:val="2F5496" w:themeColor="accent1" w:themeShade="BF"/>
      <w:lang w:eastAsia="cs-CZ"/>
    </w:rPr>
  </w:style>
  <w:style w:type="character" w:customStyle="1" w:styleId="0CalibrizakladnitextKURZIVAChar">
    <w:name w:val="0_Calibri_zakladni text KURZIVA Char"/>
    <w:link w:val="0CalibrizakladnitextKURZIVA"/>
    <w:rsid w:val="00F13127"/>
    <w:rPr>
      <w:rFonts w:ascii="HK Grotesk" w:eastAsia="Times New Roman" w:hAnsi="HK Grotesk" w:cs="Times New Roman"/>
      <w:i/>
      <w:color w:val="2F5496" w:themeColor="accent1" w:themeShade="BF"/>
      <w:sz w:val="20"/>
      <w:szCs w:val="24"/>
      <w:lang w:val="x-none" w:eastAsia="cs-CZ"/>
    </w:rPr>
  </w:style>
  <w:style w:type="paragraph" w:styleId="Zhlav">
    <w:name w:val="header"/>
    <w:basedOn w:val="Normln"/>
    <w:link w:val="ZhlavChar"/>
    <w:uiPriority w:val="99"/>
    <w:unhideWhenUsed/>
    <w:rsid w:val="003D1DE0"/>
    <w:pPr>
      <w:tabs>
        <w:tab w:val="center" w:pos="4536"/>
        <w:tab w:val="right" w:pos="9072"/>
      </w:tabs>
    </w:pPr>
  </w:style>
  <w:style w:type="character" w:customStyle="1" w:styleId="ZhlavChar">
    <w:name w:val="Záhlaví Char"/>
    <w:basedOn w:val="Standardnpsmoodstavce"/>
    <w:link w:val="Zhlav"/>
    <w:uiPriority w:val="99"/>
    <w:rsid w:val="003D1DE0"/>
  </w:style>
  <w:style w:type="paragraph" w:styleId="Zpat">
    <w:name w:val="footer"/>
    <w:basedOn w:val="Normln"/>
    <w:link w:val="ZpatChar"/>
    <w:uiPriority w:val="99"/>
    <w:unhideWhenUsed/>
    <w:rsid w:val="003D1DE0"/>
    <w:pPr>
      <w:tabs>
        <w:tab w:val="center" w:pos="4536"/>
        <w:tab w:val="right" w:pos="9072"/>
      </w:tabs>
    </w:pPr>
  </w:style>
  <w:style w:type="character" w:customStyle="1" w:styleId="ZpatChar">
    <w:name w:val="Zápatí Char"/>
    <w:basedOn w:val="Standardnpsmoodstavce"/>
    <w:link w:val="Zpat"/>
    <w:uiPriority w:val="99"/>
    <w:rsid w:val="003D1DE0"/>
  </w:style>
  <w:style w:type="character" w:customStyle="1" w:styleId="Nadpis6Char">
    <w:name w:val="Nadpis 6 Char"/>
    <w:basedOn w:val="Standardnpsmoodstavce"/>
    <w:link w:val="Nadpis6"/>
    <w:uiPriority w:val="9"/>
    <w:rsid w:val="002739C1"/>
    <w:rPr>
      <w:rFonts w:ascii="Times New Roman" w:eastAsia="Times New Roman" w:hAnsi="Times New Roman" w:cs="Times New Roman"/>
      <w:b/>
      <w:caps/>
      <w:sz w:val="44"/>
      <w:szCs w:val="24"/>
      <w:lang w:eastAsia="ar-SA"/>
    </w:rPr>
  </w:style>
  <w:style w:type="character" w:customStyle="1" w:styleId="Nadpis7Char">
    <w:name w:val="Nadpis 7 Char"/>
    <w:basedOn w:val="Standardnpsmoodstavce"/>
    <w:link w:val="Nadpis7"/>
    <w:uiPriority w:val="9"/>
    <w:rsid w:val="002739C1"/>
    <w:rPr>
      <w:rFonts w:ascii="Times New Roman" w:eastAsia="Times New Roman" w:hAnsi="Times New Roman" w:cs="Times New Roman"/>
      <w:color w:val="000000"/>
      <w:sz w:val="24"/>
      <w:szCs w:val="24"/>
      <w:u w:val="single"/>
      <w:lang w:eastAsia="ar-SA"/>
    </w:rPr>
  </w:style>
  <w:style w:type="character" w:customStyle="1" w:styleId="Nadpis8Char">
    <w:name w:val="Nadpis 8 Char"/>
    <w:basedOn w:val="Standardnpsmoodstavce"/>
    <w:link w:val="Nadpis8"/>
    <w:rsid w:val="002739C1"/>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2739C1"/>
    <w:rPr>
      <w:rFonts w:ascii="Times New Roman" w:eastAsia="Times New Roman" w:hAnsi="Times New Roman" w:cs="Times New Roman"/>
      <w:b/>
      <w:sz w:val="24"/>
      <w:szCs w:val="24"/>
      <w:lang w:eastAsia="ar-SA"/>
    </w:rPr>
  </w:style>
  <w:style w:type="paragraph" w:customStyle="1" w:styleId="Textparagrafu">
    <w:name w:val="Text paragrafu"/>
    <w:basedOn w:val="Normln"/>
    <w:rsid w:val="002739C1"/>
    <w:pPr>
      <w:spacing w:before="240"/>
      <w:ind w:firstLine="425"/>
      <w:jc w:val="both"/>
      <w:outlineLvl w:val="5"/>
    </w:pPr>
    <w:rPr>
      <w:szCs w:val="20"/>
    </w:rPr>
  </w:style>
  <w:style w:type="paragraph" w:customStyle="1" w:styleId="Paragraf">
    <w:name w:val="Paragraf"/>
    <w:basedOn w:val="Normln"/>
    <w:next w:val="Textodstavce"/>
    <w:rsid w:val="002739C1"/>
    <w:pPr>
      <w:keepNext/>
      <w:keepLines/>
      <w:spacing w:before="240"/>
      <w:jc w:val="center"/>
      <w:outlineLvl w:val="5"/>
    </w:pPr>
    <w:rPr>
      <w:szCs w:val="20"/>
    </w:rPr>
  </w:style>
  <w:style w:type="paragraph" w:customStyle="1" w:styleId="Textodstavce">
    <w:name w:val="Text odstavce"/>
    <w:basedOn w:val="Normln"/>
    <w:rsid w:val="002739C1"/>
    <w:pPr>
      <w:tabs>
        <w:tab w:val="num" w:pos="720"/>
        <w:tab w:val="left" w:pos="851"/>
      </w:tabs>
      <w:spacing w:before="120" w:after="120"/>
      <w:ind w:left="-65" w:firstLine="425"/>
      <w:jc w:val="both"/>
      <w:outlineLvl w:val="6"/>
    </w:pPr>
    <w:rPr>
      <w:szCs w:val="20"/>
    </w:rPr>
  </w:style>
  <w:style w:type="paragraph" w:customStyle="1" w:styleId="Hlava">
    <w:name w:val="Hlava"/>
    <w:basedOn w:val="Normln"/>
    <w:next w:val="Nadpishlavy"/>
    <w:rsid w:val="002739C1"/>
    <w:pPr>
      <w:keepNext/>
      <w:keepLines/>
      <w:spacing w:before="240"/>
      <w:jc w:val="center"/>
      <w:outlineLvl w:val="2"/>
    </w:pPr>
    <w:rPr>
      <w:szCs w:val="20"/>
    </w:rPr>
  </w:style>
  <w:style w:type="paragraph" w:customStyle="1" w:styleId="Nadpishlavy">
    <w:name w:val="Nadpis hlavy"/>
    <w:basedOn w:val="Normln"/>
    <w:next w:val="Normln"/>
    <w:rsid w:val="002739C1"/>
    <w:pPr>
      <w:keepNext/>
      <w:keepLines/>
      <w:jc w:val="center"/>
      <w:outlineLvl w:val="2"/>
    </w:pPr>
    <w:rPr>
      <w:b/>
      <w:szCs w:val="20"/>
    </w:rPr>
  </w:style>
  <w:style w:type="paragraph" w:customStyle="1" w:styleId="ST">
    <w:name w:val="ČÁST"/>
    <w:basedOn w:val="Normln"/>
    <w:next w:val="NADPISSTI"/>
    <w:rsid w:val="002739C1"/>
    <w:pPr>
      <w:keepNext/>
      <w:keepLines/>
      <w:spacing w:before="240" w:after="120"/>
      <w:jc w:val="center"/>
      <w:outlineLvl w:val="1"/>
    </w:pPr>
    <w:rPr>
      <w:caps/>
      <w:szCs w:val="20"/>
    </w:rPr>
  </w:style>
  <w:style w:type="paragraph" w:customStyle="1" w:styleId="NADPISSTI">
    <w:name w:val="NADPIS ČÁSTI"/>
    <w:basedOn w:val="Normln"/>
    <w:next w:val="Hlava"/>
    <w:rsid w:val="002739C1"/>
    <w:pPr>
      <w:keepNext/>
      <w:keepLines/>
      <w:jc w:val="center"/>
      <w:outlineLvl w:val="1"/>
    </w:pPr>
    <w:rPr>
      <w:b/>
      <w:caps/>
      <w:szCs w:val="20"/>
    </w:rPr>
  </w:style>
  <w:style w:type="paragraph" w:customStyle="1" w:styleId="nadpisvyhlky">
    <w:name w:val="nadpis vyhlášky"/>
    <w:basedOn w:val="Normln"/>
    <w:next w:val="Ministerstvo"/>
    <w:rsid w:val="002739C1"/>
    <w:pPr>
      <w:keepNext/>
      <w:keepLines/>
      <w:spacing w:before="120"/>
      <w:jc w:val="center"/>
      <w:outlineLvl w:val="0"/>
    </w:pPr>
    <w:rPr>
      <w:b/>
      <w:szCs w:val="20"/>
    </w:rPr>
  </w:style>
  <w:style w:type="paragraph" w:customStyle="1" w:styleId="Ministerstvo">
    <w:name w:val="Ministerstvo"/>
    <w:basedOn w:val="Normln"/>
    <w:next w:val="ST"/>
    <w:rsid w:val="002739C1"/>
    <w:pPr>
      <w:keepNext/>
      <w:keepLines/>
      <w:spacing w:before="360" w:after="240"/>
      <w:jc w:val="both"/>
    </w:pPr>
    <w:rPr>
      <w:szCs w:val="20"/>
    </w:rPr>
  </w:style>
  <w:style w:type="paragraph" w:customStyle="1" w:styleId="Textbodu">
    <w:name w:val="Text bodu"/>
    <w:basedOn w:val="Normln"/>
    <w:rsid w:val="002739C1"/>
    <w:pPr>
      <w:numPr>
        <w:ilvl w:val="2"/>
        <w:numId w:val="4"/>
      </w:numPr>
      <w:jc w:val="both"/>
      <w:outlineLvl w:val="8"/>
    </w:pPr>
    <w:rPr>
      <w:szCs w:val="20"/>
    </w:rPr>
  </w:style>
  <w:style w:type="paragraph" w:customStyle="1" w:styleId="Textpsmene">
    <w:name w:val="Text písmene"/>
    <w:basedOn w:val="Normln"/>
    <w:rsid w:val="002739C1"/>
    <w:pPr>
      <w:tabs>
        <w:tab w:val="num" w:pos="425"/>
      </w:tabs>
      <w:ind w:left="425" w:hanging="425"/>
      <w:jc w:val="both"/>
      <w:outlineLvl w:val="7"/>
    </w:pPr>
    <w:rPr>
      <w:szCs w:val="20"/>
    </w:rPr>
  </w:style>
  <w:style w:type="paragraph" w:styleId="Textpoznpodarou">
    <w:name w:val="footnote text"/>
    <w:basedOn w:val="Normln"/>
    <w:link w:val="TextpoznpodarouChar"/>
    <w:uiPriority w:val="99"/>
    <w:semiHidden/>
    <w:rsid w:val="002739C1"/>
    <w:pPr>
      <w:tabs>
        <w:tab w:val="left" w:pos="425"/>
      </w:tabs>
      <w:ind w:left="425" w:hanging="425"/>
      <w:jc w:val="both"/>
    </w:pPr>
    <w:rPr>
      <w:sz w:val="20"/>
      <w:szCs w:val="20"/>
    </w:rPr>
  </w:style>
  <w:style w:type="character" w:customStyle="1" w:styleId="TextpoznpodarouChar">
    <w:name w:val="Text pozn. pod čarou Char"/>
    <w:basedOn w:val="Standardnpsmoodstavce"/>
    <w:link w:val="Textpoznpodarou"/>
    <w:uiPriority w:val="99"/>
    <w:semiHidden/>
    <w:rsid w:val="002739C1"/>
    <w:rPr>
      <w:rFonts w:ascii="Times New Roman" w:eastAsia="Times New Roman" w:hAnsi="Times New Roman" w:cs="Times New Roman"/>
      <w:sz w:val="20"/>
      <w:szCs w:val="20"/>
      <w:lang w:eastAsia="cs-CZ"/>
    </w:rPr>
  </w:style>
  <w:style w:type="character" w:styleId="Znakapoznpodarou">
    <w:name w:val="footnote reference"/>
    <w:uiPriority w:val="99"/>
    <w:semiHidden/>
    <w:rsid w:val="002739C1"/>
    <w:rPr>
      <w:vertAlign w:val="superscript"/>
    </w:rPr>
  </w:style>
  <w:style w:type="paragraph" w:customStyle="1" w:styleId="Nadpisparagrafu">
    <w:name w:val="Nadpis paragrafu"/>
    <w:basedOn w:val="Paragraf"/>
    <w:next w:val="Textodstavce"/>
    <w:uiPriority w:val="99"/>
    <w:rsid w:val="002739C1"/>
    <w:pPr>
      <w:numPr>
        <w:numId w:val="3"/>
      </w:numPr>
      <w:tabs>
        <w:tab w:val="clear" w:pos="425"/>
      </w:tabs>
      <w:ind w:left="0" w:firstLine="0"/>
    </w:pPr>
    <w:rPr>
      <w:b/>
    </w:rPr>
  </w:style>
  <w:style w:type="paragraph" w:customStyle="1" w:styleId="VYHLKA">
    <w:name w:val="VYHLÁŠKA"/>
    <w:basedOn w:val="Normln"/>
    <w:next w:val="nadpisvyhlky"/>
    <w:rsid w:val="002739C1"/>
    <w:pPr>
      <w:keepNext/>
      <w:keepLines/>
      <w:jc w:val="center"/>
      <w:outlineLvl w:val="0"/>
    </w:pPr>
    <w:rPr>
      <w:b/>
      <w:caps/>
      <w:szCs w:val="20"/>
    </w:rPr>
  </w:style>
  <w:style w:type="character" w:customStyle="1" w:styleId="Odkaznapoznpodarou">
    <w:name w:val="Odkaz na pozn. pod čarou"/>
    <w:rsid w:val="002739C1"/>
    <w:rPr>
      <w:vertAlign w:val="superscript"/>
    </w:rPr>
  </w:style>
  <w:style w:type="character" w:styleId="Hypertextovodkaz">
    <w:name w:val="Hyperlink"/>
    <w:uiPriority w:val="99"/>
    <w:rsid w:val="002739C1"/>
    <w:rPr>
      <w:color w:val="0000FF"/>
      <w:u w:val="single"/>
    </w:rPr>
  </w:style>
  <w:style w:type="character" w:styleId="Sledovanodkaz">
    <w:name w:val="FollowedHyperlink"/>
    <w:uiPriority w:val="99"/>
    <w:rsid w:val="002739C1"/>
    <w:rPr>
      <w:color w:val="800080"/>
      <w:u w:val="single"/>
    </w:rPr>
  </w:style>
  <w:style w:type="paragraph" w:customStyle="1" w:styleId="TextodstavceChar">
    <w:name w:val="Text odstavce Char"/>
    <w:basedOn w:val="Normln"/>
    <w:uiPriority w:val="99"/>
    <w:rsid w:val="002739C1"/>
    <w:pPr>
      <w:tabs>
        <w:tab w:val="num" w:pos="360"/>
        <w:tab w:val="left" w:pos="851"/>
      </w:tabs>
      <w:spacing w:before="120" w:after="120"/>
      <w:jc w:val="both"/>
      <w:outlineLvl w:val="6"/>
    </w:pPr>
    <w:rPr>
      <w:szCs w:val="20"/>
    </w:rPr>
  </w:style>
  <w:style w:type="character" w:customStyle="1" w:styleId="TextodstavceCharChar">
    <w:name w:val="Text odstavce Char Char"/>
    <w:rsid w:val="002739C1"/>
    <w:rPr>
      <w:sz w:val="24"/>
      <w:lang w:val="cs-CZ" w:eastAsia="cs-CZ" w:bidi="ar-SA"/>
    </w:rPr>
  </w:style>
  <w:style w:type="paragraph" w:customStyle="1" w:styleId="Nadpisplohy">
    <w:name w:val="Nadpis přílohy"/>
    <w:basedOn w:val="Normln"/>
    <w:rsid w:val="002739C1"/>
    <w:pPr>
      <w:spacing w:before="240"/>
      <w:jc w:val="center"/>
    </w:pPr>
    <w:rPr>
      <w:b/>
      <w:sz w:val="28"/>
    </w:rPr>
  </w:style>
  <w:style w:type="paragraph" w:styleId="Zkladntextodsazen">
    <w:name w:val="Body Text Indent"/>
    <w:basedOn w:val="Normln"/>
    <w:link w:val="ZkladntextodsazenChar"/>
    <w:rsid w:val="002739C1"/>
    <w:pPr>
      <w:spacing w:line="360" w:lineRule="auto"/>
      <w:ind w:firstLine="709"/>
      <w:jc w:val="both"/>
    </w:pPr>
    <w:rPr>
      <w:rFonts w:ascii="Arial" w:hAnsi="Arial"/>
      <w:sz w:val="20"/>
      <w:szCs w:val="20"/>
    </w:rPr>
  </w:style>
  <w:style w:type="character" w:customStyle="1" w:styleId="ZkladntextodsazenChar">
    <w:name w:val="Základní text odsazený Char"/>
    <w:basedOn w:val="Standardnpsmoodstavce"/>
    <w:link w:val="Zkladntextodsazen"/>
    <w:rsid w:val="002739C1"/>
    <w:rPr>
      <w:rFonts w:ascii="Arial" w:eastAsia="Times New Roman" w:hAnsi="Arial" w:cs="Times New Roman"/>
      <w:sz w:val="20"/>
      <w:szCs w:val="20"/>
      <w:lang w:eastAsia="cs-CZ"/>
    </w:rPr>
  </w:style>
  <w:style w:type="paragraph" w:customStyle="1" w:styleId="NormlnIMP">
    <w:name w:val="Normální_IMP"/>
    <w:basedOn w:val="Normln"/>
    <w:rsid w:val="002739C1"/>
    <w:pPr>
      <w:suppressAutoHyphens/>
      <w:spacing w:line="230" w:lineRule="auto"/>
    </w:pPr>
    <w:rPr>
      <w:sz w:val="20"/>
      <w:szCs w:val="20"/>
    </w:rPr>
  </w:style>
  <w:style w:type="paragraph" w:customStyle="1" w:styleId="dka">
    <w:name w:val="Řádka"/>
    <w:basedOn w:val="NormlnIMP"/>
    <w:rsid w:val="002739C1"/>
    <w:pPr>
      <w:spacing w:before="120"/>
      <w:jc w:val="both"/>
    </w:pPr>
    <w:rPr>
      <w:rFonts w:ascii="Arial Narrow" w:hAnsi="Arial Narrow"/>
    </w:rPr>
  </w:style>
  <w:style w:type="paragraph" w:styleId="Prosttext">
    <w:name w:val="Plain Text"/>
    <w:basedOn w:val="Normln"/>
    <w:link w:val="ProsttextChar"/>
    <w:rsid w:val="002739C1"/>
    <w:pPr>
      <w:ind w:firstLine="709"/>
      <w:jc w:val="both"/>
    </w:pPr>
    <w:rPr>
      <w:rFonts w:ascii="Arial" w:hAnsi="Arial"/>
      <w:sz w:val="20"/>
      <w:szCs w:val="20"/>
    </w:rPr>
  </w:style>
  <w:style w:type="character" w:customStyle="1" w:styleId="ProsttextChar">
    <w:name w:val="Prostý text Char"/>
    <w:basedOn w:val="Standardnpsmoodstavce"/>
    <w:link w:val="Prosttext"/>
    <w:rsid w:val="002739C1"/>
    <w:rPr>
      <w:rFonts w:ascii="Arial" w:eastAsia="Times New Roman" w:hAnsi="Arial" w:cs="Times New Roman"/>
      <w:sz w:val="20"/>
      <w:szCs w:val="20"/>
      <w:lang w:eastAsia="cs-CZ"/>
    </w:rPr>
  </w:style>
  <w:style w:type="paragraph" w:styleId="Zkladntext">
    <w:name w:val="Body Text"/>
    <w:basedOn w:val="Normln"/>
    <w:link w:val="ZkladntextChar"/>
    <w:rsid w:val="002739C1"/>
    <w:pPr>
      <w:spacing w:after="120"/>
    </w:pPr>
  </w:style>
  <w:style w:type="character" w:customStyle="1" w:styleId="ZkladntextChar">
    <w:name w:val="Základní text Char"/>
    <w:basedOn w:val="Standardnpsmoodstavce"/>
    <w:link w:val="Zkladntext"/>
    <w:rsid w:val="002739C1"/>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2739C1"/>
    <w:pPr>
      <w:spacing w:after="120" w:line="480" w:lineRule="auto"/>
      <w:ind w:left="283"/>
    </w:pPr>
  </w:style>
  <w:style w:type="character" w:customStyle="1" w:styleId="Zkladntextodsazen2Char">
    <w:name w:val="Základní text odsazený 2 Char"/>
    <w:basedOn w:val="Standardnpsmoodstavce"/>
    <w:link w:val="Zkladntextodsazen2"/>
    <w:rsid w:val="002739C1"/>
    <w:rPr>
      <w:rFonts w:ascii="Times New Roman" w:eastAsia="Times New Roman" w:hAnsi="Times New Roman" w:cs="Times New Roman"/>
      <w:sz w:val="24"/>
      <w:szCs w:val="24"/>
      <w:lang w:eastAsia="cs-CZ"/>
    </w:rPr>
  </w:style>
  <w:style w:type="character" w:styleId="slostrnky">
    <w:name w:val="page number"/>
    <w:basedOn w:val="Standardnpsmoodstavce"/>
    <w:rsid w:val="002739C1"/>
  </w:style>
  <w:style w:type="paragraph" w:styleId="Textvbloku">
    <w:name w:val="Block Text"/>
    <w:basedOn w:val="Normln"/>
    <w:rsid w:val="002739C1"/>
    <w:pPr>
      <w:ind w:left="-180" w:right="-108"/>
      <w:jc w:val="center"/>
    </w:pPr>
    <w:rPr>
      <w:rFonts w:ascii="Arial Black" w:hAnsi="Arial Black"/>
      <w:sz w:val="28"/>
    </w:rPr>
  </w:style>
  <w:style w:type="paragraph" w:styleId="Textvysvtlivek">
    <w:name w:val="endnote text"/>
    <w:basedOn w:val="Normln"/>
    <w:link w:val="TextvysvtlivekChar"/>
    <w:semiHidden/>
    <w:rsid w:val="002739C1"/>
    <w:rPr>
      <w:sz w:val="20"/>
      <w:szCs w:val="20"/>
    </w:rPr>
  </w:style>
  <w:style w:type="character" w:customStyle="1" w:styleId="TextvysvtlivekChar">
    <w:name w:val="Text vysvětlivek Char"/>
    <w:basedOn w:val="Standardnpsmoodstavce"/>
    <w:link w:val="Textvysvtlivek"/>
    <w:semiHidden/>
    <w:rsid w:val="002739C1"/>
    <w:rPr>
      <w:rFonts w:ascii="Times New Roman" w:eastAsia="Times New Roman" w:hAnsi="Times New Roman" w:cs="Times New Roman"/>
      <w:sz w:val="20"/>
      <w:szCs w:val="20"/>
      <w:lang w:eastAsia="cs-CZ"/>
    </w:rPr>
  </w:style>
  <w:style w:type="character" w:styleId="Odkaznavysvtlivky">
    <w:name w:val="endnote reference"/>
    <w:semiHidden/>
    <w:rsid w:val="002739C1"/>
    <w:rPr>
      <w:vertAlign w:val="superscript"/>
    </w:rPr>
  </w:style>
  <w:style w:type="paragraph" w:styleId="Zkladntextodsazen3">
    <w:name w:val="Body Text Indent 3"/>
    <w:basedOn w:val="Normln"/>
    <w:link w:val="Zkladntextodsazen3Char"/>
    <w:rsid w:val="002739C1"/>
    <w:pPr>
      <w:ind w:firstLine="540"/>
      <w:jc w:val="both"/>
    </w:pPr>
    <w:rPr>
      <w:rFonts w:ascii="Arial" w:hAnsi="Arial" w:cs="Arial"/>
      <w:color w:val="FF0000"/>
    </w:rPr>
  </w:style>
  <w:style w:type="character" w:customStyle="1" w:styleId="Zkladntextodsazen3Char">
    <w:name w:val="Základní text odsazený 3 Char"/>
    <w:basedOn w:val="Standardnpsmoodstavce"/>
    <w:link w:val="Zkladntextodsazen3"/>
    <w:rsid w:val="002739C1"/>
    <w:rPr>
      <w:rFonts w:ascii="Arial" w:eastAsia="Times New Roman" w:hAnsi="Arial" w:cs="Arial"/>
      <w:color w:val="FF0000"/>
      <w:sz w:val="24"/>
      <w:szCs w:val="24"/>
      <w:lang w:eastAsia="cs-CZ"/>
    </w:rPr>
  </w:style>
  <w:style w:type="paragraph" w:styleId="Zkladntext2">
    <w:name w:val="Body Text 2"/>
    <w:basedOn w:val="Normln"/>
    <w:link w:val="Zkladntext2Char"/>
    <w:rsid w:val="002739C1"/>
    <w:pPr>
      <w:jc w:val="both"/>
    </w:pPr>
    <w:rPr>
      <w:rFonts w:ascii="Arial" w:hAnsi="Arial" w:cs="Arial"/>
      <w:b/>
      <w:bCs/>
      <w:color w:val="FF0000"/>
      <w:sz w:val="28"/>
    </w:rPr>
  </w:style>
  <w:style w:type="character" w:customStyle="1" w:styleId="Zkladntext2Char">
    <w:name w:val="Základní text 2 Char"/>
    <w:basedOn w:val="Standardnpsmoodstavce"/>
    <w:link w:val="Zkladntext2"/>
    <w:rsid w:val="002739C1"/>
    <w:rPr>
      <w:rFonts w:ascii="Arial" w:eastAsia="Times New Roman" w:hAnsi="Arial" w:cs="Arial"/>
      <w:b/>
      <w:bCs/>
      <w:color w:val="FF0000"/>
      <w:sz w:val="28"/>
      <w:szCs w:val="24"/>
      <w:lang w:eastAsia="cs-CZ"/>
    </w:rPr>
  </w:style>
  <w:style w:type="paragraph" w:customStyle="1" w:styleId="Prosttext1">
    <w:name w:val="Prostý text1"/>
    <w:basedOn w:val="Normln"/>
    <w:rsid w:val="002739C1"/>
    <w:rPr>
      <w:rFonts w:ascii="Courier New" w:hAnsi="Courier New" w:cs="Courier New"/>
      <w:sz w:val="20"/>
      <w:szCs w:val="20"/>
      <w:lang w:eastAsia="ar-SA"/>
    </w:rPr>
  </w:style>
  <w:style w:type="paragraph" w:styleId="Zkladntext3">
    <w:name w:val="Body Text 3"/>
    <w:basedOn w:val="Normln"/>
    <w:link w:val="Zkladntext3Char"/>
    <w:rsid w:val="002739C1"/>
    <w:pPr>
      <w:spacing w:after="120"/>
    </w:pPr>
    <w:rPr>
      <w:sz w:val="16"/>
      <w:szCs w:val="16"/>
    </w:rPr>
  </w:style>
  <w:style w:type="character" w:customStyle="1" w:styleId="Zkladntext3Char">
    <w:name w:val="Základní text 3 Char"/>
    <w:basedOn w:val="Standardnpsmoodstavce"/>
    <w:link w:val="Zkladntext3"/>
    <w:rsid w:val="002739C1"/>
    <w:rPr>
      <w:rFonts w:ascii="Times New Roman" w:eastAsia="Times New Roman" w:hAnsi="Times New Roman" w:cs="Times New Roman"/>
      <w:sz w:val="16"/>
      <w:szCs w:val="16"/>
      <w:lang w:eastAsia="cs-CZ"/>
    </w:rPr>
  </w:style>
  <w:style w:type="paragraph" w:styleId="Odstavecseseznamem">
    <w:name w:val="List Paragraph"/>
    <w:basedOn w:val="Normln"/>
    <w:uiPriority w:val="99"/>
    <w:qFormat/>
    <w:rsid w:val="002739C1"/>
    <w:pPr>
      <w:spacing w:after="200" w:line="276" w:lineRule="auto"/>
      <w:ind w:left="720"/>
      <w:contextualSpacing/>
    </w:pPr>
    <w:rPr>
      <w:rFonts w:ascii="Calibri" w:eastAsia="Calibri" w:hAnsi="Calibri"/>
      <w:sz w:val="22"/>
      <w:szCs w:val="22"/>
      <w:lang w:eastAsia="en-US"/>
    </w:rPr>
  </w:style>
  <w:style w:type="paragraph" w:customStyle="1" w:styleId="CM20">
    <w:name w:val="CM20"/>
    <w:basedOn w:val="Normln"/>
    <w:next w:val="Normln"/>
    <w:rsid w:val="002739C1"/>
    <w:pPr>
      <w:widowControl w:val="0"/>
      <w:autoSpaceDE w:val="0"/>
      <w:autoSpaceDN w:val="0"/>
      <w:adjustRightInd w:val="0"/>
      <w:spacing w:after="120"/>
    </w:pPr>
  </w:style>
  <w:style w:type="paragraph" w:customStyle="1" w:styleId="Import2">
    <w:name w:val="Import 2"/>
    <w:basedOn w:val="Normln"/>
    <w:rsid w:val="002739C1"/>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16" w:lineRule="auto"/>
      <w:ind w:firstLine="720"/>
    </w:pPr>
    <w:rPr>
      <w:rFonts w:ascii="Courier New" w:hAnsi="Courier New"/>
      <w:sz w:val="20"/>
      <w:lang w:eastAsia="ar-SA"/>
    </w:rPr>
  </w:style>
  <w:style w:type="paragraph" w:customStyle="1" w:styleId="Zkladntextodsazen31">
    <w:name w:val="Základní text odsazený 31"/>
    <w:basedOn w:val="Normln"/>
    <w:rsid w:val="002739C1"/>
    <w:pPr>
      <w:keepNext/>
      <w:keepLines/>
      <w:widowControl w:val="0"/>
      <w:overflowPunct w:val="0"/>
      <w:autoSpaceDE w:val="0"/>
      <w:spacing w:before="120" w:line="240" w:lineRule="atLeast"/>
      <w:ind w:firstLine="708"/>
      <w:jc w:val="both"/>
      <w:textAlignment w:val="baseline"/>
    </w:pPr>
    <w:rPr>
      <w:rFonts w:ascii="Arial" w:hAnsi="Arial"/>
      <w:sz w:val="22"/>
      <w:szCs w:val="20"/>
      <w:lang w:eastAsia="ar-SA"/>
    </w:rPr>
  </w:style>
  <w:style w:type="paragraph" w:customStyle="1" w:styleId="Import1">
    <w:name w:val="Import 1"/>
    <w:basedOn w:val="Normln"/>
    <w:rsid w:val="002739C1"/>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16" w:lineRule="auto"/>
      <w:jc w:val="both"/>
    </w:pPr>
    <w:rPr>
      <w:rFonts w:ascii="Courier New" w:hAnsi="Courier New"/>
      <w:lang w:eastAsia="ar-SA"/>
    </w:rPr>
  </w:style>
  <w:style w:type="paragraph" w:customStyle="1" w:styleId="Import0">
    <w:name w:val="Import 0"/>
    <w:basedOn w:val="Normln"/>
    <w:rsid w:val="002739C1"/>
    <w:pPr>
      <w:suppressAutoHyphens/>
      <w:spacing w:line="288" w:lineRule="auto"/>
      <w:jc w:val="both"/>
    </w:pPr>
    <w:rPr>
      <w:rFonts w:ascii="Courier New" w:hAnsi="Courier New"/>
      <w:lang w:eastAsia="ar-SA"/>
    </w:rPr>
  </w:style>
  <w:style w:type="paragraph" w:customStyle="1" w:styleId="Import4">
    <w:name w:val="Import 4"/>
    <w:basedOn w:val="Import0"/>
    <w:rsid w:val="002739C1"/>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jc w:val="left"/>
    </w:pPr>
  </w:style>
  <w:style w:type="paragraph" w:customStyle="1" w:styleId="Import3">
    <w:name w:val="Import 3"/>
    <w:basedOn w:val="Import0"/>
    <w:rsid w:val="002739C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val="0"/>
      <w:spacing w:line="216" w:lineRule="auto"/>
      <w:ind w:firstLine="720"/>
      <w:jc w:val="left"/>
    </w:pPr>
    <w:rPr>
      <w:sz w:val="22"/>
      <w:szCs w:val="20"/>
    </w:rPr>
  </w:style>
  <w:style w:type="paragraph" w:customStyle="1" w:styleId="Import20">
    <w:name w:val="Import 20"/>
    <w:basedOn w:val="Normln"/>
    <w:rsid w:val="002739C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88" w:lineRule="auto"/>
      <w:ind w:firstLine="576"/>
    </w:pPr>
    <w:rPr>
      <w:rFonts w:ascii="Courier New" w:hAnsi="Courier New"/>
      <w:szCs w:val="20"/>
    </w:rPr>
  </w:style>
  <w:style w:type="paragraph" w:styleId="Nzev">
    <w:name w:val="Title"/>
    <w:basedOn w:val="Normln"/>
    <w:link w:val="NzevChar"/>
    <w:uiPriority w:val="10"/>
    <w:qFormat/>
    <w:rsid w:val="002739C1"/>
    <w:pPr>
      <w:spacing w:before="240" w:after="60"/>
      <w:jc w:val="center"/>
    </w:pPr>
    <w:rPr>
      <w:rFonts w:ascii="Arial" w:hAnsi="Arial"/>
      <w:b/>
      <w:kern w:val="28"/>
      <w:sz w:val="32"/>
      <w:szCs w:val="20"/>
    </w:rPr>
  </w:style>
  <w:style w:type="character" w:customStyle="1" w:styleId="NzevChar">
    <w:name w:val="Název Char"/>
    <w:basedOn w:val="Standardnpsmoodstavce"/>
    <w:link w:val="Nzev"/>
    <w:uiPriority w:val="10"/>
    <w:rsid w:val="002739C1"/>
    <w:rPr>
      <w:rFonts w:ascii="Arial" w:eastAsia="Times New Roman" w:hAnsi="Arial" w:cs="Times New Roman"/>
      <w:b/>
      <w:kern w:val="28"/>
      <w:sz w:val="32"/>
      <w:szCs w:val="20"/>
      <w:lang w:eastAsia="cs-CZ"/>
    </w:rPr>
  </w:style>
  <w:style w:type="paragraph" w:styleId="slovanseznam">
    <w:name w:val="List Number"/>
    <w:basedOn w:val="Normln"/>
    <w:rsid w:val="002739C1"/>
    <w:pPr>
      <w:numPr>
        <w:numId w:val="5"/>
      </w:numPr>
      <w:spacing w:line="360" w:lineRule="auto"/>
      <w:jc w:val="both"/>
    </w:pPr>
    <w:rPr>
      <w:rFonts w:ascii="Arial" w:hAnsi="Arial"/>
      <w:sz w:val="20"/>
      <w:szCs w:val="20"/>
    </w:rPr>
  </w:style>
  <w:style w:type="paragraph" w:styleId="Seznamsodrkami">
    <w:name w:val="List Bullet"/>
    <w:basedOn w:val="Normln"/>
    <w:autoRedefine/>
    <w:rsid w:val="002739C1"/>
    <w:pPr>
      <w:numPr>
        <w:numId w:val="6"/>
      </w:numPr>
      <w:tabs>
        <w:tab w:val="left" w:pos="720"/>
      </w:tabs>
      <w:spacing w:line="360" w:lineRule="auto"/>
      <w:ind w:left="1077" w:hanging="720"/>
      <w:jc w:val="both"/>
    </w:pPr>
    <w:rPr>
      <w:rFonts w:ascii="Arial" w:hAnsi="Arial"/>
      <w:sz w:val="20"/>
      <w:szCs w:val="20"/>
    </w:rPr>
  </w:style>
  <w:style w:type="paragraph" w:customStyle="1" w:styleId="texttabulky">
    <w:name w:val="text tabulky"/>
    <w:basedOn w:val="Normln"/>
    <w:rsid w:val="002739C1"/>
    <w:pPr>
      <w:keepNext/>
      <w:spacing w:line="360" w:lineRule="auto"/>
    </w:pPr>
    <w:rPr>
      <w:rFonts w:ascii="Arial Narrow" w:hAnsi="Arial Narrow"/>
      <w:sz w:val="20"/>
      <w:szCs w:val="20"/>
    </w:rPr>
  </w:style>
  <w:style w:type="paragraph" w:customStyle="1" w:styleId="Normal01">
    <w:name w:val="Normal 01"/>
    <w:basedOn w:val="Normln"/>
    <w:rsid w:val="002739C1"/>
    <w:pPr>
      <w:widowControl w:val="0"/>
      <w:jc w:val="both"/>
    </w:pPr>
    <w:rPr>
      <w:rFonts w:ascii="Arial" w:hAnsi="Arial"/>
      <w:sz w:val="17"/>
      <w:szCs w:val="20"/>
    </w:rPr>
  </w:style>
  <w:style w:type="paragraph" w:customStyle="1" w:styleId="H1">
    <w:name w:val="H1"/>
    <w:basedOn w:val="Normln"/>
    <w:next w:val="Normln"/>
    <w:rsid w:val="002739C1"/>
    <w:pPr>
      <w:keepNext/>
      <w:widowControl w:val="0"/>
      <w:spacing w:before="60" w:after="60"/>
      <w:outlineLvl w:val="1"/>
    </w:pPr>
    <w:rPr>
      <w:b/>
      <w:snapToGrid w:val="0"/>
      <w:kern w:val="36"/>
      <w:szCs w:val="20"/>
    </w:rPr>
  </w:style>
  <w:style w:type="character" w:customStyle="1" w:styleId="HTMLMarkup">
    <w:name w:val="HTML Markup"/>
    <w:rsid w:val="002739C1"/>
    <w:rPr>
      <w:vanish/>
      <w:color w:val="FF0000"/>
    </w:rPr>
  </w:style>
  <w:style w:type="paragraph" w:customStyle="1" w:styleId="DefinitionTerm">
    <w:name w:val="Definition Term"/>
    <w:basedOn w:val="Normln"/>
    <w:next w:val="Normln"/>
    <w:rsid w:val="002739C1"/>
    <w:pPr>
      <w:widowControl w:val="0"/>
    </w:pPr>
    <w:rPr>
      <w:snapToGrid w:val="0"/>
      <w:szCs w:val="20"/>
    </w:rPr>
  </w:style>
  <w:style w:type="character" w:styleId="Siln">
    <w:name w:val="Strong"/>
    <w:uiPriority w:val="22"/>
    <w:qFormat/>
    <w:rsid w:val="002739C1"/>
    <w:rPr>
      <w:b/>
      <w:bCs/>
    </w:rPr>
  </w:style>
  <w:style w:type="paragraph" w:styleId="Textbubliny">
    <w:name w:val="Balloon Text"/>
    <w:basedOn w:val="Normln"/>
    <w:link w:val="TextbublinyChar"/>
    <w:uiPriority w:val="99"/>
    <w:rsid w:val="002739C1"/>
    <w:rPr>
      <w:rFonts w:ascii="Tahoma" w:hAnsi="Tahoma" w:cs="Tahoma"/>
      <w:sz w:val="16"/>
      <w:szCs w:val="16"/>
    </w:rPr>
  </w:style>
  <w:style w:type="character" w:customStyle="1" w:styleId="TextbublinyChar">
    <w:name w:val="Text bubliny Char"/>
    <w:basedOn w:val="Standardnpsmoodstavce"/>
    <w:link w:val="Textbubliny"/>
    <w:uiPriority w:val="99"/>
    <w:rsid w:val="002739C1"/>
    <w:rPr>
      <w:rFonts w:ascii="Tahoma" w:eastAsia="Times New Roman" w:hAnsi="Tahoma" w:cs="Tahoma"/>
      <w:sz w:val="16"/>
      <w:szCs w:val="16"/>
      <w:lang w:eastAsia="cs-CZ"/>
    </w:rPr>
  </w:style>
  <w:style w:type="numbering" w:customStyle="1" w:styleId="Bezseznamu1">
    <w:name w:val="Bez seznamu1"/>
    <w:next w:val="Bezseznamu"/>
    <w:uiPriority w:val="99"/>
    <w:semiHidden/>
    <w:unhideWhenUsed/>
    <w:rsid w:val="002739C1"/>
  </w:style>
  <w:style w:type="paragraph" w:customStyle="1" w:styleId="text-biltab">
    <w:name w:val="text-biltab"/>
    <w:basedOn w:val="Normln"/>
    <w:rsid w:val="002739C1"/>
    <w:pPr>
      <w:keepNext/>
      <w:spacing w:before="60" w:after="60"/>
      <w:jc w:val="both"/>
    </w:pPr>
    <w:rPr>
      <w:rFonts w:ascii="Arial Narrow" w:hAnsi="Arial Narrow"/>
      <w:snapToGrid w:val="0"/>
      <w:color w:val="000000"/>
      <w:sz w:val="20"/>
      <w:szCs w:val="20"/>
    </w:rPr>
  </w:style>
  <w:style w:type="paragraph" w:customStyle="1" w:styleId="0HKGroteskzakladnitext">
    <w:name w:val="0_HKGrotesk zakladni text"/>
    <w:basedOn w:val="Normln"/>
    <w:link w:val="0HKGroteskzakladnitextChar"/>
    <w:qFormat/>
    <w:rsid w:val="00AF1889"/>
    <w:pPr>
      <w:spacing w:before="120" w:after="120"/>
      <w:jc w:val="both"/>
    </w:pPr>
    <w:rPr>
      <w:rFonts w:ascii="HK Grotesk" w:hAnsi="HK Grotesk"/>
      <w:sz w:val="20"/>
      <w:lang w:val="x-none" w:eastAsia="x-none"/>
    </w:rPr>
  </w:style>
  <w:style w:type="paragraph" w:styleId="Normlnweb">
    <w:name w:val="Normal (Web)"/>
    <w:basedOn w:val="Normln"/>
    <w:unhideWhenUsed/>
    <w:rsid w:val="002739C1"/>
    <w:pPr>
      <w:spacing w:before="100" w:beforeAutospacing="1" w:after="100" w:afterAutospacing="1"/>
    </w:pPr>
    <w:rPr>
      <w:rFonts w:eastAsiaTheme="minorHAnsi"/>
    </w:rPr>
  </w:style>
  <w:style w:type="table" w:styleId="Mkatabulky">
    <w:name w:val="Table Grid"/>
    <w:basedOn w:val="Normlntabulka"/>
    <w:uiPriority w:val="39"/>
    <w:rsid w:val="002739C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
    <w:name w:val="Bez seznamu2"/>
    <w:next w:val="Bezseznamu"/>
    <w:uiPriority w:val="99"/>
    <w:semiHidden/>
    <w:unhideWhenUsed/>
    <w:rsid w:val="002739C1"/>
  </w:style>
  <w:style w:type="paragraph" w:styleId="Rejstk1">
    <w:name w:val="index 1"/>
    <w:basedOn w:val="Normln"/>
    <w:next w:val="Normln"/>
    <w:rsid w:val="002739C1"/>
    <w:pPr>
      <w:tabs>
        <w:tab w:val="right" w:leader="dot" w:pos="9072"/>
      </w:tabs>
      <w:spacing w:line="360" w:lineRule="auto"/>
      <w:ind w:left="200" w:hanging="200"/>
      <w:jc w:val="both"/>
    </w:pPr>
    <w:rPr>
      <w:rFonts w:ascii="Arial" w:hAnsi="Arial"/>
      <w:sz w:val="20"/>
      <w:szCs w:val="20"/>
    </w:rPr>
  </w:style>
  <w:style w:type="paragraph" w:styleId="Rejstk2">
    <w:name w:val="index 2"/>
    <w:basedOn w:val="Normln"/>
    <w:next w:val="Normln"/>
    <w:rsid w:val="002739C1"/>
    <w:pPr>
      <w:tabs>
        <w:tab w:val="right" w:leader="dot" w:pos="9072"/>
      </w:tabs>
      <w:spacing w:line="360" w:lineRule="auto"/>
      <w:ind w:left="400" w:hanging="200"/>
      <w:jc w:val="both"/>
    </w:pPr>
    <w:rPr>
      <w:rFonts w:ascii="Arial" w:hAnsi="Arial"/>
      <w:sz w:val="20"/>
      <w:szCs w:val="20"/>
    </w:rPr>
  </w:style>
  <w:style w:type="paragraph" w:customStyle="1" w:styleId="1">
    <w:name w:val="1"/>
    <w:basedOn w:val="Normln"/>
    <w:next w:val="Rozloendokumentu"/>
    <w:rsid w:val="002739C1"/>
    <w:pPr>
      <w:shd w:val="clear" w:color="auto" w:fill="000080"/>
      <w:spacing w:line="360" w:lineRule="auto"/>
      <w:ind w:firstLine="709"/>
      <w:jc w:val="both"/>
    </w:pPr>
    <w:rPr>
      <w:rFonts w:ascii="Tahoma" w:hAnsi="Tahoma"/>
      <w:sz w:val="20"/>
      <w:szCs w:val="20"/>
    </w:rPr>
  </w:style>
  <w:style w:type="table" w:customStyle="1" w:styleId="Mkatabulky1">
    <w:name w:val="Mřížka tabulky1"/>
    <w:basedOn w:val="Normlntabulka"/>
    <w:next w:val="Mkatabulky"/>
    <w:uiPriority w:val="39"/>
    <w:rsid w:val="002739C1"/>
    <w:pPr>
      <w:spacing w:after="0" w:line="240" w:lineRule="auto"/>
    </w:pPr>
    <w:rPr>
      <w:rFonts w:ascii="Arial" w:eastAsia="Calibri" w:hAnsi="Arial"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ozloendokumentu">
    <w:name w:val="Document Map"/>
    <w:aliases w:val="Rozvržení dokumentu"/>
    <w:basedOn w:val="Normln"/>
    <w:link w:val="RozloendokumentuChar"/>
    <w:unhideWhenUsed/>
    <w:rsid w:val="002739C1"/>
    <w:pPr>
      <w:ind w:firstLine="709"/>
      <w:jc w:val="both"/>
    </w:pPr>
    <w:rPr>
      <w:rFonts w:ascii="Tahoma" w:hAnsi="Tahoma" w:cs="Tahoma"/>
      <w:sz w:val="16"/>
      <w:szCs w:val="16"/>
    </w:rPr>
  </w:style>
  <w:style w:type="character" w:customStyle="1" w:styleId="RozloendokumentuChar">
    <w:name w:val="Rozložení dokumentu Char"/>
    <w:aliases w:val="Rozvržení dokumentu Char1"/>
    <w:basedOn w:val="Standardnpsmoodstavce"/>
    <w:link w:val="Rozloendokumentu"/>
    <w:rsid w:val="002739C1"/>
    <w:rPr>
      <w:rFonts w:ascii="Tahoma" w:eastAsia="Times New Roman" w:hAnsi="Tahoma" w:cs="Tahoma"/>
      <w:sz w:val="16"/>
      <w:szCs w:val="16"/>
      <w:lang w:eastAsia="cs-CZ"/>
    </w:rPr>
  </w:style>
  <w:style w:type="numbering" w:customStyle="1" w:styleId="Bezseznamu3">
    <w:name w:val="Bez seznamu3"/>
    <w:next w:val="Bezseznamu"/>
    <w:uiPriority w:val="99"/>
    <w:semiHidden/>
    <w:unhideWhenUsed/>
    <w:rsid w:val="002739C1"/>
  </w:style>
  <w:style w:type="numbering" w:customStyle="1" w:styleId="Bezseznamu4">
    <w:name w:val="Bez seznamu4"/>
    <w:next w:val="Bezseznamu"/>
    <w:uiPriority w:val="99"/>
    <w:semiHidden/>
    <w:unhideWhenUsed/>
    <w:rsid w:val="002739C1"/>
  </w:style>
  <w:style w:type="paragraph" w:styleId="Titulek">
    <w:name w:val="caption"/>
    <w:aliases w:val="Titulek tabulky,Title for table,picture,graph,formula,titulek tabulka"/>
    <w:basedOn w:val="0Calibrizakladnitext"/>
    <w:next w:val="Normln"/>
    <w:link w:val="TitulekChar"/>
    <w:uiPriority w:val="35"/>
    <w:unhideWhenUsed/>
    <w:qFormat/>
    <w:rsid w:val="00F24E3D"/>
    <w:pPr>
      <w:spacing w:before="0"/>
      <w:ind w:left="1134"/>
    </w:pPr>
    <w:rPr>
      <w:b/>
    </w:rPr>
  </w:style>
  <w:style w:type="character" w:customStyle="1" w:styleId="FontStyle13">
    <w:name w:val="Font Style13"/>
    <w:basedOn w:val="Standardnpsmoodstavce"/>
    <w:uiPriority w:val="99"/>
    <w:rsid w:val="002739C1"/>
    <w:rPr>
      <w:rFonts w:ascii="Bookman Old Style" w:hAnsi="Bookman Old Style" w:cs="Bookman Old Style"/>
      <w:sz w:val="16"/>
      <w:szCs w:val="16"/>
    </w:rPr>
  </w:style>
  <w:style w:type="character" w:customStyle="1" w:styleId="FontStyle12">
    <w:name w:val="Font Style12"/>
    <w:basedOn w:val="Standardnpsmoodstavce"/>
    <w:uiPriority w:val="99"/>
    <w:rsid w:val="002739C1"/>
    <w:rPr>
      <w:rFonts w:ascii="Bookman Old Style" w:hAnsi="Bookman Old Style" w:cs="Bookman Old Style"/>
      <w:sz w:val="18"/>
      <w:szCs w:val="18"/>
    </w:rPr>
  </w:style>
  <w:style w:type="numbering" w:customStyle="1" w:styleId="Bezseznamu5">
    <w:name w:val="Bez seznamu5"/>
    <w:next w:val="Bezseznamu"/>
    <w:uiPriority w:val="99"/>
    <w:semiHidden/>
    <w:unhideWhenUsed/>
    <w:rsid w:val="002739C1"/>
  </w:style>
  <w:style w:type="paragraph" w:customStyle="1" w:styleId="xl63">
    <w:name w:val="xl63"/>
    <w:basedOn w:val="Normln"/>
    <w:rsid w:val="002739C1"/>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Arial Narrow" w:hAnsi="Arial Narrow"/>
      <w:sz w:val="16"/>
      <w:szCs w:val="16"/>
    </w:rPr>
  </w:style>
  <w:style w:type="paragraph" w:customStyle="1" w:styleId="xl64">
    <w:name w:val="xl64"/>
    <w:basedOn w:val="Normln"/>
    <w:rsid w:val="002739C1"/>
    <w:pPr>
      <w:pBdr>
        <w:top w:val="single" w:sz="8" w:space="0" w:color="auto"/>
        <w:right w:val="single" w:sz="8" w:space="0" w:color="auto"/>
      </w:pBdr>
      <w:shd w:val="clear" w:color="000000" w:fill="FFCCCC"/>
      <w:spacing w:before="100" w:beforeAutospacing="1" w:after="100" w:afterAutospacing="1"/>
      <w:jc w:val="center"/>
      <w:textAlignment w:val="center"/>
    </w:pPr>
    <w:rPr>
      <w:rFonts w:ascii="Arial Narrow" w:hAnsi="Arial Narrow"/>
      <w:sz w:val="16"/>
      <w:szCs w:val="16"/>
    </w:rPr>
  </w:style>
  <w:style w:type="paragraph" w:customStyle="1" w:styleId="xl65">
    <w:name w:val="xl65"/>
    <w:basedOn w:val="Normln"/>
    <w:rsid w:val="002739C1"/>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66">
    <w:name w:val="xl66"/>
    <w:basedOn w:val="Normln"/>
    <w:rsid w:val="002739C1"/>
    <w:pPr>
      <w:pBdr>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67">
    <w:name w:val="xl67"/>
    <w:basedOn w:val="Normln"/>
    <w:rsid w:val="002739C1"/>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68">
    <w:name w:val="xl68"/>
    <w:basedOn w:val="Normln"/>
    <w:rsid w:val="002739C1"/>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jc w:val="center"/>
      <w:textAlignment w:val="center"/>
    </w:pPr>
    <w:rPr>
      <w:rFonts w:ascii="Arial Narrow" w:hAnsi="Arial Narrow"/>
      <w:b/>
      <w:bCs/>
      <w:sz w:val="16"/>
      <w:szCs w:val="16"/>
    </w:rPr>
  </w:style>
  <w:style w:type="paragraph" w:customStyle="1" w:styleId="xl69">
    <w:name w:val="xl69"/>
    <w:basedOn w:val="Normln"/>
    <w:rsid w:val="002739C1"/>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70">
    <w:name w:val="xl70"/>
    <w:basedOn w:val="Normln"/>
    <w:rsid w:val="002739C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71">
    <w:name w:val="xl71"/>
    <w:basedOn w:val="Normln"/>
    <w:rsid w:val="002739C1"/>
    <w:pPr>
      <w:pBdr>
        <w:left w:val="single" w:sz="8"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72">
    <w:name w:val="xl72"/>
    <w:basedOn w:val="Normln"/>
    <w:rsid w:val="002739C1"/>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73">
    <w:name w:val="xl73"/>
    <w:basedOn w:val="Normln"/>
    <w:rsid w:val="002739C1"/>
    <w:pPr>
      <w:pBdr>
        <w:top w:val="single" w:sz="8" w:space="0" w:color="auto"/>
        <w:right w:val="single" w:sz="8" w:space="0" w:color="auto"/>
      </w:pBdr>
      <w:shd w:val="clear" w:color="000000" w:fill="D8D8D8"/>
      <w:spacing w:before="100" w:beforeAutospacing="1" w:after="100" w:afterAutospacing="1"/>
      <w:jc w:val="center"/>
      <w:textAlignment w:val="center"/>
    </w:pPr>
    <w:rPr>
      <w:rFonts w:ascii="Arial Narrow" w:hAnsi="Arial Narrow"/>
      <w:sz w:val="16"/>
      <w:szCs w:val="16"/>
    </w:rPr>
  </w:style>
  <w:style w:type="paragraph" w:customStyle="1" w:styleId="xl74">
    <w:name w:val="xl74"/>
    <w:basedOn w:val="Normln"/>
    <w:rsid w:val="002739C1"/>
    <w:pPr>
      <w:pBdr>
        <w:bottom w:val="single" w:sz="8" w:space="0" w:color="auto"/>
        <w:right w:val="single" w:sz="8" w:space="0" w:color="auto"/>
      </w:pBdr>
      <w:shd w:val="clear" w:color="000000" w:fill="D8D8D8"/>
      <w:spacing w:before="100" w:beforeAutospacing="1" w:after="100" w:afterAutospacing="1"/>
      <w:jc w:val="center"/>
      <w:textAlignment w:val="center"/>
    </w:pPr>
    <w:rPr>
      <w:rFonts w:ascii="Arial Narrow" w:hAnsi="Arial Narrow"/>
      <w:sz w:val="16"/>
      <w:szCs w:val="16"/>
    </w:rPr>
  </w:style>
  <w:style w:type="paragraph" w:customStyle="1" w:styleId="xl75">
    <w:name w:val="xl75"/>
    <w:basedOn w:val="Normln"/>
    <w:rsid w:val="002739C1"/>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76">
    <w:name w:val="xl76"/>
    <w:basedOn w:val="Normln"/>
    <w:rsid w:val="002739C1"/>
    <w:pPr>
      <w:pBdr>
        <w:top w:val="single" w:sz="8"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77">
    <w:name w:val="xl77"/>
    <w:basedOn w:val="Normln"/>
    <w:rsid w:val="002739C1"/>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78">
    <w:name w:val="xl78"/>
    <w:basedOn w:val="Normln"/>
    <w:rsid w:val="002739C1"/>
    <w:pPr>
      <w:pBdr>
        <w:bottom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79">
    <w:name w:val="xl79"/>
    <w:basedOn w:val="Normln"/>
    <w:rsid w:val="002739C1"/>
    <w:pPr>
      <w:pBdr>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80">
    <w:name w:val="xl80"/>
    <w:basedOn w:val="Normln"/>
    <w:rsid w:val="002739C1"/>
    <w:pPr>
      <w:pBdr>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81">
    <w:name w:val="xl81"/>
    <w:basedOn w:val="Normln"/>
    <w:rsid w:val="002739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82">
    <w:name w:val="xl82"/>
    <w:basedOn w:val="Normln"/>
    <w:rsid w:val="002739C1"/>
    <w:pPr>
      <w:pBdr>
        <w:top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83">
    <w:name w:val="xl83"/>
    <w:basedOn w:val="Normln"/>
    <w:rsid w:val="002739C1"/>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84">
    <w:name w:val="xl84"/>
    <w:basedOn w:val="Normln"/>
    <w:rsid w:val="002739C1"/>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85">
    <w:name w:val="xl85"/>
    <w:basedOn w:val="Normln"/>
    <w:rsid w:val="002739C1"/>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rFonts w:ascii="Arial Narrow" w:hAnsi="Arial Narrow"/>
      <w:b/>
      <w:bCs/>
      <w:sz w:val="16"/>
      <w:szCs w:val="16"/>
    </w:rPr>
  </w:style>
  <w:style w:type="paragraph" w:customStyle="1" w:styleId="xl86">
    <w:name w:val="xl86"/>
    <w:basedOn w:val="Normln"/>
    <w:rsid w:val="002739C1"/>
    <w:pPr>
      <w:pBdr>
        <w:top w:val="single" w:sz="4" w:space="0" w:color="auto"/>
        <w:left w:val="single" w:sz="4" w:space="0" w:color="auto"/>
        <w:bottom w:val="single" w:sz="8" w:space="0" w:color="auto"/>
        <w:right w:val="single" w:sz="4" w:space="0" w:color="auto"/>
      </w:pBdr>
      <w:shd w:val="clear" w:color="000000" w:fill="00B050"/>
      <w:spacing w:before="100" w:beforeAutospacing="1" w:after="100" w:afterAutospacing="1"/>
      <w:jc w:val="center"/>
      <w:textAlignment w:val="center"/>
    </w:pPr>
    <w:rPr>
      <w:rFonts w:ascii="Arial Narrow" w:hAnsi="Arial Narrow"/>
      <w:b/>
      <w:bCs/>
      <w:sz w:val="16"/>
      <w:szCs w:val="16"/>
    </w:rPr>
  </w:style>
  <w:style w:type="paragraph" w:customStyle="1" w:styleId="xl87">
    <w:name w:val="xl87"/>
    <w:basedOn w:val="Normln"/>
    <w:rsid w:val="002739C1"/>
    <w:pPr>
      <w:pBdr>
        <w:left w:val="single" w:sz="4" w:space="0" w:color="auto"/>
        <w:bottom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88">
    <w:name w:val="xl88"/>
    <w:basedOn w:val="Normln"/>
    <w:rsid w:val="002739C1"/>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89">
    <w:name w:val="xl89"/>
    <w:basedOn w:val="Normln"/>
    <w:rsid w:val="002739C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90">
    <w:name w:val="xl90"/>
    <w:basedOn w:val="Normln"/>
    <w:rsid w:val="002739C1"/>
    <w:pPr>
      <w:pBdr>
        <w:top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91">
    <w:name w:val="xl91"/>
    <w:basedOn w:val="Normln"/>
    <w:rsid w:val="002739C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Arial Narrow" w:hAnsi="Arial Narrow"/>
      <w:b/>
      <w:bCs/>
      <w:sz w:val="16"/>
      <w:szCs w:val="16"/>
    </w:rPr>
  </w:style>
  <w:style w:type="paragraph" w:customStyle="1" w:styleId="xl92">
    <w:name w:val="xl92"/>
    <w:basedOn w:val="Normln"/>
    <w:rsid w:val="002739C1"/>
    <w:pPr>
      <w:spacing w:before="100" w:beforeAutospacing="1" w:after="100" w:afterAutospacing="1"/>
      <w:textAlignment w:val="center"/>
    </w:pPr>
    <w:rPr>
      <w:rFonts w:ascii="Arial Narrow" w:hAnsi="Arial Narrow"/>
      <w:sz w:val="16"/>
      <w:szCs w:val="16"/>
    </w:rPr>
  </w:style>
  <w:style w:type="paragraph" w:customStyle="1" w:styleId="xl93">
    <w:name w:val="xl93"/>
    <w:basedOn w:val="Normln"/>
    <w:rsid w:val="002739C1"/>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jc w:val="center"/>
      <w:textAlignment w:val="center"/>
    </w:pPr>
    <w:rPr>
      <w:rFonts w:ascii="Arial Narrow" w:hAnsi="Arial Narrow"/>
      <w:b/>
      <w:bCs/>
      <w:sz w:val="16"/>
      <w:szCs w:val="16"/>
    </w:rPr>
  </w:style>
  <w:style w:type="paragraph" w:customStyle="1" w:styleId="xl94">
    <w:name w:val="xl94"/>
    <w:basedOn w:val="Normln"/>
    <w:rsid w:val="002739C1"/>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16"/>
      <w:szCs w:val="16"/>
    </w:rPr>
  </w:style>
  <w:style w:type="paragraph" w:customStyle="1" w:styleId="xl95">
    <w:name w:val="xl95"/>
    <w:basedOn w:val="Normln"/>
    <w:rsid w:val="002739C1"/>
    <w:pPr>
      <w:pBdr>
        <w:top w:val="single" w:sz="4" w:space="0" w:color="auto"/>
        <w:left w:val="single" w:sz="4" w:space="0" w:color="auto"/>
        <w:bottom w:val="single" w:sz="8" w:space="0" w:color="auto"/>
        <w:right w:val="single" w:sz="4" w:space="0" w:color="auto"/>
      </w:pBdr>
      <w:shd w:val="clear" w:color="000000" w:fill="75923C"/>
      <w:spacing w:before="100" w:beforeAutospacing="1" w:after="100" w:afterAutospacing="1"/>
      <w:jc w:val="center"/>
      <w:textAlignment w:val="center"/>
    </w:pPr>
    <w:rPr>
      <w:rFonts w:ascii="Arial Narrow" w:hAnsi="Arial Narrow"/>
      <w:b/>
      <w:bCs/>
      <w:sz w:val="16"/>
      <w:szCs w:val="16"/>
    </w:rPr>
  </w:style>
  <w:style w:type="paragraph" w:customStyle="1" w:styleId="xl96">
    <w:name w:val="xl96"/>
    <w:basedOn w:val="Normln"/>
    <w:rsid w:val="002739C1"/>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Arial Narrow" w:hAnsi="Arial Narrow"/>
      <w:b/>
      <w:bCs/>
      <w:sz w:val="16"/>
      <w:szCs w:val="16"/>
    </w:rPr>
  </w:style>
  <w:style w:type="paragraph" w:customStyle="1" w:styleId="xl97">
    <w:name w:val="xl97"/>
    <w:basedOn w:val="Normln"/>
    <w:rsid w:val="002739C1"/>
    <w:pPr>
      <w:pBdr>
        <w:top w:val="single" w:sz="4" w:space="0" w:color="auto"/>
        <w:left w:val="single" w:sz="8" w:space="0" w:color="auto"/>
        <w:bottom w:val="single" w:sz="8" w:space="0" w:color="auto"/>
        <w:right w:val="single" w:sz="4" w:space="0" w:color="auto"/>
      </w:pBdr>
      <w:shd w:val="clear" w:color="000000" w:fill="974807"/>
      <w:spacing w:before="100" w:beforeAutospacing="1" w:after="100" w:afterAutospacing="1"/>
      <w:jc w:val="center"/>
      <w:textAlignment w:val="center"/>
    </w:pPr>
    <w:rPr>
      <w:rFonts w:ascii="Arial Narrow" w:hAnsi="Arial Narrow"/>
      <w:b/>
      <w:bCs/>
      <w:sz w:val="16"/>
      <w:szCs w:val="16"/>
    </w:rPr>
  </w:style>
  <w:style w:type="paragraph" w:customStyle="1" w:styleId="xl98">
    <w:name w:val="xl98"/>
    <w:basedOn w:val="Normln"/>
    <w:rsid w:val="002739C1"/>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jc w:val="center"/>
      <w:textAlignment w:val="center"/>
    </w:pPr>
    <w:rPr>
      <w:rFonts w:ascii="Arial Narrow" w:hAnsi="Arial Narrow"/>
      <w:b/>
      <w:bCs/>
      <w:sz w:val="16"/>
      <w:szCs w:val="16"/>
    </w:rPr>
  </w:style>
  <w:style w:type="paragraph" w:customStyle="1" w:styleId="xl99">
    <w:name w:val="xl99"/>
    <w:basedOn w:val="Normln"/>
    <w:rsid w:val="002739C1"/>
    <w:pPr>
      <w:pBdr>
        <w:top w:val="single" w:sz="4" w:space="0" w:color="auto"/>
        <w:left w:val="single" w:sz="4" w:space="0" w:color="auto"/>
        <w:bottom w:val="single" w:sz="8" w:space="0" w:color="auto"/>
        <w:right w:val="single" w:sz="4" w:space="0" w:color="auto"/>
      </w:pBdr>
      <w:shd w:val="clear" w:color="000000" w:fill="E46D0A"/>
      <w:spacing w:before="100" w:beforeAutospacing="1" w:after="100" w:afterAutospacing="1"/>
      <w:jc w:val="center"/>
      <w:textAlignment w:val="center"/>
    </w:pPr>
    <w:rPr>
      <w:rFonts w:ascii="Arial Narrow" w:hAnsi="Arial Narrow"/>
      <w:b/>
      <w:bCs/>
      <w:sz w:val="16"/>
      <w:szCs w:val="16"/>
    </w:rPr>
  </w:style>
  <w:style w:type="paragraph" w:customStyle="1" w:styleId="xl100">
    <w:name w:val="xl100"/>
    <w:basedOn w:val="Normln"/>
    <w:rsid w:val="002739C1"/>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16"/>
      <w:szCs w:val="16"/>
    </w:rPr>
  </w:style>
  <w:style w:type="paragraph" w:customStyle="1" w:styleId="xl101">
    <w:name w:val="xl101"/>
    <w:basedOn w:val="Normln"/>
    <w:rsid w:val="002739C1"/>
    <w:pPr>
      <w:spacing w:before="100" w:beforeAutospacing="1" w:after="100" w:afterAutospacing="1"/>
      <w:textAlignment w:val="center"/>
    </w:pPr>
  </w:style>
  <w:style w:type="paragraph" w:customStyle="1" w:styleId="xl102">
    <w:name w:val="xl102"/>
    <w:basedOn w:val="Normln"/>
    <w:rsid w:val="002739C1"/>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03">
    <w:name w:val="xl103"/>
    <w:basedOn w:val="Normln"/>
    <w:rsid w:val="002739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04">
    <w:name w:val="xl104"/>
    <w:basedOn w:val="Normln"/>
    <w:rsid w:val="002739C1"/>
    <w:pPr>
      <w:pBdr>
        <w:top w:val="single" w:sz="4"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05">
    <w:name w:val="xl105"/>
    <w:basedOn w:val="Normln"/>
    <w:rsid w:val="002739C1"/>
    <w:pPr>
      <w:pBdr>
        <w:top w:val="single" w:sz="4" w:space="0" w:color="auto"/>
        <w:left w:val="single" w:sz="4"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06">
    <w:name w:val="xl106"/>
    <w:basedOn w:val="Normln"/>
    <w:rsid w:val="002739C1"/>
    <w:pPr>
      <w:pBdr>
        <w:top w:val="single" w:sz="4" w:space="0" w:color="auto"/>
        <w:left w:val="single" w:sz="8"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07">
    <w:name w:val="xl107"/>
    <w:basedOn w:val="Normln"/>
    <w:rsid w:val="002739C1"/>
    <w:pPr>
      <w:pBdr>
        <w:top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08">
    <w:name w:val="xl108"/>
    <w:basedOn w:val="Normln"/>
    <w:rsid w:val="002739C1"/>
    <w:pPr>
      <w:pBdr>
        <w:top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09">
    <w:name w:val="xl109"/>
    <w:basedOn w:val="Normln"/>
    <w:rsid w:val="002739C1"/>
    <w:pPr>
      <w:pBdr>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10">
    <w:name w:val="xl110"/>
    <w:basedOn w:val="Normln"/>
    <w:rsid w:val="002739C1"/>
    <w:pPr>
      <w:pBdr>
        <w:left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11">
    <w:name w:val="xl111"/>
    <w:basedOn w:val="Normln"/>
    <w:rsid w:val="002739C1"/>
    <w:pPr>
      <w:pBdr>
        <w:left w:val="single" w:sz="4" w:space="0" w:color="auto"/>
      </w:pBdr>
      <w:spacing w:before="100" w:beforeAutospacing="1" w:after="100" w:afterAutospacing="1"/>
      <w:textAlignment w:val="center"/>
    </w:pPr>
    <w:rPr>
      <w:rFonts w:ascii="Arial Narrow" w:hAnsi="Arial Narrow"/>
      <w:sz w:val="16"/>
      <w:szCs w:val="16"/>
    </w:rPr>
  </w:style>
  <w:style w:type="paragraph" w:customStyle="1" w:styleId="xl112">
    <w:name w:val="xl112"/>
    <w:basedOn w:val="Normln"/>
    <w:rsid w:val="002739C1"/>
    <w:pPr>
      <w:pBdr>
        <w:left w:val="single" w:sz="8" w:space="0" w:color="auto"/>
      </w:pBdr>
      <w:spacing w:before="100" w:beforeAutospacing="1" w:after="100" w:afterAutospacing="1"/>
      <w:textAlignment w:val="center"/>
    </w:pPr>
    <w:rPr>
      <w:rFonts w:ascii="Arial Narrow" w:hAnsi="Arial Narrow"/>
      <w:sz w:val="16"/>
      <w:szCs w:val="16"/>
    </w:rPr>
  </w:style>
  <w:style w:type="paragraph" w:customStyle="1" w:styleId="xl113">
    <w:name w:val="xl113"/>
    <w:basedOn w:val="Normln"/>
    <w:rsid w:val="002739C1"/>
    <w:pPr>
      <w:pBdr>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14">
    <w:name w:val="xl114"/>
    <w:basedOn w:val="Normln"/>
    <w:rsid w:val="002739C1"/>
    <w:pPr>
      <w:pBdr>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15">
    <w:name w:val="xl115"/>
    <w:basedOn w:val="Normln"/>
    <w:rsid w:val="002739C1"/>
    <w:pPr>
      <w:pBdr>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16">
    <w:name w:val="xl116"/>
    <w:basedOn w:val="Normln"/>
    <w:rsid w:val="002739C1"/>
    <w:pPr>
      <w:pBdr>
        <w:left w:val="single" w:sz="4"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17">
    <w:name w:val="xl117"/>
    <w:basedOn w:val="Normln"/>
    <w:rsid w:val="002739C1"/>
    <w:pPr>
      <w:pBdr>
        <w:left w:val="single" w:sz="8"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18">
    <w:name w:val="xl118"/>
    <w:basedOn w:val="Normln"/>
    <w:rsid w:val="002739C1"/>
    <w:pPr>
      <w:pBdr>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19">
    <w:name w:val="xl119"/>
    <w:basedOn w:val="Normln"/>
    <w:rsid w:val="002739C1"/>
    <w:pPr>
      <w:pBdr>
        <w:bottom w:val="single" w:sz="4" w:space="0" w:color="auto"/>
      </w:pBdr>
      <w:spacing w:before="100" w:beforeAutospacing="1" w:after="100" w:afterAutospacing="1"/>
      <w:textAlignment w:val="center"/>
    </w:pPr>
  </w:style>
  <w:style w:type="paragraph" w:customStyle="1" w:styleId="xl120">
    <w:name w:val="xl120"/>
    <w:basedOn w:val="Normln"/>
    <w:rsid w:val="002739C1"/>
    <w:pPr>
      <w:pBdr>
        <w:top w:val="single" w:sz="8" w:space="0" w:color="auto"/>
        <w:left w:val="single" w:sz="8" w:space="0" w:color="auto"/>
        <w:bottom w:val="single" w:sz="8" w:space="0" w:color="auto"/>
      </w:pBdr>
      <w:shd w:val="clear" w:color="000000" w:fill="D8D8D8"/>
      <w:spacing w:before="100" w:beforeAutospacing="1" w:after="100" w:afterAutospacing="1"/>
      <w:textAlignment w:val="center"/>
    </w:pPr>
    <w:rPr>
      <w:rFonts w:ascii="Arial Narrow" w:hAnsi="Arial Narrow"/>
      <w:b/>
      <w:bCs/>
      <w:sz w:val="16"/>
      <w:szCs w:val="16"/>
    </w:rPr>
  </w:style>
  <w:style w:type="paragraph" w:customStyle="1" w:styleId="xl121">
    <w:name w:val="xl121"/>
    <w:basedOn w:val="Normln"/>
    <w:rsid w:val="002739C1"/>
    <w:pPr>
      <w:pBdr>
        <w:top w:val="single" w:sz="8" w:space="0" w:color="auto"/>
        <w:left w:val="single" w:sz="8" w:space="0" w:color="auto"/>
        <w:bottom w:val="single" w:sz="8" w:space="0" w:color="auto"/>
        <w:right w:val="single" w:sz="4"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122">
    <w:name w:val="xl122"/>
    <w:basedOn w:val="Normln"/>
    <w:rsid w:val="002739C1"/>
    <w:pPr>
      <w:pBdr>
        <w:top w:val="single" w:sz="8" w:space="0" w:color="auto"/>
        <w:left w:val="single" w:sz="4" w:space="0" w:color="auto"/>
        <w:bottom w:val="single" w:sz="8" w:space="0" w:color="auto"/>
        <w:right w:val="single" w:sz="4"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123">
    <w:name w:val="xl123"/>
    <w:basedOn w:val="Normln"/>
    <w:rsid w:val="002739C1"/>
    <w:pPr>
      <w:pBdr>
        <w:top w:val="single" w:sz="8" w:space="0" w:color="auto"/>
        <w:left w:val="single" w:sz="4" w:space="0" w:color="auto"/>
        <w:bottom w:val="single" w:sz="8"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124">
    <w:name w:val="xl124"/>
    <w:basedOn w:val="Normln"/>
    <w:rsid w:val="002739C1"/>
    <w:pPr>
      <w:pBdr>
        <w:top w:val="single" w:sz="8" w:space="0" w:color="auto"/>
        <w:left w:val="single" w:sz="4" w:space="0" w:color="auto"/>
        <w:bottom w:val="single" w:sz="8" w:space="0" w:color="auto"/>
        <w:right w:val="single" w:sz="8"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125">
    <w:name w:val="xl125"/>
    <w:basedOn w:val="Normln"/>
    <w:rsid w:val="002739C1"/>
    <w:pPr>
      <w:pBdr>
        <w:top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126">
    <w:name w:val="xl126"/>
    <w:basedOn w:val="Normln"/>
    <w:rsid w:val="002739C1"/>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b/>
      <w:bCs/>
      <w:sz w:val="16"/>
      <w:szCs w:val="16"/>
    </w:rPr>
  </w:style>
  <w:style w:type="paragraph" w:customStyle="1" w:styleId="xl127">
    <w:name w:val="xl127"/>
    <w:basedOn w:val="Normln"/>
    <w:rsid w:val="002739C1"/>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28">
    <w:name w:val="xl128"/>
    <w:basedOn w:val="Normln"/>
    <w:rsid w:val="002739C1"/>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29">
    <w:name w:val="xl129"/>
    <w:basedOn w:val="Normln"/>
    <w:rsid w:val="002739C1"/>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30">
    <w:name w:val="xl130"/>
    <w:basedOn w:val="Normln"/>
    <w:rsid w:val="002739C1"/>
    <w:pPr>
      <w:pBdr>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b/>
      <w:bCs/>
      <w:sz w:val="16"/>
      <w:szCs w:val="16"/>
    </w:rPr>
  </w:style>
  <w:style w:type="paragraph" w:customStyle="1" w:styleId="xl131">
    <w:name w:val="xl131"/>
    <w:basedOn w:val="Normln"/>
    <w:rsid w:val="002739C1"/>
    <w:pPr>
      <w:pBdr>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32">
    <w:name w:val="xl132"/>
    <w:basedOn w:val="Normln"/>
    <w:rsid w:val="002739C1"/>
    <w:pPr>
      <w:pBdr>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33">
    <w:name w:val="xl133"/>
    <w:basedOn w:val="Normln"/>
    <w:rsid w:val="002739C1"/>
    <w:pPr>
      <w:pBdr>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34">
    <w:name w:val="xl134"/>
    <w:basedOn w:val="Normln"/>
    <w:rsid w:val="002739C1"/>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b/>
      <w:bCs/>
      <w:sz w:val="16"/>
      <w:szCs w:val="16"/>
    </w:rPr>
  </w:style>
  <w:style w:type="paragraph" w:customStyle="1" w:styleId="xl135">
    <w:name w:val="xl135"/>
    <w:basedOn w:val="Normln"/>
    <w:rsid w:val="002739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36">
    <w:name w:val="xl136"/>
    <w:basedOn w:val="Normln"/>
    <w:rsid w:val="002739C1"/>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37">
    <w:name w:val="xl137"/>
    <w:basedOn w:val="Normln"/>
    <w:rsid w:val="002739C1"/>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38">
    <w:name w:val="xl138"/>
    <w:basedOn w:val="Normln"/>
    <w:rsid w:val="002739C1"/>
    <w:pPr>
      <w:pBdr>
        <w:left w:val="single" w:sz="8" w:space="0" w:color="auto"/>
        <w:bottom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39">
    <w:name w:val="xl139"/>
    <w:basedOn w:val="Normln"/>
    <w:rsid w:val="002739C1"/>
    <w:pPr>
      <w:pBdr>
        <w:left w:val="single" w:sz="4" w:space="0" w:color="auto"/>
        <w:bottom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40">
    <w:name w:val="xl140"/>
    <w:basedOn w:val="Normln"/>
    <w:rsid w:val="002739C1"/>
    <w:pPr>
      <w:pBdr>
        <w:left w:val="single" w:sz="4" w:space="0" w:color="auto"/>
        <w:bottom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41">
    <w:name w:val="xl141"/>
    <w:basedOn w:val="Normln"/>
    <w:rsid w:val="002739C1"/>
    <w:pPr>
      <w:pBdr>
        <w:bottom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42">
    <w:name w:val="xl142"/>
    <w:basedOn w:val="Normln"/>
    <w:rsid w:val="002739C1"/>
    <w:pPr>
      <w:pBdr>
        <w:left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43">
    <w:name w:val="xl143"/>
    <w:basedOn w:val="Normln"/>
    <w:rsid w:val="002739C1"/>
    <w:pPr>
      <w:pBdr>
        <w:left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44">
    <w:name w:val="xl144"/>
    <w:basedOn w:val="Normln"/>
    <w:rsid w:val="002739C1"/>
    <w:pPr>
      <w:pBdr>
        <w:left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45">
    <w:name w:val="xl145"/>
    <w:basedOn w:val="Normln"/>
    <w:rsid w:val="002739C1"/>
    <w:pPr>
      <w:pBdr>
        <w:top w:val="single" w:sz="8" w:space="0" w:color="auto"/>
        <w:left w:val="single" w:sz="8" w:space="0" w:color="auto"/>
      </w:pBdr>
      <w:shd w:val="clear" w:color="000000" w:fill="D8D8D8"/>
      <w:spacing w:before="100" w:beforeAutospacing="1" w:after="100" w:afterAutospacing="1"/>
      <w:textAlignment w:val="center"/>
    </w:pPr>
    <w:rPr>
      <w:rFonts w:ascii="Arial Narrow" w:hAnsi="Arial Narrow"/>
      <w:b/>
      <w:bCs/>
      <w:sz w:val="16"/>
      <w:szCs w:val="16"/>
    </w:rPr>
  </w:style>
  <w:style w:type="paragraph" w:customStyle="1" w:styleId="xl146">
    <w:name w:val="xl146"/>
    <w:basedOn w:val="Normln"/>
    <w:rsid w:val="002739C1"/>
    <w:pPr>
      <w:pBdr>
        <w:top w:val="single" w:sz="8" w:space="0" w:color="auto"/>
        <w:bottom w:val="single" w:sz="8" w:space="0" w:color="auto"/>
        <w:right w:val="single" w:sz="4"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147">
    <w:name w:val="xl147"/>
    <w:basedOn w:val="Normln"/>
    <w:rsid w:val="002739C1"/>
    <w:pPr>
      <w:pBdr>
        <w:top w:val="single" w:sz="8" w:space="0" w:color="auto"/>
        <w:left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48">
    <w:name w:val="xl148"/>
    <w:basedOn w:val="Normln"/>
    <w:rsid w:val="002739C1"/>
    <w:pPr>
      <w:pBdr>
        <w:top w:val="single" w:sz="8" w:space="0" w:color="auto"/>
        <w:left w:val="single" w:sz="4" w:space="0" w:color="auto"/>
      </w:pBdr>
      <w:spacing w:before="100" w:beforeAutospacing="1" w:after="100" w:afterAutospacing="1"/>
      <w:textAlignment w:val="center"/>
    </w:pPr>
    <w:rPr>
      <w:rFonts w:ascii="Arial Narrow" w:hAnsi="Arial Narrow"/>
      <w:sz w:val="16"/>
      <w:szCs w:val="16"/>
    </w:rPr>
  </w:style>
  <w:style w:type="paragraph" w:customStyle="1" w:styleId="xl149">
    <w:name w:val="xl149"/>
    <w:basedOn w:val="Normln"/>
    <w:rsid w:val="002739C1"/>
    <w:pPr>
      <w:pBdr>
        <w:top w:val="single" w:sz="8" w:space="0" w:color="auto"/>
        <w:left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50">
    <w:name w:val="xl150"/>
    <w:basedOn w:val="Normln"/>
    <w:rsid w:val="002739C1"/>
    <w:pPr>
      <w:pBdr>
        <w:top w:val="single" w:sz="8" w:space="0" w:color="auto"/>
        <w:left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51">
    <w:name w:val="xl151"/>
    <w:basedOn w:val="Normln"/>
    <w:rsid w:val="002739C1"/>
    <w:pPr>
      <w:pBdr>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52">
    <w:name w:val="xl152"/>
    <w:basedOn w:val="Normln"/>
    <w:rsid w:val="002739C1"/>
    <w:pPr>
      <w:pBdr>
        <w:top w:val="single" w:sz="4" w:space="0" w:color="auto"/>
        <w:left w:val="single" w:sz="4"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53">
    <w:name w:val="xl153"/>
    <w:basedOn w:val="Normln"/>
    <w:rsid w:val="002739C1"/>
    <w:pPr>
      <w:pBdr>
        <w:top w:val="single" w:sz="4" w:space="0" w:color="auto"/>
        <w:left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54">
    <w:name w:val="xl154"/>
    <w:basedOn w:val="Normln"/>
    <w:rsid w:val="002739C1"/>
    <w:pPr>
      <w:pBdr>
        <w:top w:val="single" w:sz="4" w:space="0" w:color="auto"/>
        <w:left w:val="single" w:sz="4" w:space="0" w:color="auto"/>
      </w:pBdr>
      <w:spacing w:before="100" w:beforeAutospacing="1" w:after="100" w:afterAutospacing="1"/>
      <w:textAlignment w:val="center"/>
    </w:pPr>
    <w:rPr>
      <w:rFonts w:ascii="Arial Narrow" w:hAnsi="Arial Narrow"/>
      <w:sz w:val="16"/>
      <w:szCs w:val="16"/>
    </w:rPr>
  </w:style>
  <w:style w:type="paragraph" w:customStyle="1" w:styleId="xl155">
    <w:name w:val="xl155"/>
    <w:basedOn w:val="Normln"/>
    <w:rsid w:val="002739C1"/>
    <w:pPr>
      <w:pBdr>
        <w:top w:val="single" w:sz="4" w:space="0" w:color="auto"/>
        <w:left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56">
    <w:name w:val="xl156"/>
    <w:basedOn w:val="Normln"/>
    <w:rsid w:val="002739C1"/>
    <w:pPr>
      <w:pBdr>
        <w:top w:val="single" w:sz="4" w:space="0" w:color="auto"/>
        <w:left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57">
    <w:name w:val="xl157"/>
    <w:basedOn w:val="Normln"/>
    <w:rsid w:val="002739C1"/>
    <w:pPr>
      <w:pBdr>
        <w:left w:val="single" w:sz="4"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58">
    <w:name w:val="xl158"/>
    <w:basedOn w:val="Normln"/>
    <w:rsid w:val="002739C1"/>
    <w:pPr>
      <w:pBdr>
        <w:left w:val="single" w:sz="8" w:space="0" w:color="auto"/>
        <w:bottom w:val="single" w:sz="8" w:space="0" w:color="auto"/>
      </w:pBdr>
      <w:shd w:val="clear" w:color="000000" w:fill="D8D8D8"/>
      <w:spacing w:before="100" w:beforeAutospacing="1" w:after="100" w:afterAutospacing="1"/>
      <w:textAlignment w:val="center"/>
    </w:pPr>
    <w:rPr>
      <w:rFonts w:ascii="Arial Narrow" w:hAnsi="Arial Narrow"/>
      <w:b/>
      <w:bCs/>
      <w:sz w:val="16"/>
      <w:szCs w:val="16"/>
    </w:rPr>
  </w:style>
  <w:style w:type="paragraph" w:customStyle="1" w:styleId="xl159">
    <w:name w:val="xl159"/>
    <w:basedOn w:val="Normln"/>
    <w:rsid w:val="002739C1"/>
    <w:pPr>
      <w:pBdr>
        <w:top w:val="single" w:sz="8" w:space="0" w:color="auto"/>
        <w:left w:val="single" w:sz="4"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60">
    <w:name w:val="xl160"/>
    <w:basedOn w:val="Normln"/>
    <w:rsid w:val="002739C1"/>
    <w:pPr>
      <w:pBdr>
        <w:left w:val="single" w:sz="4" w:space="0" w:color="auto"/>
      </w:pBdr>
      <w:spacing w:before="100" w:beforeAutospacing="1" w:after="100" w:afterAutospacing="1"/>
      <w:textAlignment w:val="center"/>
    </w:pPr>
    <w:rPr>
      <w:rFonts w:ascii="Arial Narrow" w:hAnsi="Arial Narrow"/>
      <w:sz w:val="16"/>
      <w:szCs w:val="16"/>
    </w:rPr>
  </w:style>
  <w:style w:type="paragraph" w:customStyle="1" w:styleId="xl161">
    <w:name w:val="xl161"/>
    <w:basedOn w:val="Normln"/>
    <w:rsid w:val="002739C1"/>
    <w:pPr>
      <w:pBdr>
        <w:top w:val="single" w:sz="8" w:space="0" w:color="auto"/>
        <w:left w:val="single" w:sz="8" w:space="0" w:color="auto"/>
      </w:pBdr>
      <w:shd w:val="clear" w:color="000000" w:fill="FFCCCC"/>
      <w:spacing w:before="100" w:beforeAutospacing="1" w:after="100" w:afterAutospacing="1"/>
      <w:textAlignment w:val="center"/>
    </w:pPr>
    <w:rPr>
      <w:rFonts w:ascii="Arial Narrow" w:hAnsi="Arial Narrow"/>
      <w:b/>
      <w:bCs/>
      <w:sz w:val="16"/>
      <w:szCs w:val="16"/>
    </w:rPr>
  </w:style>
  <w:style w:type="paragraph" w:customStyle="1" w:styleId="xl162">
    <w:name w:val="xl162"/>
    <w:basedOn w:val="Normln"/>
    <w:rsid w:val="002739C1"/>
    <w:pPr>
      <w:pBdr>
        <w:top w:val="single" w:sz="8" w:space="0" w:color="auto"/>
        <w:left w:val="single" w:sz="8" w:space="0" w:color="auto"/>
        <w:bottom w:val="single" w:sz="8" w:space="0" w:color="auto"/>
        <w:right w:val="single" w:sz="4" w:space="0" w:color="auto"/>
      </w:pBdr>
      <w:shd w:val="clear" w:color="000000" w:fill="FFCCCC"/>
      <w:spacing w:before="100" w:beforeAutospacing="1" w:after="100" w:afterAutospacing="1"/>
      <w:textAlignment w:val="center"/>
    </w:pPr>
    <w:rPr>
      <w:rFonts w:ascii="Arial Narrow" w:hAnsi="Arial Narrow"/>
      <w:sz w:val="16"/>
      <w:szCs w:val="16"/>
    </w:rPr>
  </w:style>
  <w:style w:type="paragraph" w:customStyle="1" w:styleId="xl163">
    <w:name w:val="xl163"/>
    <w:basedOn w:val="Normln"/>
    <w:rsid w:val="002739C1"/>
    <w:pPr>
      <w:pBdr>
        <w:top w:val="single" w:sz="8" w:space="0" w:color="auto"/>
        <w:left w:val="single" w:sz="4" w:space="0" w:color="auto"/>
        <w:bottom w:val="single" w:sz="8" w:space="0" w:color="auto"/>
        <w:right w:val="single" w:sz="4" w:space="0" w:color="auto"/>
      </w:pBdr>
      <w:shd w:val="clear" w:color="000000" w:fill="FFCCCC"/>
      <w:spacing w:before="100" w:beforeAutospacing="1" w:after="100" w:afterAutospacing="1"/>
      <w:textAlignment w:val="center"/>
    </w:pPr>
    <w:rPr>
      <w:rFonts w:ascii="Arial Narrow" w:hAnsi="Arial Narrow"/>
      <w:sz w:val="16"/>
      <w:szCs w:val="16"/>
    </w:rPr>
  </w:style>
  <w:style w:type="paragraph" w:customStyle="1" w:styleId="xl164">
    <w:name w:val="xl164"/>
    <w:basedOn w:val="Normln"/>
    <w:rsid w:val="002739C1"/>
    <w:pPr>
      <w:pBdr>
        <w:top w:val="single" w:sz="8" w:space="0" w:color="auto"/>
        <w:left w:val="single" w:sz="8" w:space="0" w:color="auto"/>
        <w:bottom w:val="single" w:sz="8" w:space="0" w:color="auto"/>
      </w:pBdr>
      <w:spacing w:before="100" w:beforeAutospacing="1" w:after="100" w:afterAutospacing="1"/>
      <w:textAlignment w:val="center"/>
    </w:pPr>
    <w:rPr>
      <w:rFonts w:ascii="Arial Narrow" w:hAnsi="Arial Narrow"/>
      <w:b/>
      <w:bCs/>
      <w:sz w:val="16"/>
      <w:szCs w:val="16"/>
    </w:rPr>
  </w:style>
  <w:style w:type="paragraph" w:customStyle="1" w:styleId="xl165">
    <w:name w:val="xl165"/>
    <w:basedOn w:val="Normln"/>
    <w:rsid w:val="002739C1"/>
    <w:pPr>
      <w:pBdr>
        <w:top w:val="single" w:sz="8" w:space="0" w:color="auto"/>
        <w:bottom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66">
    <w:name w:val="xl166"/>
    <w:basedOn w:val="Normln"/>
    <w:rsid w:val="002739C1"/>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67">
    <w:name w:val="xl167"/>
    <w:basedOn w:val="Normln"/>
    <w:rsid w:val="002739C1"/>
    <w:pPr>
      <w:pBdr>
        <w:top w:val="single" w:sz="8" w:space="0" w:color="auto"/>
        <w:left w:val="single" w:sz="4" w:space="0" w:color="auto"/>
        <w:bottom w:val="single" w:sz="8" w:space="0" w:color="auto"/>
      </w:pBdr>
      <w:spacing w:before="100" w:beforeAutospacing="1" w:after="100" w:afterAutospacing="1"/>
      <w:textAlignment w:val="center"/>
    </w:pPr>
    <w:rPr>
      <w:rFonts w:ascii="Arial Narrow" w:hAnsi="Arial Narrow"/>
      <w:sz w:val="16"/>
      <w:szCs w:val="16"/>
    </w:rPr>
  </w:style>
  <w:style w:type="paragraph" w:customStyle="1" w:styleId="xl168">
    <w:name w:val="xl168"/>
    <w:basedOn w:val="Normln"/>
    <w:rsid w:val="002739C1"/>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69">
    <w:name w:val="xl169"/>
    <w:basedOn w:val="Normln"/>
    <w:rsid w:val="002739C1"/>
    <w:pPr>
      <w:pBdr>
        <w:top w:val="single" w:sz="8" w:space="0" w:color="auto"/>
        <w:bottom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70">
    <w:name w:val="xl170"/>
    <w:basedOn w:val="Normln"/>
    <w:rsid w:val="002739C1"/>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71">
    <w:name w:val="xl171"/>
    <w:basedOn w:val="Normln"/>
    <w:rsid w:val="002739C1"/>
    <w:pPr>
      <w:pBdr>
        <w:left w:val="single" w:sz="8"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72">
    <w:name w:val="xl172"/>
    <w:basedOn w:val="Normln"/>
    <w:rsid w:val="002739C1"/>
    <w:pPr>
      <w:pBdr>
        <w:left w:val="single" w:sz="8" w:space="0" w:color="auto"/>
        <w:bottom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73">
    <w:name w:val="xl173"/>
    <w:basedOn w:val="Normln"/>
    <w:rsid w:val="002739C1"/>
    <w:pPr>
      <w:pBdr>
        <w:left w:val="single" w:sz="8" w:space="0" w:color="auto"/>
        <w:bottom w:val="single" w:sz="8"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174">
    <w:name w:val="xl174"/>
    <w:basedOn w:val="Normln"/>
    <w:rsid w:val="002739C1"/>
    <w:pPr>
      <w:pBdr>
        <w:left w:val="single" w:sz="4" w:space="0" w:color="auto"/>
        <w:bottom w:val="single" w:sz="8" w:space="0" w:color="auto"/>
      </w:pBdr>
      <w:spacing w:before="100" w:beforeAutospacing="1" w:after="100" w:afterAutospacing="1"/>
      <w:textAlignment w:val="center"/>
    </w:pPr>
    <w:rPr>
      <w:rFonts w:ascii="Arial Narrow" w:hAnsi="Arial Narrow"/>
      <w:sz w:val="16"/>
      <w:szCs w:val="16"/>
    </w:rPr>
  </w:style>
  <w:style w:type="paragraph" w:customStyle="1" w:styleId="xl175">
    <w:name w:val="xl175"/>
    <w:basedOn w:val="Normln"/>
    <w:rsid w:val="002739C1"/>
    <w:pPr>
      <w:pBdr>
        <w:left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76">
    <w:name w:val="xl176"/>
    <w:basedOn w:val="Normln"/>
    <w:rsid w:val="002739C1"/>
    <w:pPr>
      <w:pBdr>
        <w:top w:val="single" w:sz="8" w:space="0" w:color="auto"/>
        <w:left w:val="single" w:sz="8"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77">
    <w:name w:val="xl177"/>
    <w:basedOn w:val="Normln"/>
    <w:rsid w:val="002739C1"/>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78">
    <w:name w:val="xl178"/>
    <w:basedOn w:val="Normln"/>
    <w:rsid w:val="002739C1"/>
    <w:pPr>
      <w:pBdr>
        <w:top w:val="single" w:sz="8" w:space="0" w:color="auto"/>
        <w:left w:val="single" w:sz="4" w:space="0" w:color="auto"/>
        <w:bottom w:val="single" w:sz="4" w:space="0" w:color="auto"/>
        <w:right w:val="single" w:sz="8"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79">
    <w:name w:val="xl179"/>
    <w:basedOn w:val="Normln"/>
    <w:rsid w:val="002739C1"/>
    <w:pPr>
      <w:pBdr>
        <w:top w:val="single" w:sz="8" w:space="0" w:color="auto"/>
        <w:left w:val="single" w:sz="8" w:space="0" w:color="auto"/>
        <w:bottom w:val="single" w:sz="8" w:space="0" w:color="auto"/>
      </w:pBdr>
      <w:spacing w:before="100" w:beforeAutospacing="1" w:after="100" w:afterAutospacing="1"/>
      <w:textAlignment w:val="center"/>
    </w:pPr>
    <w:rPr>
      <w:rFonts w:ascii="Arial Narrow" w:hAnsi="Arial Narrow"/>
      <w:b/>
      <w:bCs/>
      <w:sz w:val="16"/>
      <w:szCs w:val="16"/>
    </w:rPr>
  </w:style>
  <w:style w:type="paragraph" w:customStyle="1" w:styleId="xl180">
    <w:name w:val="xl180"/>
    <w:basedOn w:val="Normln"/>
    <w:rsid w:val="002739C1"/>
    <w:pPr>
      <w:pBdr>
        <w:top w:val="single" w:sz="8" w:space="0" w:color="auto"/>
        <w:bottom w:val="single" w:sz="8" w:space="0" w:color="auto"/>
      </w:pBdr>
      <w:spacing w:before="100" w:beforeAutospacing="1" w:after="100" w:afterAutospacing="1"/>
      <w:textAlignment w:val="center"/>
    </w:pPr>
    <w:rPr>
      <w:rFonts w:ascii="Arial Narrow" w:hAnsi="Arial Narrow"/>
      <w:b/>
      <w:bCs/>
      <w:sz w:val="16"/>
      <w:szCs w:val="16"/>
    </w:rPr>
  </w:style>
  <w:style w:type="paragraph" w:customStyle="1" w:styleId="xl181">
    <w:name w:val="xl181"/>
    <w:basedOn w:val="Normln"/>
    <w:rsid w:val="002739C1"/>
    <w:pPr>
      <w:pBdr>
        <w:top w:val="single" w:sz="8" w:space="0" w:color="auto"/>
        <w:bottom w:val="single" w:sz="8" w:space="0" w:color="auto"/>
        <w:right w:val="single" w:sz="8" w:space="0" w:color="auto"/>
      </w:pBdr>
      <w:spacing w:before="100" w:beforeAutospacing="1" w:after="100" w:afterAutospacing="1"/>
      <w:textAlignment w:val="center"/>
    </w:pPr>
    <w:rPr>
      <w:rFonts w:ascii="Arial Narrow" w:hAnsi="Arial Narrow"/>
      <w:b/>
      <w:bCs/>
      <w:sz w:val="16"/>
      <w:szCs w:val="16"/>
    </w:rPr>
  </w:style>
  <w:style w:type="paragraph" w:customStyle="1" w:styleId="xl182">
    <w:name w:val="xl182"/>
    <w:basedOn w:val="Normln"/>
    <w:rsid w:val="002739C1"/>
    <w:pPr>
      <w:pBdr>
        <w:top w:val="single" w:sz="8" w:space="0" w:color="auto"/>
        <w:left w:val="single" w:sz="4" w:space="0" w:color="auto"/>
        <w:bottom w:val="single" w:sz="4" w:space="0" w:color="auto"/>
        <w:right w:val="single" w:sz="8" w:space="0" w:color="auto"/>
      </w:pBdr>
      <w:shd w:val="clear" w:color="000000" w:fill="93CDDD"/>
      <w:spacing w:before="100" w:beforeAutospacing="1" w:after="100" w:afterAutospacing="1"/>
      <w:jc w:val="center"/>
      <w:textAlignment w:val="center"/>
    </w:pPr>
    <w:rPr>
      <w:rFonts w:ascii="Arial Narrow" w:hAnsi="Arial Narrow"/>
      <w:b/>
      <w:bCs/>
      <w:sz w:val="16"/>
      <w:szCs w:val="16"/>
    </w:rPr>
  </w:style>
  <w:style w:type="paragraph" w:customStyle="1" w:styleId="xl183">
    <w:name w:val="xl183"/>
    <w:basedOn w:val="Normln"/>
    <w:rsid w:val="002739C1"/>
    <w:pPr>
      <w:pBdr>
        <w:top w:val="single" w:sz="4" w:space="0" w:color="auto"/>
        <w:left w:val="single" w:sz="4" w:space="0" w:color="auto"/>
        <w:bottom w:val="single" w:sz="8" w:space="0" w:color="auto"/>
        <w:right w:val="single" w:sz="8" w:space="0" w:color="auto"/>
      </w:pBdr>
      <w:shd w:val="clear" w:color="000000" w:fill="93CDDD"/>
      <w:spacing w:before="100" w:beforeAutospacing="1" w:after="100" w:afterAutospacing="1"/>
      <w:jc w:val="center"/>
      <w:textAlignment w:val="center"/>
    </w:pPr>
    <w:rPr>
      <w:rFonts w:ascii="Arial Narrow" w:hAnsi="Arial Narrow"/>
      <w:b/>
      <w:bCs/>
      <w:sz w:val="16"/>
      <w:szCs w:val="16"/>
    </w:rPr>
  </w:style>
  <w:style w:type="paragraph" w:customStyle="1" w:styleId="xl184">
    <w:name w:val="xl184"/>
    <w:basedOn w:val="Normln"/>
    <w:rsid w:val="002739C1"/>
    <w:pPr>
      <w:pBdr>
        <w:top w:val="single" w:sz="8" w:space="0" w:color="auto"/>
        <w:right w:val="single" w:sz="8"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85">
    <w:name w:val="xl185"/>
    <w:basedOn w:val="Normln"/>
    <w:rsid w:val="002739C1"/>
    <w:pPr>
      <w:pBdr>
        <w:bottom w:val="single" w:sz="8" w:space="0" w:color="auto"/>
        <w:right w:val="single" w:sz="8"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86">
    <w:name w:val="xl186"/>
    <w:basedOn w:val="Normln"/>
    <w:rsid w:val="002739C1"/>
    <w:pPr>
      <w:pBdr>
        <w:top w:val="single" w:sz="8" w:space="0" w:color="auto"/>
        <w:left w:val="single" w:sz="8" w:space="0" w:color="auto"/>
        <w:right w:val="single" w:sz="4"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87">
    <w:name w:val="xl187"/>
    <w:basedOn w:val="Normln"/>
    <w:rsid w:val="002739C1"/>
    <w:pPr>
      <w:pBdr>
        <w:left w:val="single" w:sz="8" w:space="0" w:color="auto"/>
        <w:bottom w:val="single" w:sz="8" w:space="0" w:color="auto"/>
        <w:right w:val="single" w:sz="4"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88">
    <w:name w:val="xl188"/>
    <w:basedOn w:val="Normln"/>
    <w:rsid w:val="002739C1"/>
    <w:pPr>
      <w:pBdr>
        <w:top w:val="single" w:sz="8" w:space="0" w:color="auto"/>
        <w:left w:val="single" w:sz="4" w:space="0" w:color="auto"/>
        <w:bottom w:val="single" w:sz="4" w:space="0" w:color="auto"/>
        <w:right w:val="single" w:sz="8"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89">
    <w:name w:val="xl189"/>
    <w:basedOn w:val="Normln"/>
    <w:rsid w:val="002739C1"/>
    <w:pPr>
      <w:pBdr>
        <w:top w:val="single" w:sz="4" w:space="0" w:color="auto"/>
        <w:left w:val="single" w:sz="4"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90">
    <w:name w:val="xl190"/>
    <w:basedOn w:val="Normln"/>
    <w:rsid w:val="002739C1"/>
    <w:pPr>
      <w:pBdr>
        <w:top w:val="single" w:sz="8"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91">
    <w:name w:val="xl191"/>
    <w:basedOn w:val="Normln"/>
    <w:rsid w:val="002739C1"/>
    <w:pPr>
      <w:pBdr>
        <w:top w:val="single" w:sz="4" w:space="0" w:color="auto"/>
        <w:bottom w:val="single" w:sz="8" w:space="0" w:color="auto"/>
        <w:right w:val="single" w:sz="4"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numbering" w:customStyle="1" w:styleId="Bezseznamu6">
    <w:name w:val="Bez seznamu6"/>
    <w:next w:val="Bezseznamu"/>
    <w:uiPriority w:val="99"/>
    <w:semiHidden/>
    <w:unhideWhenUsed/>
    <w:rsid w:val="002739C1"/>
  </w:style>
  <w:style w:type="table" w:customStyle="1" w:styleId="Mkatabulky2">
    <w:name w:val="Mřížka tabulky2"/>
    <w:basedOn w:val="Normlntabulka"/>
    <w:next w:val="Mkatabulky"/>
    <w:uiPriority w:val="59"/>
    <w:rsid w:val="002739C1"/>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7">
    <w:name w:val="Bez seznamu7"/>
    <w:next w:val="Bezseznamu"/>
    <w:uiPriority w:val="99"/>
    <w:semiHidden/>
    <w:unhideWhenUsed/>
    <w:rsid w:val="002739C1"/>
  </w:style>
  <w:style w:type="table" w:customStyle="1" w:styleId="Mkatabulky3">
    <w:name w:val="Mřížka tabulky3"/>
    <w:basedOn w:val="Normlntabulka"/>
    <w:next w:val="Mkatabulky"/>
    <w:uiPriority w:val="59"/>
    <w:rsid w:val="002739C1"/>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ln"/>
    <w:rsid w:val="002739C1"/>
    <w:pPr>
      <w:widowControl w:val="0"/>
      <w:suppressAutoHyphens/>
      <w:autoSpaceDE w:val="0"/>
    </w:pPr>
    <w:rPr>
      <w:color w:val="000000"/>
      <w:kern w:val="1"/>
      <w:lang w:eastAsia="hi-IN" w:bidi="hi-IN"/>
    </w:rPr>
  </w:style>
  <w:style w:type="paragraph" w:customStyle="1" w:styleId="Prosttext2">
    <w:name w:val="Prostý text2"/>
    <w:basedOn w:val="Normln"/>
    <w:rsid w:val="002739C1"/>
    <w:pPr>
      <w:widowControl w:val="0"/>
      <w:suppressAutoHyphens/>
      <w:ind w:firstLine="709"/>
      <w:jc w:val="both"/>
    </w:pPr>
    <w:rPr>
      <w:rFonts w:ascii="Arial" w:eastAsia="SimSun" w:hAnsi="Arial" w:cs="Arial"/>
      <w:kern w:val="1"/>
      <w:sz w:val="20"/>
      <w:szCs w:val="20"/>
      <w:lang w:eastAsia="hi-IN" w:bidi="hi-IN"/>
    </w:rPr>
  </w:style>
  <w:style w:type="paragraph" w:customStyle="1" w:styleId="Odstavecseseznamem1">
    <w:name w:val="Odstavec se seznamem1"/>
    <w:basedOn w:val="Normln"/>
    <w:rsid w:val="002739C1"/>
    <w:pPr>
      <w:suppressAutoHyphens/>
      <w:ind w:left="720"/>
      <w:contextualSpacing/>
    </w:pPr>
    <w:rPr>
      <w:rFonts w:ascii="Liberation Serif" w:eastAsia="NSimSun" w:hAnsi="Liberation Serif" w:cs="Lucida Sans"/>
      <w:kern w:val="2"/>
      <w:lang w:eastAsia="zh-CN" w:bidi="hi-IN"/>
    </w:rPr>
  </w:style>
  <w:style w:type="paragraph" w:customStyle="1" w:styleId="Standard">
    <w:name w:val="Standard"/>
    <w:rsid w:val="002739C1"/>
    <w:pPr>
      <w:suppressAutoHyphens/>
      <w:autoSpaceDN w:val="0"/>
      <w:spacing w:after="0" w:line="240" w:lineRule="auto"/>
      <w:textAlignment w:val="baseline"/>
    </w:pPr>
    <w:rPr>
      <w:rFonts w:ascii="Liberation Serif" w:eastAsia="NSimSun" w:hAnsi="Liberation Serif" w:cs="Lucida Sans"/>
      <w:kern w:val="3"/>
      <w:sz w:val="24"/>
      <w:szCs w:val="24"/>
      <w:lang w:eastAsia="zh-CN" w:bidi="hi-IN"/>
    </w:rPr>
  </w:style>
  <w:style w:type="character" w:customStyle="1" w:styleId="0HKGroteskzakladnitextChar">
    <w:name w:val="0_HKGrotesk zakladni text Char"/>
    <w:link w:val="0HKGroteskzakladnitext"/>
    <w:rsid w:val="00AF1889"/>
    <w:rPr>
      <w:rFonts w:ascii="HK Grotesk" w:eastAsia="Times New Roman" w:hAnsi="HK Grotesk" w:cs="Times New Roman"/>
      <w:sz w:val="20"/>
      <w:szCs w:val="24"/>
      <w:lang w:val="x-none" w:eastAsia="x-none"/>
    </w:rPr>
  </w:style>
  <w:style w:type="paragraph" w:customStyle="1" w:styleId="0HKGroteskzakladnitextTUCNE">
    <w:name w:val="0_HKGrotesk zakladni text TUCNE"/>
    <w:basedOn w:val="0HKGroteskzakladnitext"/>
    <w:link w:val="0HKGroteskzakladnitextTUCNEChar"/>
    <w:qFormat/>
    <w:rsid w:val="00AF1889"/>
    <w:pPr>
      <w:jc w:val="left"/>
    </w:pPr>
    <w:rPr>
      <w:b/>
    </w:rPr>
  </w:style>
  <w:style w:type="paragraph" w:customStyle="1" w:styleId="0HKGroteskzakladnitextBEZMEZER">
    <w:name w:val="0_HKGrotesk zakladni text BEZ MEZER"/>
    <w:basedOn w:val="0HKGroteskzakladnitext"/>
    <w:link w:val="0HKGroteskzakladnitextBEZMEZERChar"/>
    <w:qFormat/>
    <w:rsid w:val="00AF1889"/>
    <w:pPr>
      <w:spacing w:before="0" w:after="0"/>
      <w:jc w:val="left"/>
    </w:pPr>
    <w:rPr>
      <w:lang w:eastAsia="cs-CZ"/>
    </w:rPr>
  </w:style>
  <w:style w:type="character" w:customStyle="1" w:styleId="0HKGroteskzakladnitextTUCNEChar">
    <w:name w:val="0_HKGrotesk zakladni text TUCNE Char"/>
    <w:link w:val="0HKGroteskzakladnitextTUCNE"/>
    <w:rsid w:val="00AF1889"/>
    <w:rPr>
      <w:rFonts w:ascii="HK Grotesk" w:eastAsia="Times New Roman" w:hAnsi="HK Grotesk" w:cs="Times New Roman"/>
      <w:b/>
      <w:sz w:val="20"/>
      <w:szCs w:val="24"/>
      <w:lang w:val="x-none" w:eastAsia="x-none"/>
    </w:rPr>
  </w:style>
  <w:style w:type="character" w:customStyle="1" w:styleId="0HKGroteskzakladnitextBEZMEZERChar">
    <w:name w:val="0_HKGrotesk zakladni text BEZ MEZER Char"/>
    <w:link w:val="0HKGroteskzakladnitextBEZMEZER"/>
    <w:rsid w:val="00AF1889"/>
    <w:rPr>
      <w:rFonts w:ascii="HK Grotesk" w:eastAsia="Times New Roman" w:hAnsi="HK Grotesk" w:cs="Times New Roman"/>
      <w:sz w:val="20"/>
      <w:szCs w:val="24"/>
      <w:lang w:val="x-none" w:eastAsia="cs-CZ"/>
    </w:rPr>
  </w:style>
  <w:style w:type="paragraph" w:styleId="Nadpisobsahu">
    <w:name w:val="TOC Heading"/>
    <w:basedOn w:val="Nadpis1"/>
    <w:next w:val="Normln"/>
    <w:uiPriority w:val="39"/>
    <w:unhideWhenUsed/>
    <w:qFormat/>
    <w:rsid w:val="00AF1889"/>
    <w:pPr>
      <w:numPr>
        <w:numId w:val="0"/>
      </w:numPr>
      <w:spacing w:line="259" w:lineRule="auto"/>
      <w:outlineLvl w:val="9"/>
    </w:pPr>
  </w:style>
  <w:style w:type="paragraph" w:styleId="Obsah1">
    <w:name w:val="toc 1"/>
    <w:basedOn w:val="Normln"/>
    <w:next w:val="Normln"/>
    <w:autoRedefine/>
    <w:uiPriority w:val="39"/>
    <w:unhideWhenUsed/>
    <w:rsid w:val="003C0BDB"/>
    <w:pPr>
      <w:tabs>
        <w:tab w:val="left" w:pos="480"/>
        <w:tab w:val="right" w:leader="dot" w:pos="9062"/>
      </w:tabs>
      <w:spacing w:before="120" w:after="120"/>
    </w:pPr>
    <w:rPr>
      <w:rFonts w:asciiTheme="minorHAnsi" w:hAnsiTheme="minorHAnsi" w:cstheme="minorHAnsi"/>
      <w:b/>
      <w:bCs/>
      <w:caps/>
      <w:sz w:val="20"/>
      <w:szCs w:val="20"/>
    </w:rPr>
  </w:style>
  <w:style w:type="paragraph" w:styleId="Obsah2">
    <w:name w:val="toc 2"/>
    <w:basedOn w:val="Normln"/>
    <w:next w:val="Normln"/>
    <w:autoRedefine/>
    <w:uiPriority w:val="39"/>
    <w:unhideWhenUsed/>
    <w:rsid w:val="00E21544"/>
    <w:pPr>
      <w:tabs>
        <w:tab w:val="left" w:pos="720"/>
        <w:tab w:val="right" w:leader="dot" w:pos="9062"/>
      </w:tabs>
      <w:ind w:left="240"/>
    </w:pPr>
    <w:rPr>
      <w:rFonts w:asciiTheme="minorHAnsi" w:hAnsiTheme="minorHAnsi" w:cstheme="minorHAnsi"/>
      <w:smallCaps/>
      <w:sz w:val="20"/>
      <w:szCs w:val="20"/>
    </w:rPr>
  </w:style>
  <w:style w:type="paragraph" w:styleId="Obsah3">
    <w:name w:val="toc 3"/>
    <w:basedOn w:val="Normln"/>
    <w:next w:val="Normln"/>
    <w:autoRedefine/>
    <w:uiPriority w:val="39"/>
    <w:unhideWhenUsed/>
    <w:rsid w:val="00DC189F"/>
    <w:pPr>
      <w:ind w:left="480"/>
    </w:pPr>
    <w:rPr>
      <w:rFonts w:asciiTheme="minorHAnsi" w:hAnsiTheme="minorHAnsi" w:cstheme="minorHAnsi"/>
      <w:i/>
      <w:iCs/>
      <w:sz w:val="20"/>
      <w:szCs w:val="20"/>
    </w:rPr>
  </w:style>
  <w:style w:type="character" w:styleId="Odkaznakoment">
    <w:name w:val="annotation reference"/>
    <w:basedOn w:val="Standardnpsmoodstavce"/>
    <w:uiPriority w:val="99"/>
    <w:semiHidden/>
    <w:unhideWhenUsed/>
    <w:rsid w:val="00AB6AAA"/>
    <w:rPr>
      <w:sz w:val="16"/>
      <w:szCs w:val="16"/>
    </w:rPr>
  </w:style>
  <w:style w:type="paragraph" w:styleId="Textkomente">
    <w:name w:val="annotation text"/>
    <w:basedOn w:val="Normln"/>
    <w:link w:val="TextkomenteChar"/>
    <w:uiPriority w:val="99"/>
    <w:semiHidden/>
    <w:unhideWhenUsed/>
    <w:rsid w:val="00AB6AAA"/>
    <w:rPr>
      <w:sz w:val="20"/>
      <w:szCs w:val="20"/>
    </w:rPr>
  </w:style>
  <w:style w:type="character" w:customStyle="1" w:styleId="TextkomenteChar">
    <w:name w:val="Text komentáře Char"/>
    <w:basedOn w:val="Standardnpsmoodstavce"/>
    <w:link w:val="Textkomente"/>
    <w:uiPriority w:val="99"/>
    <w:semiHidden/>
    <w:rsid w:val="00AB6AA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AB6AAA"/>
    <w:rPr>
      <w:b/>
      <w:bCs/>
    </w:rPr>
  </w:style>
  <w:style w:type="character" w:customStyle="1" w:styleId="PedmtkomenteChar">
    <w:name w:val="Předmět komentáře Char"/>
    <w:basedOn w:val="TextkomenteChar"/>
    <w:link w:val="Pedmtkomente"/>
    <w:uiPriority w:val="99"/>
    <w:rsid w:val="00AB6AAA"/>
    <w:rPr>
      <w:rFonts w:ascii="Times New Roman" w:eastAsia="Times New Roman" w:hAnsi="Times New Roman" w:cs="Times New Roman"/>
      <w:b/>
      <w:bCs/>
      <w:sz w:val="20"/>
      <w:szCs w:val="20"/>
      <w:lang w:eastAsia="cs-CZ"/>
    </w:rPr>
  </w:style>
  <w:style w:type="paragraph" w:customStyle="1" w:styleId="tunzkladn">
    <w:name w:val="tučné základní"/>
    <w:basedOn w:val="0Calibrizakladnitext"/>
    <w:qFormat/>
    <w:rsid w:val="00442A02"/>
    <w:rPr>
      <w:b/>
    </w:rPr>
  </w:style>
  <w:style w:type="paragraph" w:styleId="Revize">
    <w:name w:val="Revision"/>
    <w:hidden/>
    <w:uiPriority w:val="99"/>
    <w:semiHidden/>
    <w:rsid w:val="005B0564"/>
    <w:pPr>
      <w:spacing w:after="0" w:line="240" w:lineRule="auto"/>
    </w:pPr>
    <w:rPr>
      <w:rFonts w:ascii="Times New Roman" w:eastAsia="Times New Roman" w:hAnsi="Times New Roman" w:cs="Times New Roman"/>
      <w:sz w:val="24"/>
      <w:szCs w:val="24"/>
      <w:lang w:eastAsia="cs-CZ"/>
    </w:rPr>
  </w:style>
  <w:style w:type="paragraph" w:styleId="Obsah4">
    <w:name w:val="toc 4"/>
    <w:basedOn w:val="Normln"/>
    <w:next w:val="Normln"/>
    <w:autoRedefine/>
    <w:uiPriority w:val="39"/>
    <w:unhideWhenUsed/>
    <w:rsid w:val="00CB3DB7"/>
    <w:pPr>
      <w:ind w:left="720"/>
    </w:pPr>
    <w:rPr>
      <w:rFonts w:asciiTheme="minorHAnsi" w:hAnsiTheme="minorHAnsi" w:cstheme="minorHAnsi"/>
      <w:sz w:val="18"/>
      <w:szCs w:val="18"/>
    </w:rPr>
  </w:style>
  <w:style w:type="paragraph" w:styleId="Obsah5">
    <w:name w:val="toc 5"/>
    <w:basedOn w:val="Normln"/>
    <w:next w:val="Normln"/>
    <w:autoRedefine/>
    <w:uiPriority w:val="39"/>
    <w:unhideWhenUsed/>
    <w:rsid w:val="00CB3DB7"/>
    <w:pPr>
      <w:ind w:left="960"/>
    </w:pPr>
    <w:rPr>
      <w:rFonts w:asciiTheme="minorHAnsi" w:hAnsiTheme="minorHAnsi" w:cstheme="minorHAnsi"/>
      <w:sz w:val="18"/>
      <w:szCs w:val="18"/>
    </w:rPr>
  </w:style>
  <w:style w:type="paragraph" w:styleId="Obsah6">
    <w:name w:val="toc 6"/>
    <w:basedOn w:val="Normln"/>
    <w:next w:val="Normln"/>
    <w:autoRedefine/>
    <w:uiPriority w:val="39"/>
    <w:unhideWhenUsed/>
    <w:rsid w:val="00CB3DB7"/>
    <w:pPr>
      <w:ind w:left="1200"/>
    </w:pPr>
    <w:rPr>
      <w:rFonts w:asciiTheme="minorHAnsi" w:hAnsiTheme="minorHAnsi" w:cstheme="minorHAnsi"/>
      <w:sz w:val="18"/>
      <w:szCs w:val="18"/>
    </w:rPr>
  </w:style>
  <w:style w:type="paragraph" w:styleId="Obsah7">
    <w:name w:val="toc 7"/>
    <w:basedOn w:val="Normln"/>
    <w:next w:val="Normln"/>
    <w:autoRedefine/>
    <w:uiPriority w:val="39"/>
    <w:unhideWhenUsed/>
    <w:rsid w:val="00CB3DB7"/>
    <w:pPr>
      <w:ind w:left="1440"/>
    </w:pPr>
    <w:rPr>
      <w:rFonts w:asciiTheme="minorHAnsi" w:hAnsiTheme="minorHAnsi" w:cstheme="minorHAnsi"/>
      <w:sz w:val="18"/>
      <w:szCs w:val="18"/>
    </w:rPr>
  </w:style>
  <w:style w:type="paragraph" w:styleId="Obsah8">
    <w:name w:val="toc 8"/>
    <w:basedOn w:val="Normln"/>
    <w:next w:val="Normln"/>
    <w:autoRedefine/>
    <w:uiPriority w:val="39"/>
    <w:unhideWhenUsed/>
    <w:rsid w:val="00CB3DB7"/>
    <w:pPr>
      <w:ind w:left="1680"/>
    </w:pPr>
    <w:rPr>
      <w:rFonts w:asciiTheme="minorHAnsi" w:hAnsiTheme="minorHAnsi" w:cstheme="minorHAnsi"/>
      <w:sz w:val="18"/>
      <w:szCs w:val="18"/>
    </w:rPr>
  </w:style>
  <w:style w:type="paragraph" w:styleId="Obsah9">
    <w:name w:val="toc 9"/>
    <w:basedOn w:val="Normln"/>
    <w:next w:val="Normln"/>
    <w:autoRedefine/>
    <w:uiPriority w:val="39"/>
    <w:unhideWhenUsed/>
    <w:rsid w:val="00CB3DB7"/>
    <w:pPr>
      <w:ind w:left="1920"/>
    </w:pPr>
    <w:rPr>
      <w:rFonts w:asciiTheme="minorHAnsi" w:hAnsiTheme="minorHAnsi" w:cstheme="minorHAnsi"/>
      <w:sz w:val="18"/>
      <w:szCs w:val="18"/>
    </w:rPr>
  </w:style>
  <w:style w:type="paragraph" w:styleId="Podtitul">
    <w:name w:val="Subtitle"/>
    <w:basedOn w:val="Normln"/>
    <w:link w:val="PodtitulChar"/>
    <w:uiPriority w:val="11"/>
    <w:qFormat/>
    <w:rsid w:val="00910DAE"/>
    <w:rPr>
      <w:rFonts w:ascii="Arial Narrow" w:hAnsi="Arial Narrow"/>
      <w:b/>
      <w:bCs/>
    </w:rPr>
  </w:style>
  <w:style w:type="character" w:customStyle="1" w:styleId="PodtitulChar">
    <w:name w:val="Podtitul Char"/>
    <w:basedOn w:val="Standardnpsmoodstavce"/>
    <w:link w:val="Podtitul"/>
    <w:uiPriority w:val="11"/>
    <w:rsid w:val="00910DAE"/>
    <w:rPr>
      <w:rFonts w:ascii="Arial Narrow" w:eastAsia="Times New Roman" w:hAnsi="Arial Narrow" w:cs="Times New Roman"/>
      <w:b/>
      <w:bCs/>
      <w:sz w:val="24"/>
      <w:szCs w:val="24"/>
      <w:lang w:eastAsia="cs-CZ"/>
    </w:rPr>
  </w:style>
  <w:style w:type="paragraph" w:customStyle="1" w:styleId="Zkladntext21">
    <w:name w:val="Základní text 21"/>
    <w:basedOn w:val="Normln"/>
    <w:rsid w:val="00910DAE"/>
    <w:pPr>
      <w:shd w:val="clear" w:color="auto" w:fill="D9D9D9"/>
      <w:tabs>
        <w:tab w:val="left" w:pos="567"/>
        <w:tab w:val="left" w:pos="8505"/>
        <w:tab w:val="left" w:pos="9072"/>
      </w:tabs>
      <w:overflowPunct w:val="0"/>
      <w:autoSpaceDE w:val="0"/>
      <w:autoSpaceDN w:val="0"/>
      <w:adjustRightInd w:val="0"/>
      <w:jc w:val="both"/>
      <w:textAlignment w:val="baseline"/>
    </w:pPr>
    <w:rPr>
      <w:rFonts w:ascii="Arial Narrow" w:hAnsi="Arial Narrow"/>
      <w:b/>
      <w:bCs/>
      <w:caps/>
      <w:sz w:val="40"/>
      <w:szCs w:val="40"/>
    </w:rPr>
  </w:style>
  <w:style w:type="paragraph" w:customStyle="1" w:styleId="Prosttext3">
    <w:name w:val="Prostý text3"/>
    <w:basedOn w:val="Normln"/>
    <w:rsid w:val="00910DAE"/>
    <w:pPr>
      <w:overflowPunct w:val="0"/>
      <w:autoSpaceDE w:val="0"/>
      <w:autoSpaceDN w:val="0"/>
      <w:adjustRightInd w:val="0"/>
      <w:textAlignment w:val="baseline"/>
    </w:pPr>
    <w:rPr>
      <w:rFonts w:ascii="Courier New" w:hAnsi="Courier New"/>
      <w:sz w:val="20"/>
      <w:szCs w:val="20"/>
    </w:rPr>
  </w:style>
  <w:style w:type="paragraph" w:customStyle="1" w:styleId="Zkladntextodsazen21">
    <w:name w:val="Základní text odsazený 21"/>
    <w:basedOn w:val="Normln"/>
    <w:rsid w:val="00910DAE"/>
    <w:pPr>
      <w:overflowPunct w:val="0"/>
      <w:autoSpaceDE w:val="0"/>
      <w:autoSpaceDN w:val="0"/>
      <w:adjustRightInd w:val="0"/>
      <w:spacing w:before="120"/>
      <w:ind w:left="1410"/>
      <w:jc w:val="both"/>
      <w:textAlignment w:val="baseline"/>
    </w:pPr>
    <w:rPr>
      <w:szCs w:val="20"/>
    </w:rPr>
  </w:style>
  <w:style w:type="character" w:customStyle="1" w:styleId="CharChar">
    <w:name w:val="Char Char"/>
    <w:semiHidden/>
    <w:rsid w:val="00910DAE"/>
    <w:rPr>
      <w:rFonts w:ascii="Arial Narrow" w:hAnsi="Arial Narrow"/>
      <w:sz w:val="24"/>
      <w:szCs w:val="24"/>
      <w:lang w:val="cs-CZ" w:eastAsia="cs-CZ" w:bidi="ar-SA"/>
    </w:rPr>
  </w:style>
  <w:style w:type="paragraph" w:styleId="Zkladntext-prvnodsazen">
    <w:name w:val="Body Text First Indent"/>
    <w:basedOn w:val="Zkladntext"/>
    <w:link w:val="Zkladntext-prvnodsazenChar"/>
    <w:semiHidden/>
    <w:unhideWhenUsed/>
    <w:rsid w:val="00910DAE"/>
    <w:pPr>
      <w:ind w:firstLine="210"/>
    </w:pPr>
    <w:rPr>
      <w:lang w:val="x-none" w:eastAsia="x-none"/>
    </w:rPr>
  </w:style>
  <w:style w:type="character" w:customStyle="1" w:styleId="Zkladntext-prvnodsazenChar">
    <w:name w:val="Základní text - první odsazený Char"/>
    <w:basedOn w:val="ZkladntextChar"/>
    <w:link w:val="Zkladntext-prvnodsazen"/>
    <w:semiHidden/>
    <w:rsid w:val="00910DAE"/>
    <w:rPr>
      <w:rFonts w:ascii="Times New Roman" w:eastAsia="Times New Roman" w:hAnsi="Times New Roman" w:cs="Times New Roman"/>
      <w:sz w:val="24"/>
      <w:szCs w:val="24"/>
      <w:lang w:val="x-none" w:eastAsia="x-none"/>
    </w:rPr>
  </w:style>
  <w:style w:type="character" w:styleId="Zdraznn">
    <w:name w:val="Emphasis"/>
    <w:uiPriority w:val="20"/>
    <w:qFormat/>
    <w:rsid w:val="00910DAE"/>
    <w:rPr>
      <w:i/>
      <w:iCs/>
    </w:rPr>
  </w:style>
  <w:style w:type="paragraph" w:styleId="z-Zatekformule">
    <w:name w:val="HTML Top of Form"/>
    <w:basedOn w:val="Normln"/>
    <w:next w:val="Normln"/>
    <w:link w:val="z-ZatekformuleChar"/>
    <w:hidden/>
    <w:rsid w:val="00910DAE"/>
    <w:pPr>
      <w:pBdr>
        <w:bottom w:val="single" w:sz="6" w:space="1" w:color="auto"/>
      </w:pBdr>
      <w:jc w:val="center"/>
    </w:pPr>
    <w:rPr>
      <w:rFonts w:ascii="Arial" w:eastAsia="Arial Unicode MS" w:hAnsi="Arial" w:cs="Arial"/>
      <w:vanish/>
      <w:sz w:val="16"/>
      <w:szCs w:val="16"/>
    </w:rPr>
  </w:style>
  <w:style w:type="character" w:customStyle="1" w:styleId="z-ZatekformuleChar">
    <w:name w:val="z-Začátek formuláře Char"/>
    <w:basedOn w:val="Standardnpsmoodstavce"/>
    <w:link w:val="z-Zatekformule"/>
    <w:rsid w:val="00910DAE"/>
    <w:rPr>
      <w:rFonts w:ascii="Arial" w:eastAsia="Arial Unicode MS" w:hAnsi="Arial" w:cs="Arial"/>
      <w:vanish/>
      <w:sz w:val="16"/>
      <w:szCs w:val="16"/>
      <w:lang w:eastAsia="cs-CZ"/>
    </w:rPr>
  </w:style>
  <w:style w:type="paragraph" w:customStyle="1" w:styleId="font5">
    <w:name w:val="font5"/>
    <w:basedOn w:val="Normln"/>
    <w:rsid w:val="00910DAE"/>
    <w:pPr>
      <w:spacing w:before="100" w:beforeAutospacing="1" w:after="100" w:afterAutospacing="1"/>
    </w:pPr>
    <w:rPr>
      <w:rFonts w:ascii="Arial" w:hAnsi="Arial" w:cs="Arial"/>
      <w:b/>
      <w:bCs/>
      <w:sz w:val="20"/>
      <w:szCs w:val="20"/>
    </w:rPr>
  </w:style>
  <w:style w:type="paragraph" w:customStyle="1" w:styleId="CharCharCharCharCharChar4CharCharChar">
    <w:name w:val="Char Char Char Char Char Char4 Char Char Char"/>
    <w:basedOn w:val="Normln"/>
    <w:rsid w:val="00910DAE"/>
    <w:pPr>
      <w:spacing w:after="160" w:line="240" w:lineRule="exact"/>
      <w:jc w:val="both"/>
    </w:pPr>
    <w:rPr>
      <w:rFonts w:ascii="Times New Roman Bold" w:hAnsi="Times New Roman Bold"/>
      <w:sz w:val="22"/>
      <w:szCs w:val="26"/>
      <w:lang w:val="sk-SK" w:eastAsia="en-US"/>
    </w:rPr>
  </w:style>
  <w:style w:type="paragraph" w:customStyle="1" w:styleId="UText">
    <w:name w:val="UText"/>
    <w:basedOn w:val="Normln"/>
    <w:rsid w:val="00910DAE"/>
    <w:pPr>
      <w:suppressAutoHyphens/>
      <w:overflowPunct w:val="0"/>
      <w:autoSpaceDE w:val="0"/>
      <w:jc w:val="both"/>
      <w:textAlignment w:val="baseline"/>
    </w:pPr>
    <w:rPr>
      <w:szCs w:val="20"/>
      <w:lang w:eastAsia="ar-SA"/>
    </w:rPr>
  </w:style>
  <w:style w:type="character" w:customStyle="1" w:styleId="FontStyle38">
    <w:name w:val="Font Style38"/>
    <w:rsid w:val="00910DAE"/>
    <w:rPr>
      <w:rFonts w:ascii="Courier New" w:hAnsi="Courier New" w:cs="Courier New"/>
      <w:sz w:val="22"/>
      <w:szCs w:val="22"/>
    </w:rPr>
  </w:style>
  <w:style w:type="paragraph" w:customStyle="1" w:styleId="Style18">
    <w:name w:val="Style18"/>
    <w:basedOn w:val="Normln"/>
    <w:rsid w:val="00910DAE"/>
    <w:pPr>
      <w:widowControl w:val="0"/>
      <w:autoSpaceDE w:val="0"/>
      <w:autoSpaceDN w:val="0"/>
      <w:adjustRightInd w:val="0"/>
      <w:spacing w:line="326" w:lineRule="exact"/>
      <w:ind w:firstLine="211"/>
      <w:jc w:val="both"/>
    </w:pPr>
  </w:style>
  <w:style w:type="character" w:customStyle="1" w:styleId="FontStyle36">
    <w:name w:val="Font Style36"/>
    <w:rsid w:val="00910DAE"/>
    <w:rPr>
      <w:rFonts w:ascii="Times New Roman" w:hAnsi="Times New Roman" w:cs="Times New Roman"/>
      <w:sz w:val="22"/>
      <w:szCs w:val="22"/>
    </w:rPr>
  </w:style>
  <w:style w:type="character" w:customStyle="1" w:styleId="FontStyle43">
    <w:name w:val="Font Style43"/>
    <w:rsid w:val="00910DAE"/>
    <w:rPr>
      <w:rFonts w:ascii="Times New Roman" w:hAnsi="Times New Roman" w:cs="Times New Roman"/>
      <w:i/>
      <w:iCs/>
      <w:sz w:val="22"/>
      <w:szCs w:val="22"/>
    </w:rPr>
  </w:style>
  <w:style w:type="paragraph" w:customStyle="1" w:styleId="Style8">
    <w:name w:val="Style8"/>
    <w:basedOn w:val="Normln"/>
    <w:rsid w:val="00910DAE"/>
    <w:pPr>
      <w:widowControl w:val="0"/>
      <w:autoSpaceDE w:val="0"/>
      <w:autoSpaceDN w:val="0"/>
      <w:adjustRightInd w:val="0"/>
      <w:spacing w:line="278" w:lineRule="exact"/>
      <w:jc w:val="both"/>
    </w:pPr>
  </w:style>
  <w:style w:type="paragraph" w:customStyle="1" w:styleId="Style10">
    <w:name w:val="Style10"/>
    <w:basedOn w:val="Normln"/>
    <w:rsid w:val="00910DAE"/>
    <w:pPr>
      <w:widowControl w:val="0"/>
      <w:autoSpaceDE w:val="0"/>
      <w:autoSpaceDN w:val="0"/>
      <w:adjustRightInd w:val="0"/>
      <w:spacing w:line="278" w:lineRule="exact"/>
    </w:pPr>
  </w:style>
  <w:style w:type="paragraph" w:customStyle="1" w:styleId="Style30">
    <w:name w:val="Style30"/>
    <w:basedOn w:val="Normln"/>
    <w:rsid w:val="00910DAE"/>
    <w:pPr>
      <w:widowControl w:val="0"/>
      <w:autoSpaceDE w:val="0"/>
      <w:autoSpaceDN w:val="0"/>
      <w:adjustRightInd w:val="0"/>
      <w:spacing w:line="240" w:lineRule="exact"/>
      <w:ind w:firstLine="202"/>
      <w:jc w:val="both"/>
    </w:pPr>
  </w:style>
  <w:style w:type="character" w:customStyle="1" w:styleId="FontStyle45">
    <w:name w:val="Font Style45"/>
    <w:rsid w:val="00910DAE"/>
    <w:rPr>
      <w:rFonts w:ascii="Times New Roman" w:hAnsi="Times New Roman" w:cs="Times New Roman"/>
      <w:b/>
      <w:bCs/>
      <w:i/>
      <w:iCs/>
      <w:sz w:val="18"/>
      <w:szCs w:val="18"/>
    </w:rPr>
  </w:style>
  <w:style w:type="character" w:customStyle="1" w:styleId="FontStyle39">
    <w:name w:val="Font Style39"/>
    <w:rsid w:val="00910DAE"/>
    <w:rPr>
      <w:rFonts w:ascii="Times New Roman" w:hAnsi="Times New Roman" w:cs="Times New Roman"/>
      <w:i/>
      <w:iCs/>
      <w:sz w:val="22"/>
      <w:szCs w:val="22"/>
    </w:rPr>
  </w:style>
  <w:style w:type="paragraph" w:customStyle="1" w:styleId="Style14">
    <w:name w:val="Style14"/>
    <w:basedOn w:val="Normln"/>
    <w:rsid w:val="00910DAE"/>
    <w:pPr>
      <w:widowControl w:val="0"/>
      <w:autoSpaceDE w:val="0"/>
      <w:autoSpaceDN w:val="0"/>
      <w:adjustRightInd w:val="0"/>
    </w:pPr>
  </w:style>
  <w:style w:type="paragraph" w:customStyle="1" w:styleId="Style15">
    <w:name w:val="Style15"/>
    <w:basedOn w:val="Normln"/>
    <w:rsid w:val="00910DAE"/>
    <w:pPr>
      <w:widowControl w:val="0"/>
      <w:autoSpaceDE w:val="0"/>
      <w:autoSpaceDN w:val="0"/>
      <w:adjustRightInd w:val="0"/>
      <w:spacing w:line="422" w:lineRule="exact"/>
      <w:jc w:val="both"/>
    </w:pPr>
  </w:style>
  <w:style w:type="character" w:customStyle="1" w:styleId="FontStyle35">
    <w:name w:val="Font Style35"/>
    <w:rsid w:val="00910DAE"/>
    <w:rPr>
      <w:rFonts w:ascii="Times New Roman" w:hAnsi="Times New Roman" w:cs="Times New Roman"/>
      <w:b/>
      <w:bCs/>
      <w:sz w:val="22"/>
      <w:szCs w:val="22"/>
    </w:rPr>
  </w:style>
  <w:style w:type="character" w:customStyle="1" w:styleId="FontStyle50">
    <w:name w:val="Font Style50"/>
    <w:rsid w:val="00910DAE"/>
    <w:rPr>
      <w:rFonts w:ascii="Times New Roman" w:hAnsi="Times New Roman" w:cs="Times New Roman"/>
      <w:b/>
      <w:bCs/>
      <w:i/>
      <w:iCs/>
      <w:sz w:val="18"/>
      <w:szCs w:val="18"/>
    </w:rPr>
  </w:style>
  <w:style w:type="character" w:customStyle="1" w:styleId="RozvrendokumentuChar">
    <w:name w:val="Rozvržení dokumentu Char"/>
    <w:link w:val="Rozvrendokumentu1"/>
    <w:rsid w:val="00910DAE"/>
    <w:rPr>
      <w:rFonts w:ascii="Tahoma" w:hAnsi="Tahoma" w:cs="Tahoma"/>
      <w:sz w:val="16"/>
      <w:szCs w:val="16"/>
    </w:rPr>
  </w:style>
  <w:style w:type="character" w:customStyle="1" w:styleId="WW8Num1z0">
    <w:name w:val="WW8Num1z0"/>
    <w:rsid w:val="00910DAE"/>
    <w:rPr>
      <w:rFonts w:ascii="Symbol" w:hAnsi="Symbol" w:cs="Symbol"/>
    </w:rPr>
  </w:style>
  <w:style w:type="paragraph" w:customStyle="1" w:styleId="Zkladntext210">
    <w:name w:val="Základní text 21"/>
    <w:basedOn w:val="Normln"/>
    <w:rsid w:val="00910DAE"/>
    <w:pPr>
      <w:overflowPunct w:val="0"/>
      <w:autoSpaceDE w:val="0"/>
      <w:autoSpaceDN w:val="0"/>
      <w:adjustRightInd w:val="0"/>
      <w:jc w:val="both"/>
      <w:textAlignment w:val="baseline"/>
    </w:pPr>
    <w:rPr>
      <w:rFonts w:ascii="Arial Narrow" w:hAnsi="Arial Narrow"/>
      <w:szCs w:val="20"/>
    </w:rPr>
  </w:style>
  <w:style w:type="paragraph" w:customStyle="1" w:styleId="Zkladntextodsazen210">
    <w:name w:val="Základní text odsazený 21"/>
    <w:basedOn w:val="Normln"/>
    <w:rsid w:val="00910DAE"/>
    <w:pPr>
      <w:overflowPunct w:val="0"/>
      <w:autoSpaceDE w:val="0"/>
      <w:autoSpaceDN w:val="0"/>
      <w:adjustRightInd w:val="0"/>
      <w:spacing w:before="120"/>
      <w:ind w:left="1410"/>
      <w:jc w:val="both"/>
      <w:textAlignment w:val="baseline"/>
    </w:pPr>
    <w:rPr>
      <w:szCs w:val="20"/>
    </w:rPr>
  </w:style>
  <w:style w:type="character" w:customStyle="1" w:styleId="CharChar0">
    <w:name w:val="Char Char"/>
    <w:rsid w:val="00910DAE"/>
    <w:rPr>
      <w:rFonts w:ascii="Arial Narrow" w:hAnsi="Arial Narrow"/>
      <w:sz w:val="24"/>
      <w:szCs w:val="24"/>
      <w:lang w:val="cs-CZ" w:eastAsia="cs-CZ" w:bidi="ar-SA"/>
    </w:rPr>
  </w:style>
  <w:style w:type="paragraph" w:customStyle="1" w:styleId="CharCharCharCharCharChar4CharCharChar0">
    <w:name w:val="Char Char Char Char Char Char4 Char Char Char"/>
    <w:basedOn w:val="Normln"/>
    <w:rsid w:val="00910DAE"/>
    <w:pPr>
      <w:spacing w:after="160" w:line="240" w:lineRule="exact"/>
      <w:jc w:val="both"/>
    </w:pPr>
    <w:rPr>
      <w:rFonts w:ascii="Times New Roman Bold" w:hAnsi="Times New Roman Bold"/>
      <w:sz w:val="22"/>
      <w:szCs w:val="26"/>
      <w:lang w:val="sk-SK" w:eastAsia="en-US"/>
    </w:rPr>
  </w:style>
  <w:style w:type="paragraph" w:customStyle="1" w:styleId="xl192">
    <w:name w:val="xl192"/>
    <w:basedOn w:val="Normln"/>
    <w:rsid w:val="00910DAE"/>
    <w:pPr>
      <w:pBdr>
        <w:top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193">
    <w:name w:val="xl193"/>
    <w:basedOn w:val="Normln"/>
    <w:rsid w:val="00910D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194">
    <w:name w:val="xl194"/>
    <w:basedOn w:val="Normln"/>
    <w:rsid w:val="00910DAE"/>
    <w:pPr>
      <w:pBdr>
        <w:bottom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195">
    <w:name w:val="xl195"/>
    <w:basedOn w:val="Normln"/>
    <w:rsid w:val="00910DAE"/>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top"/>
    </w:pPr>
    <w:rPr>
      <w:rFonts w:ascii="Arial Narrow" w:hAnsi="Arial Narrow"/>
      <w:sz w:val="16"/>
      <w:szCs w:val="16"/>
    </w:rPr>
  </w:style>
  <w:style w:type="paragraph" w:customStyle="1" w:styleId="xl196">
    <w:name w:val="xl196"/>
    <w:basedOn w:val="Normln"/>
    <w:rsid w:val="00910DAE"/>
    <w:pPr>
      <w:pBdr>
        <w:top w:val="single" w:sz="8" w:space="0" w:color="auto"/>
        <w:right w:val="single" w:sz="4" w:space="0" w:color="auto"/>
      </w:pBdr>
      <w:shd w:val="clear" w:color="000000" w:fill="FFC000"/>
      <w:spacing w:before="100" w:beforeAutospacing="1" w:after="100" w:afterAutospacing="1"/>
      <w:jc w:val="center"/>
      <w:textAlignment w:val="top"/>
    </w:pPr>
    <w:rPr>
      <w:rFonts w:ascii="Arial Narrow" w:hAnsi="Arial Narrow"/>
      <w:sz w:val="16"/>
      <w:szCs w:val="16"/>
    </w:rPr>
  </w:style>
  <w:style w:type="paragraph" w:customStyle="1" w:styleId="xl197">
    <w:name w:val="xl197"/>
    <w:basedOn w:val="Normln"/>
    <w:rsid w:val="00910DAE"/>
    <w:pPr>
      <w:pBdr>
        <w:top w:val="single" w:sz="8" w:space="0" w:color="auto"/>
      </w:pBdr>
      <w:shd w:val="clear" w:color="000000" w:fill="FFC000"/>
      <w:spacing w:before="100" w:beforeAutospacing="1" w:after="100" w:afterAutospacing="1"/>
      <w:jc w:val="center"/>
      <w:textAlignment w:val="center"/>
    </w:pPr>
    <w:rPr>
      <w:rFonts w:ascii="Arial Narrow" w:hAnsi="Arial Narrow"/>
      <w:sz w:val="16"/>
      <w:szCs w:val="16"/>
    </w:rPr>
  </w:style>
  <w:style w:type="paragraph" w:customStyle="1" w:styleId="xl198">
    <w:name w:val="xl198"/>
    <w:basedOn w:val="Normln"/>
    <w:rsid w:val="00910DAE"/>
    <w:pPr>
      <w:shd w:val="clear" w:color="000000" w:fill="FFC000"/>
      <w:spacing w:before="100" w:beforeAutospacing="1" w:after="100" w:afterAutospacing="1"/>
      <w:jc w:val="center"/>
      <w:textAlignment w:val="center"/>
    </w:pPr>
    <w:rPr>
      <w:rFonts w:ascii="Arial Narrow" w:hAnsi="Arial Narrow"/>
      <w:sz w:val="16"/>
      <w:szCs w:val="16"/>
    </w:rPr>
  </w:style>
  <w:style w:type="paragraph" w:customStyle="1" w:styleId="xl199">
    <w:name w:val="xl199"/>
    <w:basedOn w:val="Normln"/>
    <w:rsid w:val="00910DA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Narrow" w:hAnsi="Arial Narrow"/>
      <w:sz w:val="16"/>
      <w:szCs w:val="16"/>
    </w:rPr>
  </w:style>
  <w:style w:type="paragraph" w:customStyle="1" w:styleId="xl200">
    <w:name w:val="xl200"/>
    <w:basedOn w:val="Normln"/>
    <w:rsid w:val="00910DAE"/>
    <w:pPr>
      <w:pBdr>
        <w:left w:val="single" w:sz="4" w:space="0" w:color="auto"/>
        <w:bottom w:val="single" w:sz="8" w:space="0" w:color="auto"/>
      </w:pBdr>
      <w:spacing w:before="100" w:beforeAutospacing="1" w:after="100" w:afterAutospacing="1"/>
      <w:textAlignment w:val="center"/>
    </w:pPr>
    <w:rPr>
      <w:rFonts w:ascii="Arial Narrow" w:hAnsi="Arial Narrow"/>
      <w:sz w:val="16"/>
      <w:szCs w:val="16"/>
    </w:rPr>
  </w:style>
  <w:style w:type="paragraph" w:customStyle="1" w:styleId="xl201">
    <w:name w:val="xl201"/>
    <w:basedOn w:val="Normln"/>
    <w:rsid w:val="00910DAE"/>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jc w:val="center"/>
      <w:textAlignment w:val="top"/>
    </w:pPr>
    <w:rPr>
      <w:rFonts w:ascii="Arial Narrow" w:hAnsi="Arial Narrow"/>
      <w:sz w:val="16"/>
      <w:szCs w:val="16"/>
    </w:rPr>
  </w:style>
  <w:style w:type="paragraph" w:customStyle="1" w:styleId="xl202">
    <w:name w:val="xl202"/>
    <w:basedOn w:val="Normln"/>
    <w:rsid w:val="00910DAE"/>
    <w:pPr>
      <w:pBdr>
        <w:top w:val="single" w:sz="4" w:space="0" w:color="auto"/>
        <w:left w:val="single" w:sz="4" w:space="0" w:color="auto"/>
        <w:bottom w:val="single" w:sz="8" w:space="0" w:color="auto"/>
      </w:pBdr>
      <w:spacing w:before="100" w:beforeAutospacing="1" w:after="100" w:afterAutospacing="1"/>
      <w:jc w:val="center"/>
      <w:textAlignment w:val="top"/>
    </w:pPr>
    <w:rPr>
      <w:rFonts w:ascii="Arial Narrow" w:hAnsi="Arial Narrow"/>
      <w:sz w:val="16"/>
      <w:szCs w:val="16"/>
    </w:rPr>
  </w:style>
  <w:style w:type="paragraph" w:customStyle="1" w:styleId="xl203">
    <w:name w:val="xl203"/>
    <w:basedOn w:val="Normln"/>
    <w:rsid w:val="00910DAE"/>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jc w:val="center"/>
      <w:textAlignment w:val="center"/>
    </w:pPr>
    <w:rPr>
      <w:rFonts w:ascii="Arial Narrow" w:hAnsi="Arial Narrow"/>
      <w:sz w:val="16"/>
      <w:szCs w:val="16"/>
    </w:rPr>
  </w:style>
  <w:style w:type="paragraph" w:customStyle="1" w:styleId="xl204">
    <w:name w:val="xl204"/>
    <w:basedOn w:val="Normln"/>
    <w:rsid w:val="00910DA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05">
    <w:name w:val="xl205"/>
    <w:basedOn w:val="Normln"/>
    <w:rsid w:val="00910DAE"/>
    <w:pPr>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jc w:val="center"/>
      <w:textAlignment w:val="top"/>
    </w:pPr>
    <w:rPr>
      <w:rFonts w:ascii="Arial Narrow" w:hAnsi="Arial Narrow"/>
      <w:sz w:val="16"/>
      <w:szCs w:val="16"/>
    </w:rPr>
  </w:style>
  <w:style w:type="paragraph" w:customStyle="1" w:styleId="xl206">
    <w:name w:val="xl206"/>
    <w:basedOn w:val="Normln"/>
    <w:rsid w:val="00910DAE"/>
    <w:pPr>
      <w:pBdr>
        <w:top w:val="single" w:sz="4" w:space="0" w:color="auto"/>
        <w:bottom w:val="single" w:sz="8" w:space="0" w:color="auto"/>
        <w:right w:val="single" w:sz="4" w:space="0" w:color="auto"/>
      </w:pBdr>
      <w:shd w:val="clear" w:color="000000" w:fill="FCD5B4"/>
      <w:spacing w:before="100" w:beforeAutospacing="1" w:after="100" w:afterAutospacing="1"/>
      <w:jc w:val="center"/>
      <w:textAlignment w:val="top"/>
    </w:pPr>
    <w:rPr>
      <w:rFonts w:ascii="Arial Narrow" w:hAnsi="Arial Narrow"/>
      <w:sz w:val="16"/>
      <w:szCs w:val="16"/>
    </w:rPr>
  </w:style>
  <w:style w:type="paragraph" w:customStyle="1" w:styleId="xl207">
    <w:name w:val="xl207"/>
    <w:basedOn w:val="Normln"/>
    <w:rsid w:val="00910DAE"/>
    <w:pPr>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top"/>
    </w:pPr>
    <w:rPr>
      <w:rFonts w:ascii="Arial Narrow" w:hAnsi="Arial Narrow"/>
      <w:sz w:val="16"/>
      <w:szCs w:val="16"/>
    </w:rPr>
  </w:style>
  <w:style w:type="paragraph" w:customStyle="1" w:styleId="xl208">
    <w:name w:val="xl208"/>
    <w:basedOn w:val="Normln"/>
    <w:rsid w:val="00910DAE"/>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jc w:val="center"/>
      <w:textAlignment w:val="top"/>
    </w:pPr>
    <w:rPr>
      <w:rFonts w:ascii="Arial Narrow" w:hAnsi="Arial Narrow"/>
      <w:sz w:val="16"/>
      <w:szCs w:val="16"/>
    </w:rPr>
  </w:style>
  <w:style w:type="paragraph" w:customStyle="1" w:styleId="xl209">
    <w:name w:val="xl209"/>
    <w:basedOn w:val="Normln"/>
    <w:rsid w:val="00910DAE"/>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jc w:val="center"/>
      <w:textAlignment w:val="top"/>
    </w:pPr>
    <w:rPr>
      <w:rFonts w:ascii="Arial Narrow" w:hAnsi="Arial Narrow"/>
      <w:sz w:val="16"/>
      <w:szCs w:val="16"/>
    </w:rPr>
  </w:style>
  <w:style w:type="paragraph" w:customStyle="1" w:styleId="xl210">
    <w:name w:val="xl210"/>
    <w:basedOn w:val="Normln"/>
    <w:rsid w:val="00910DAE"/>
    <w:pPr>
      <w:pBdr>
        <w:bottom w:val="single" w:sz="8" w:space="0" w:color="auto"/>
      </w:pBdr>
      <w:shd w:val="clear" w:color="000000" w:fill="FFC000"/>
      <w:spacing w:before="100" w:beforeAutospacing="1" w:after="100" w:afterAutospacing="1"/>
      <w:jc w:val="center"/>
      <w:textAlignment w:val="center"/>
    </w:pPr>
    <w:rPr>
      <w:rFonts w:ascii="Arial Narrow" w:hAnsi="Arial Narrow"/>
      <w:sz w:val="16"/>
      <w:szCs w:val="16"/>
    </w:rPr>
  </w:style>
  <w:style w:type="paragraph" w:customStyle="1" w:styleId="xl211">
    <w:name w:val="xl211"/>
    <w:basedOn w:val="Normln"/>
    <w:rsid w:val="00910DAE"/>
    <w:pPr>
      <w:pBdr>
        <w:top w:val="single" w:sz="8" w:space="0" w:color="auto"/>
        <w:left w:val="single" w:sz="4" w:space="0" w:color="auto"/>
      </w:pBdr>
      <w:spacing w:before="100" w:beforeAutospacing="1" w:after="100" w:afterAutospacing="1"/>
      <w:jc w:val="center"/>
      <w:textAlignment w:val="top"/>
    </w:pPr>
    <w:rPr>
      <w:rFonts w:ascii="Arial Narrow" w:hAnsi="Arial Narrow"/>
      <w:sz w:val="16"/>
      <w:szCs w:val="16"/>
    </w:rPr>
  </w:style>
  <w:style w:type="paragraph" w:customStyle="1" w:styleId="xl212">
    <w:name w:val="xl212"/>
    <w:basedOn w:val="Normln"/>
    <w:rsid w:val="00910DAE"/>
    <w:pPr>
      <w:pBdr>
        <w:left w:val="single" w:sz="4" w:space="0" w:color="auto"/>
        <w:bottom w:val="single" w:sz="8" w:space="0" w:color="auto"/>
      </w:pBdr>
      <w:spacing w:before="100" w:beforeAutospacing="1" w:after="100" w:afterAutospacing="1"/>
      <w:textAlignment w:val="center"/>
    </w:pPr>
    <w:rPr>
      <w:rFonts w:ascii="Arial Narrow" w:hAnsi="Arial Narrow"/>
      <w:sz w:val="16"/>
      <w:szCs w:val="16"/>
    </w:rPr>
  </w:style>
  <w:style w:type="paragraph" w:customStyle="1" w:styleId="xl213">
    <w:name w:val="xl213"/>
    <w:basedOn w:val="Normln"/>
    <w:rsid w:val="00910DAE"/>
    <w:pPr>
      <w:pBdr>
        <w:left w:val="single" w:sz="4" w:space="0" w:color="auto"/>
        <w:bottom w:val="single" w:sz="8" w:space="0" w:color="auto"/>
      </w:pBdr>
      <w:spacing w:before="100" w:beforeAutospacing="1" w:after="100" w:afterAutospacing="1"/>
      <w:jc w:val="center"/>
      <w:textAlignment w:val="top"/>
    </w:pPr>
    <w:rPr>
      <w:rFonts w:ascii="Arial Narrow" w:hAnsi="Arial Narrow"/>
      <w:sz w:val="16"/>
      <w:szCs w:val="16"/>
    </w:rPr>
  </w:style>
  <w:style w:type="paragraph" w:customStyle="1" w:styleId="xl214">
    <w:name w:val="xl214"/>
    <w:basedOn w:val="Normln"/>
    <w:rsid w:val="00910DAE"/>
    <w:pPr>
      <w:pBdr>
        <w:top w:val="single" w:sz="8" w:space="0" w:color="auto"/>
      </w:pBdr>
      <w:shd w:val="clear" w:color="000000" w:fill="92D050"/>
      <w:spacing w:before="100" w:beforeAutospacing="1" w:after="100" w:afterAutospacing="1"/>
      <w:jc w:val="center"/>
      <w:textAlignment w:val="center"/>
    </w:pPr>
    <w:rPr>
      <w:rFonts w:ascii="Arial Narrow" w:hAnsi="Arial Narrow"/>
      <w:sz w:val="16"/>
      <w:szCs w:val="16"/>
    </w:rPr>
  </w:style>
  <w:style w:type="paragraph" w:customStyle="1" w:styleId="xl215">
    <w:name w:val="xl215"/>
    <w:basedOn w:val="Normln"/>
    <w:rsid w:val="00910DA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Arial Narrow" w:hAnsi="Arial Narrow"/>
      <w:sz w:val="16"/>
      <w:szCs w:val="16"/>
    </w:rPr>
  </w:style>
  <w:style w:type="paragraph" w:customStyle="1" w:styleId="xl216">
    <w:name w:val="xl216"/>
    <w:basedOn w:val="Normln"/>
    <w:rsid w:val="00910DAE"/>
    <w:pPr>
      <w:pBdr>
        <w:top w:val="single" w:sz="8" w:space="0" w:color="auto"/>
        <w:left w:val="single" w:sz="4" w:space="0" w:color="auto"/>
      </w:pBdr>
      <w:spacing w:before="100" w:beforeAutospacing="1" w:after="100" w:afterAutospacing="1"/>
      <w:jc w:val="right"/>
      <w:textAlignment w:val="center"/>
    </w:pPr>
    <w:rPr>
      <w:rFonts w:ascii="Arial Narrow" w:hAnsi="Arial Narrow"/>
      <w:sz w:val="16"/>
      <w:szCs w:val="16"/>
    </w:rPr>
  </w:style>
  <w:style w:type="paragraph" w:customStyle="1" w:styleId="xl217">
    <w:name w:val="xl217"/>
    <w:basedOn w:val="Normln"/>
    <w:rsid w:val="00910DAE"/>
    <w:pPr>
      <w:pBdr>
        <w:left w:val="single" w:sz="4" w:space="0" w:color="auto"/>
        <w:bottom w:val="single" w:sz="4" w:space="0" w:color="auto"/>
      </w:pBdr>
      <w:spacing w:before="100" w:beforeAutospacing="1" w:after="100" w:afterAutospacing="1"/>
      <w:jc w:val="right"/>
      <w:textAlignment w:val="center"/>
    </w:pPr>
    <w:rPr>
      <w:rFonts w:ascii="Arial Narrow" w:hAnsi="Arial Narrow"/>
      <w:sz w:val="16"/>
      <w:szCs w:val="16"/>
    </w:rPr>
  </w:style>
  <w:style w:type="paragraph" w:customStyle="1" w:styleId="xl218">
    <w:name w:val="xl218"/>
    <w:basedOn w:val="Normln"/>
    <w:rsid w:val="00910DAE"/>
    <w:pPr>
      <w:pBdr>
        <w:left w:val="single" w:sz="4" w:space="0" w:color="auto"/>
      </w:pBdr>
      <w:spacing w:before="100" w:beforeAutospacing="1" w:after="100" w:afterAutospacing="1"/>
      <w:jc w:val="right"/>
      <w:textAlignment w:val="center"/>
    </w:pPr>
    <w:rPr>
      <w:rFonts w:ascii="Arial Narrow" w:hAnsi="Arial Narrow"/>
      <w:sz w:val="16"/>
      <w:szCs w:val="16"/>
    </w:rPr>
  </w:style>
  <w:style w:type="paragraph" w:customStyle="1" w:styleId="xl219">
    <w:name w:val="xl219"/>
    <w:basedOn w:val="Normln"/>
    <w:rsid w:val="00910DAE"/>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Narrow" w:hAnsi="Arial Narrow"/>
      <w:sz w:val="16"/>
      <w:szCs w:val="16"/>
    </w:rPr>
  </w:style>
  <w:style w:type="paragraph" w:customStyle="1" w:styleId="xl220">
    <w:name w:val="xl220"/>
    <w:basedOn w:val="Normln"/>
    <w:rsid w:val="00910DAE"/>
    <w:pPr>
      <w:pBdr>
        <w:left w:val="single" w:sz="4" w:space="0" w:color="auto"/>
      </w:pBdr>
      <w:spacing w:before="100" w:beforeAutospacing="1" w:after="100" w:afterAutospacing="1"/>
      <w:jc w:val="right"/>
      <w:textAlignment w:val="center"/>
    </w:pPr>
    <w:rPr>
      <w:rFonts w:ascii="Arial Narrow" w:hAnsi="Arial Narrow"/>
      <w:sz w:val="16"/>
      <w:szCs w:val="16"/>
    </w:rPr>
  </w:style>
  <w:style w:type="paragraph" w:customStyle="1" w:styleId="xl221">
    <w:name w:val="xl221"/>
    <w:basedOn w:val="Normln"/>
    <w:rsid w:val="00910DAE"/>
    <w:pPr>
      <w:pBdr>
        <w:left w:val="single" w:sz="4" w:space="0" w:color="auto"/>
        <w:bottom w:val="single" w:sz="4" w:space="0" w:color="auto"/>
      </w:pBdr>
      <w:spacing w:before="100" w:beforeAutospacing="1" w:after="100" w:afterAutospacing="1"/>
      <w:jc w:val="right"/>
      <w:textAlignment w:val="center"/>
    </w:pPr>
    <w:rPr>
      <w:rFonts w:ascii="Arial Narrow" w:hAnsi="Arial Narrow"/>
      <w:sz w:val="16"/>
      <w:szCs w:val="16"/>
    </w:rPr>
  </w:style>
  <w:style w:type="paragraph" w:customStyle="1" w:styleId="xl222">
    <w:name w:val="xl222"/>
    <w:basedOn w:val="Normln"/>
    <w:rsid w:val="00910DAE"/>
    <w:pPr>
      <w:pBdr>
        <w:left w:val="single" w:sz="4" w:space="0" w:color="auto"/>
      </w:pBdr>
      <w:spacing w:before="100" w:beforeAutospacing="1" w:after="100" w:afterAutospacing="1"/>
      <w:jc w:val="right"/>
      <w:textAlignment w:val="center"/>
    </w:pPr>
    <w:rPr>
      <w:rFonts w:ascii="Arial Narrow" w:hAnsi="Arial Narrow"/>
      <w:sz w:val="16"/>
      <w:szCs w:val="16"/>
    </w:rPr>
  </w:style>
  <w:style w:type="paragraph" w:customStyle="1" w:styleId="xl223">
    <w:name w:val="xl223"/>
    <w:basedOn w:val="Normln"/>
    <w:rsid w:val="00910DAE"/>
    <w:pPr>
      <w:pBdr>
        <w:top w:val="single" w:sz="4" w:space="0" w:color="auto"/>
        <w:left w:val="single" w:sz="4" w:space="0" w:color="auto"/>
      </w:pBdr>
      <w:spacing w:before="100" w:beforeAutospacing="1" w:after="100" w:afterAutospacing="1"/>
      <w:jc w:val="right"/>
      <w:textAlignment w:val="center"/>
    </w:pPr>
    <w:rPr>
      <w:rFonts w:ascii="Arial Narrow" w:hAnsi="Arial Narrow"/>
      <w:sz w:val="16"/>
      <w:szCs w:val="16"/>
    </w:rPr>
  </w:style>
  <w:style w:type="paragraph" w:customStyle="1" w:styleId="xl224">
    <w:name w:val="xl224"/>
    <w:basedOn w:val="Normln"/>
    <w:rsid w:val="00910DAE"/>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Narrow" w:hAnsi="Arial Narrow"/>
      <w:sz w:val="16"/>
      <w:szCs w:val="16"/>
    </w:rPr>
  </w:style>
  <w:style w:type="paragraph" w:customStyle="1" w:styleId="xl225">
    <w:name w:val="xl225"/>
    <w:basedOn w:val="Normln"/>
    <w:rsid w:val="00910DAE"/>
    <w:pPr>
      <w:pBdr>
        <w:top w:val="single" w:sz="4" w:space="0" w:color="auto"/>
        <w:left w:val="single" w:sz="4" w:space="0" w:color="auto"/>
        <w:bottom w:val="single" w:sz="8" w:space="0" w:color="auto"/>
      </w:pBdr>
      <w:spacing w:before="100" w:beforeAutospacing="1" w:after="100" w:afterAutospacing="1"/>
      <w:jc w:val="right"/>
      <w:textAlignment w:val="center"/>
    </w:pPr>
    <w:rPr>
      <w:rFonts w:ascii="Arial Narrow" w:hAnsi="Arial Narrow"/>
      <w:sz w:val="16"/>
      <w:szCs w:val="16"/>
    </w:rPr>
  </w:style>
  <w:style w:type="paragraph" w:customStyle="1" w:styleId="xl226">
    <w:name w:val="xl226"/>
    <w:basedOn w:val="Normln"/>
    <w:rsid w:val="00910DAE"/>
    <w:pPr>
      <w:pBdr>
        <w:top w:val="single" w:sz="8" w:space="0" w:color="auto"/>
        <w:lef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27">
    <w:name w:val="xl227"/>
    <w:basedOn w:val="Normln"/>
    <w:rsid w:val="00910DA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28">
    <w:name w:val="xl228"/>
    <w:basedOn w:val="Normln"/>
    <w:rsid w:val="00910DAE"/>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Narrow" w:hAnsi="Arial Narrow"/>
      <w:sz w:val="16"/>
      <w:szCs w:val="16"/>
    </w:rPr>
  </w:style>
  <w:style w:type="paragraph" w:customStyle="1" w:styleId="xl229">
    <w:name w:val="xl229"/>
    <w:basedOn w:val="Normln"/>
    <w:rsid w:val="00910DAE"/>
    <w:pPr>
      <w:pBdr>
        <w:top w:val="single" w:sz="8" w:space="0" w:color="auto"/>
        <w:left w:val="single" w:sz="4" w:space="0" w:color="auto"/>
        <w:right w:val="single" w:sz="4" w:space="0" w:color="auto"/>
      </w:pBdr>
      <w:shd w:val="clear" w:color="000000" w:fill="FFC000"/>
      <w:spacing w:before="100" w:beforeAutospacing="1" w:after="100" w:afterAutospacing="1"/>
      <w:jc w:val="center"/>
      <w:textAlignment w:val="top"/>
    </w:pPr>
    <w:rPr>
      <w:rFonts w:ascii="Arial Narrow" w:hAnsi="Arial Narrow"/>
      <w:sz w:val="16"/>
      <w:szCs w:val="16"/>
    </w:rPr>
  </w:style>
  <w:style w:type="paragraph" w:customStyle="1" w:styleId="xl230">
    <w:name w:val="xl230"/>
    <w:basedOn w:val="Normln"/>
    <w:rsid w:val="00910DAE"/>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jc w:val="center"/>
      <w:textAlignment w:val="center"/>
    </w:pPr>
    <w:rPr>
      <w:rFonts w:ascii="Arial Narrow" w:hAnsi="Arial Narrow"/>
      <w:sz w:val="16"/>
      <w:szCs w:val="16"/>
    </w:rPr>
  </w:style>
  <w:style w:type="paragraph" w:customStyle="1" w:styleId="xl231">
    <w:name w:val="xl231"/>
    <w:basedOn w:val="Normln"/>
    <w:rsid w:val="00910DAE"/>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232">
    <w:name w:val="xl232"/>
    <w:basedOn w:val="Normln"/>
    <w:rsid w:val="00910DA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33">
    <w:name w:val="xl233"/>
    <w:basedOn w:val="Normln"/>
    <w:rsid w:val="00910D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34">
    <w:name w:val="xl234"/>
    <w:basedOn w:val="Normln"/>
    <w:rsid w:val="00910DAE"/>
    <w:pPr>
      <w:pBdr>
        <w:top w:val="single" w:sz="8" w:space="0" w:color="auto"/>
        <w:left w:val="single" w:sz="4" w:space="0" w:color="auto"/>
        <w:right w:val="single" w:sz="4" w:space="0" w:color="auto"/>
      </w:pBdr>
      <w:spacing w:before="100" w:beforeAutospacing="1" w:after="100" w:afterAutospacing="1"/>
      <w:jc w:val="center"/>
      <w:textAlignment w:val="top"/>
    </w:pPr>
    <w:rPr>
      <w:rFonts w:ascii="Arial Narrow" w:hAnsi="Arial Narrow"/>
      <w:sz w:val="16"/>
      <w:szCs w:val="16"/>
    </w:rPr>
  </w:style>
  <w:style w:type="paragraph" w:customStyle="1" w:styleId="xl235">
    <w:name w:val="xl235"/>
    <w:basedOn w:val="Normln"/>
    <w:rsid w:val="00910DAE"/>
    <w:pPr>
      <w:pBdr>
        <w:left w:val="single" w:sz="4" w:space="0" w:color="auto"/>
        <w:right w:val="single" w:sz="4" w:space="0" w:color="auto"/>
      </w:pBdr>
      <w:spacing w:before="100" w:beforeAutospacing="1" w:after="100" w:afterAutospacing="1"/>
      <w:jc w:val="center"/>
      <w:textAlignment w:val="top"/>
    </w:pPr>
    <w:rPr>
      <w:rFonts w:ascii="Arial Narrow" w:hAnsi="Arial Narrow"/>
      <w:sz w:val="16"/>
      <w:szCs w:val="16"/>
    </w:rPr>
  </w:style>
  <w:style w:type="paragraph" w:customStyle="1" w:styleId="xl236">
    <w:name w:val="xl236"/>
    <w:basedOn w:val="Normln"/>
    <w:rsid w:val="00910DAE"/>
    <w:pPr>
      <w:pBdr>
        <w:top w:val="single" w:sz="4" w:space="0" w:color="auto"/>
        <w:left w:val="single" w:sz="4" w:space="0" w:color="auto"/>
        <w:bottom w:val="single" w:sz="4" w:space="0" w:color="auto"/>
      </w:pBdr>
      <w:spacing w:before="100" w:beforeAutospacing="1" w:after="100" w:afterAutospacing="1"/>
      <w:jc w:val="center"/>
      <w:textAlignment w:val="top"/>
    </w:pPr>
    <w:rPr>
      <w:rFonts w:ascii="Arial Narrow" w:hAnsi="Arial Narrow"/>
      <w:sz w:val="16"/>
      <w:szCs w:val="16"/>
    </w:rPr>
  </w:style>
  <w:style w:type="paragraph" w:customStyle="1" w:styleId="xl237">
    <w:name w:val="xl237"/>
    <w:basedOn w:val="Normln"/>
    <w:rsid w:val="00910DAE"/>
    <w:pPr>
      <w:pBdr>
        <w:top w:val="single" w:sz="4" w:space="0" w:color="auto"/>
        <w:left w:val="single" w:sz="4" w:space="0" w:color="auto"/>
      </w:pBdr>
      <w:spacing w:before="100" w:beforeAutospacing="1" w:after="100" w:afterAutospacing="1"/>
      <w:jc w:val="center"/>
      <w:textAlignment w:val="top"/>
    </w:pPr>
    <w:rPr>
      <w:rFonts w:ascii="Arial Narrow" w:hAnsi="Arial Narrow"/>
      <w:sz w:val="16"/>
      <w:szCs w:val="16"/>
    </w:rPr>
  </w:style>
  <w:style w:type="paragraph" w:customStyle="1" w:styleId="xl238">
    <w:name w:val="xl238"/>
    <w:basedOn w:val="Normln"/>
    <w:rsid w:val="00910DAE"/>
    <w:pPr>
      <w:pBdr>
        <w:left w:val="single" w:sz="4" w:space="0" w:color="auto"/>
      </w:pBdr>
      <w:spacing w:before="100" w:beforeAutospacing="1" w:after="100" w:afterAutospacing="1"/>
      <w:jc w:val="center"/>
      <w:textAlignment w:val="top"/>
    </w:pPr>
    <w:rPr>
      <w:rFonts w:ascii="Arial Narrow" w:hAnsi="Arial Narrow"/>
      <w:sz w:val="16"/>
      <w:szCs w:val="16"/>
    </w:rPr>
  </w:style>
  <w:style w:type="paragraph" w:customStyle="1" w:styleId="xl239">
    <w:name w:val="xl239"/>
    <w:basedOn w:val="Normln"/>
    <w:rsid w:val="00910DAE"/>
    <w:pPr>
      <w:pBdr>
        <w:top w:val="single" w:sz="4" w:space="0" w:color="auto"/>
        <w:left w:val="single" w:sz="4" w:space="0" w:color="auto"/>
        <w:right w:val="single" w:sz="4" w:space="0" w:color="auto"/>
      </w:pBdr>
      <w:spacing w:before="100" w:beforeAutospacing="1" w:after="100" w:afterAutospacing="1"/>
      <w:jc w:val="center"/>
      <w:textAlignment w:val="top"/>
    </w:pPr>
    <w:rPr>
      <w:rFonts w:ascii="Arial Narrow" w:hAnsi="Arial Narrow"/>
      <w:sz w:val="16"/>
      <w:szCs w:val="16"/>
    </w:rPr>
  </w:style>
  <w:style w:type="paragraph" w:customStyle="1" w:styleId="xl240">
    <w:name w:val="xl240"/>
    <w:basedOn w:val="Normln"/>
    <w:rsid w:val="00910DAE"/>
    <w:pPr>
      <w:pBdr>
        <w:top w:val="single" w:sz="8" w:space="0" w:color="auto"/>
        <w:left w:val="single" w:sz="4" w:space="0" w:color="auto"/>
      </w:pBdr>
      <w:spacing w:before="100" w:beforeAutospacing="1" w:after="100" w:afterAutospacing="1"/>
      <w:jc w:val="center"/>
      <w:textAlignment w:val="top"/>
    </w:pPr>
    <w:rPr>
      <w:rFonts w:ascii="Arial Narrow" w:hAnsi="Arial Narrow"/>
      <w:sz w:val="16"/>
      <w:szCs w:val="16"/>
    </w:rPr>
  </w:style>
  <w:style w:type="paragraph" w:customStyle="1" w:styleId="xl241">
    <w:name w:val="xl241"/>
    <w:basedOn w:val="Normln"/>
    <w:rsid w:val="00910DA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sz w:val="16"/>
      <w:szCs w:val="16"/>
    </w:rPr>
  </w:style>
  <w:style w:type="paragraph" w:customStyle="1" w:styleId="xl242">
    <w:name w:val="xl242"/>
    <w:basedOn w:val="Normln"/>
    <w:rsid w:val="00910DAE"/>
    <w:pPr>
      <w:pBdr>
        <w:top w:val="single" w:sz="8" w:space="0" w:color="auto"/>
        <w:bottom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243">
    <w:name w:val="xl243"/>
    <w:basedOn w:val="Normln"/>
    <w:rsid w:val="00910DAE"/>
    <w:pPr>
      <w:pBdr>
        <w:lef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44">
    <w:name w:val="xl244"/>
    <w:basedOn w:val="Normln"/>
    <w:rsid w:val="00910DAE"/>
    <w:pPr>
      <w:pBdr>
        <w:left w:val="single" w:sz="4" w:space="0" w:color="auto"/>
        <w:bottom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245">
    <w:name w:val="xl245"/>
    <w:basedOn w:val="Normln"/>
    <w:rsid w:val="00910DAE"/>
    <w:pPr>
      <w:pBdr>
        <w:left w:val="single" w:sz="4" w:space="0" w:color="auto"/>
        <w:bottom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46">
    <w:name w:val="xl246"/>
    <w:basedOn w:val="Normln"/>
    <w:rsid w:val="00910DAE"/>
    <w:pPr>
      <w:pBdr>
        <w:bottom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247">
    <w:name w:val="xl247"/>
    <w:basedOn w:val="Normln"/>
    <w:rsid w:val="00910DAE"/>
    <w:pPr>
      <w:pBdr>
        <w:top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248">
    <w:name w:val="xl248"/>
    <w:basedOn w:val="Normln"/>
    <w:rsid w:val="00910DA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49">
    <w:name w:val="xl249"/>
    <w:basedOn w:val="Normln"/>
    <w:rsid w:val="00910DAE"/>
    <w:pPr>
      <w:pBdr>
        <w:top w:val="single" w:sz="4" w:space="0" w:color="auto"/>
        <w:lef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50">
    <w:name w:val="xl250"/>
    <w:basedOn w:val="Normln"/>
    <w:rsid w:val="00910DAE"/>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Narrow" w:hAnsi="Arial Narrow"/>
      <w:sz w:val="16"/>
      <w:szCs w:val="16"/>
    </w:rPr>
  </w:style>
  <w:style w:type="paragraph" w:customStyle="1" w:styleId="xl251">
    <w:name w:val="xl251"/>
    <w:basedOn w:val="Normln"/>
    <w:rsid w:val="00910DAE"/>
    <w:pPr>
      <w:pBdr>
        <w:top w:val="single" w:sz="4" w:space="0" w:color="auto"/>
      </w:pBdr>
      <w:spacing w:before="100" w:beforeAutospacing="1" w:after="100" w:afterAutospacing="1"/>
      <w:jc w:val="center"/>
      <w:textAlignment w:val="top"/>
    </w:pPr>
    <w:rPr>
      <w:rFonts w:ascii="Arial Narrow" w:hAnsi="Arial Narrow"/>
      <w:sz w:val="16"/>
      <w:szCs w:val="16"/>
    </w:rPr>
  </w:style>
  <w:style w:type="paragraph" w:customStyle="1" w:styleId="xl252">
    <w:name w:val="xl252"/>
    <w:basedOn w:val="Normln"/>
    <w:rsid w:val="00910DAE"/>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jc w:val="center"/>
      <w:textAlignment w:val="top"/>
    </w:pPr>
    <w:rPr>
      <w:rFonts w:ascii="Arial Narrow" w:hAnsi="Arial Narrow"/>
      <w:sz w:val="16"/>
      <w:szCs w:val="16"/>
    </w:rPr>
  </w:style>
  <w:style w:type="paragraph" w:customStyle="1" w:styleId="xl253">
    <w:name w:val="xl253"/>
    <w:basedOn w:val="Normln"/>
    <w:rsid w:val="00910DAE"/>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jc w:val="center"/>
      <w:textAlignment w:val="top"/>
    </w:pPr>
    <w:rPr>
      <w:rFonts w:ascii="Arial Narrow" w:hAnsi="Arial Narrow"/>
      <w:sz w:val="16"/>
      <w:szCs w:val="16"/>
    </w:rPr>
  </w:style>
  <w:style w:type="paragraph" w:customStyle="1" w:styleId="xl254">
    <w:name w:val="xl254"/>
    <w:basedOn w:val="Normln"/>
    <w:rsid w:val="00910DAE"/>
    <w:pPr>
      <w:pBdr>
        <w:top w:val="single" w:sz="4" w:space="0" w:color="auto"/>
        <w:left w:val="single" w:sz="4" w:space="0" w:color="auto"/>
      </w:pBdr>
      <w:shd w:val="clear" w:color="000000" w:fill="75923C"/>
      <w:spacing w:before="100" w:beforeAutospacing="1" w:after="100" w:afterAutospacing="1"/>
      <w:jc w:val="center"/>
      <w:textAlignment w:val="center"/>
    </w:pPr>
    <w:rPr>
      <w:rFonts w:ascii="Arial Narrow" w:hAnsi="Arial Narrow"/>
      <w:sz w:val="16"/>
      <w:szCs w:val="16"/>
    </w:rPr>
  </w:style>
  <w:style w:type="paragraph" w:customStyle="1" w:styleId="xl255">
    <w:name w:val="xl255"/>
    <w:basedOn w:val="Normln"/>
    <w:rsid w:val="00910DAE"/>
    <w:pPr>
      <w:pBdr>
        <w:left w:val="single" w:sz="4" w:space="0" w:color="auto"/>
        <w:bottom w:val="single" w:sz="4" w:space="0" w:color="auto"/>
      </w:pBdr>
      <w:shd w:val="clear" w:color="000000" w:fill="75923C"/>
      <w:spacing w:before="100" w:beforeAutospacing="1" w:after="100" w:afterAutospacing="1"/>
      <w:jc w:val="center"/>
      <w:textAlignment w:val="center"/>
    </w:pPr>
    <w:rPr>
      <w:rFonts w:ascii="Arial Narrow" w:hAnsi="Arial Narrow"/>
      <w:sz w:val="16"/>
      <w:szCs w:val="16"/>
    </w:rPr>
  </w:style>
  <w:style w:type="paragraph" w:customStyle="1" w:styleId="xl256">
    <w:name w:val="xl256"/>
    <w:basedOn w:val="Normln"/>
    <w:rsid w:val="00910DAE"/>
    <w:pPr>
      <w:shd w:val="clear" w:color="000000" w:fill="75923C"/>
      <w:spacing w:before="100" w:beforeAutospacing="1" w:after="100" w:afterAutospacing="1"/>
      <w:jc w:val="center"/>
      <w:textAlignment w:val="center"/>
    </w:pPr>
    <w:rPr>
      <w:rFonts w:ascii="Arial Narrow" w:hAnsi="Arial Narrow"/>
      <w:sz w:val="16"/>
      <w:szCs w:val="16"/>
    </w:rPr>
  </w:style>
  <w:style w:type="paragraph" w:customStyle="1" w:styleId="xl257">
    <w:name w:val="xl257"/>
    <w:basedOn w:val="Normln"/>
    <w:rsid w:val="00910DAE"/>
    <w:pPr>
      <w:pBdr>
        <w:top w:val="single" w:sz="4" w:space="0" w:color="auto"/>
        <w:left w:val="single" w:sz="4" w:space="0" w:color="auto"/>
        <w:bottom w:val="single" w:sz="4" w:space="0" w:color="auto"/>
        <w:right w:val="single" w:sz="4" w:space="0" w:color="auto"/>
      </w:pBdr>
      <w:shd w:val="clear" w:color="000000" w:fill="75923C"/>
      <w:spacing w:before="100" w:beforeAutospacing="1" w:after="100" w:afterAutospacing="1"/>
      <w:jc w:val="center"/>
      <w:textAlignment w:val="center"/>
    </w:pPr>
    <w:rPr>
      <w:rFonts w:ascii="Arial Narrow" w:hAnsi="Arial Narrow"/>
      <w:sz w:val="16"/>
      <w:szCs w:val="16"/>
    </w:rPr>
  </w:style>
  <w:style w:type="paragraph" w:customStyle="1" w:styleId="xl258">
    <w:name w:val="xl258"/>
    <w:basedOn w:val="Normln"/>
    <w:rsid w:val="00910DAE"/>
    <w:pPr>
      <w:pBdr>
        <w:top w:val="single" w:sz="4" w:space="0" w:color="auto"/>
        <w:left w:val="single" w:sz="4" w:space="0" w:color="auto"/>
      </w:pBdr>
      <w:shd w:val="clear" w:color="000000" w:fill="92D050"/>
      <w:spacing w:before="100" w:beforeAutospacing="1" w:after="100" w:afterAutospacing="1"/>
      <w:jc w:val="center"/>
      <w:textAlignment w:val="center"/>
    </w:pPr>
    <w:rPr>
      <w:rFonts w:ascii="Arial Narrow" w:hAnsi="Arial Narrow"/>
      <w:sz w:val="16"/>
      <w:szCs w:val="16"/>
    </w:rPr>
  </w:style>
  <w:style w:type="paragraph" w:customStyle="1" w:styleId="xl259">
    <w:name w:val="xl259"/>
    <w:basedOn w:val="Normln"/>
    <w:rsid w:val="00910DAE"/>
    <w:pPr>
      <w:pBdr>
        <w:left w:val="single" w:sz="4" w:space="0" w:color="auto"/>
        <w:bottom w:val="single" w:sz="4" w:space="0" w:color="auto"/>
      </w:pBdr>
      <w:shd w:val="clear" w:color="000000" w:fill="92D050"/>
      <w:spacing w:before="100" w:beforeAutospacing="1" w:after="100" w:afterAutospacing="1"/>
      <w:jc w:val="center"/>
      <w:textAlignment w:val="center"/>
    </w:pPr>
    <w:rPr>
      <w:rFonts w:ascii="Arial Narrow" w:hAnsi="Arial Narrow"/>
      <w:sz w:val="16"/>
      <w:szCs w:val="16"/>
    </w:rPr>
  </w:style>
  <w:style w:type="paragraph" w:customStyle="1" w:styleId="xl260">
    <w:name w:val="xl260"/>
    <w:basedOn w:val="Normln"/>
    <w:rsid w:val="00910DAE"/>
    <w:pPr>
      <w:pBdr>
        <w:top w:val="single" w:sz="4" w:space="0" w:color="auto"/>
        <w:left w:val="single" w:sz="4" w:space="0" w:color="auto"/>
      </w:pBdr>
      <w:shd w:val="clear" w:color="000000" w:fill="FFC000"/>
      <w:spacing w:before="100" w:beforeAutospacing="1" w:after="100" w:afterAutospacing="1"/>
      <w:jc w:val="center"/>
      <w:textAlignment w:val="center"/>
    </w:pPr>
    <w:rPr>
      <w:rFonts w:ascii="Arial Narrow" w:hAnsi="Arial Narrow"/>
      <w:sz w:val="16"/>
      <w:szCs w:val="16"/>
    </w:rPr>
  </w:style>
  <w:style w:type="paragraph" w:customStyle="1" w:styleId="xl261">
    <w:name w:val="xl261"/>
    <w:basedOn w:val="Normln"/>
    <w:rsid w:val="00910DAE"/>
    <w:pPr>
      <w:pBdr>
        <w:left w:val="single" w:sz="4" w:space="0" w:color="auto"/>
        <w:bottom w:val="single" w:sz="4" w:space="0" w:color="auto"/>
      </w:pBdr>
      <w:shd w:val="clear" w:color="000000" w:fill="FFC000"/>
      <w:spacing w:before="100" w:beforeAutospacing="1" w:after="100" w:afterAutospacing="1"/>
      <w:jc w:val="center"/>
      <w:textAlignment w:val="center"/>
    </w:pPr>
    <w:rPr>
      <w:rFonts w:ascii="Arial Narrow" w:hAnsi="Arial Narrow"/>
      <w:sz w:val="16"/>
      <w:szCs w:val="16"/>
    </w:rPr>
  </w:style>
  <w:style w:type="paragraph" w:customStyle="1" w:styleId="xl262">
    <w:name w:val="xl262"/>
    <w:basedOn w:val="Normln"/>
    <w:rsid w:val="00910DAE"/>
    <w:pPr>
      <w:pBdr>
        <w:top w:val="single" w:sz="8" w:space="0" w:color="auto"/>
        <w:left w:val="single" w:sz="4" w:space="0" w:color="auto"/>
        <w:right w:val="single" w:sz="8" w:space="0" w:color="auto"/>
      </w:pBdr>
      <w:spacing w:before="100" w:beforeAutospacing="1" w:after="100" w:afterAutospacing="1"/>
      <w:jc w:val="right"/>
      <w:textAlignment w:val="center"/>
    </w:pPr>
    <w:rPr>
      <w:rFonts w:ascii="Arial Narrow" w:hAnsi="Arial Narrow"/>
      <w:sz w:val="16"/>
      <w:szCs w:val="16"/>
    </w:rPr>
  </w:style>
  <w:style w:type="paragraph" w:customStyle="1" w:styleId="xl263">
    <w:name w:val="xl263"/>
    <w:basedOn w:val="Normln"/>
    <w:rsid w:val="00910DAE"/>
    <w:pPr>
      <w:pBdr>
        <w:left w:val="single" w:sz="4" w:space="0" w:color="auto"/>
        <w:right w:val="single" w:sz="8" w:space="0" w:color="auto"/>
      </w:pBdr>
      <w:spacing w:before="100" w:beforeAutospacing="1" w:after="100" w:afterAutospacing="1"/>
      <w:jc w:val="right"/>
      <w:textAlignment w:val="center"/>
    </w:pPr>
    <w:rPr>
      <w:rFonts w:ascii="Arial Narrow" w:hAnsi="Arial Narrow"/>
      <w:sz w:val="16"/>
      <w:szCs w:val="16"/>
    </w:rPr>
  </w:style>
  <w:style w:type="paragraph" w:customStyle="1" w:styleId="xl264">
    <w:name w:val="xl264"/>
    <w:basedOn w:val="Normln"/>
    <w:rsid w:val="00910DAE"/>
    <w:pPr>
      <w:pBdr>
        <w:left w:val="single" w:sz="4" w:space="0" w:color="auto"/>
        <w:bottom w:val="single" w:sz="8" w:space="0" w:color="auto"/>
        <w:right w:val="single" w:sz="8" w:space="0" w:color="auto"/>
      </w:pBdr>
      <w:spacing w:before="100" w:beforeAutospacing="1" w:after="100" w:afterAutospacing="1"/>
      <w:jc w:val="right"/>
      <w:textAlignment w:val="center"/>
    </w:pPr>
    <w:rPr>
      <w:rFonts w:ascii="Arial Narrow" w:hAnsi="Arial Narrow"/>
      <w:sz w:val="16"/>
      <w:szCs w:val="16"/>
    </w:rPr>
  </w:style>
  <w:style w:type="paragraph" w:customStyle="1" w:styleId="xl265">
    <w:name w:val="xl265"/>
    <w:basedOn w:val="Normln"/>
    <w:rsid w:val="00910DAE"/>
    <w:pPr>
      <w:pBdr>
        <w:top w:val="single" w:sz="8" w:space="0" w:color="auto"/>
        <w:right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266">
    <w:name w:val="xl266"/>
    <w:basedOn w:val="Normln"/>
    <w:rsid w:val="00910DAE"/>
    <w:pPr>
      <w:pBdr>
        <w:right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267">
    <w:name w:val="xl267"/>
    <w:basedOn w:val="Normln"/>
    <w:rsid w:val="00910DA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268">
    <w:name w:val="xl268"/>
    <w:basedOn w:val="Normln"/>
    <w:rsid w:val="00910DAE"/>
    <w:pPr>
      <w:pBdr>
        <w:bottom w:val="single" w:sz="8" w:space="0" w:color="auto"/>
        <w:right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269">
    <w:name w:val="xl269"/>
    <w:basedOn w:val="Normln"/>
    <w:rsid w:val="00910DAE"/>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270">
    <w:name w:val="xl270"/>
    <w:basedOn w:val="Normln"/>
    <w:rsid w:val="00910DAE"/>
    <w:pPr>
      <w:pBdr>
        <w:left w:val="single" w:sz="4" w:space="0" w:color="auto"/>
        <w:right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271">
    <w:name w:val="xl271"/>
    <w:basedOn w:val="Normln"/>
    <w:rsid w:val="00910DAE"/>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272">
    <w:name w:val="xl272"/>
    <w:basedOn w:val="Normln"/>
    <w:rsid w:val="00910DA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73">
    <w:name w:val="xl273"/>
    <w:basedOn w:val="Normln"/>
    <w:rsid w:val="00910DAE"/>
    <w:pPr>
      <w:pBdr>
        <w:top w:val="single" w:sz="8" w:space="0" w:color="auto"/>
        <w:left w:val="single" w:sz="4" w:space="0" w:color="auto"/>
      </w:pBdr>
      <w:shd w:val="clear" w:color="000000" w:fill="FFC000"/>
      <w:spacing w:before="100" w:beforeAutospacing="1" w:after="100" w:afterAutospacing="1"/>
      <w:jc w:val="center"/>
      <w:textAlignment w:val="center"/>
    </w:pPr>
    <w:rPr>
      <w:rFonts w:ascii="Arial Narrow" w:hAnsi="Arial Narrow"/>
      <w:sz w:val="16"/>
      <w:szCs w:val="16"/>
    </w:rPr>
  </w:style>
  <w:style w:type="paragraph" w:customStyle="1" w:styleId="xl274">
    <w:name w:val="xl274"/>
    <w:basedOn w:val="Normln"/>
    <w:rsid w:val="00910DAE"/>
    <w:pPr>
      <w:pBdr>
        <w:left w:val="single" w:sz="4" w:space="0" w:color="auto"/>
        <w:bottom w:val="single" w:sz="8" w:space="0" w:color="auto"/>
      </w:pBdr>
      <w:shd w:val="clear" w:color="000000" w:fill="FFC000"/>
      <w:spacing w:before="100" w:beforeAutospacing="1" w:after="100" w:afterAutospacing="1"/>
      <w:jc w:val="center"/>
      <w:textAlignment w:val="center"/>
    </w:pPr>
    <w:rPr>
      <w:rFonts w:ascii="Arial Narrow" w:hAnsi="Arial Narrow"/>
      <w:sz w:val="16"/>
      <w:szCs w:val="16"/>
    </w:rPr>
  </w:style>
  <w:style w:type="paragraph" w:customStyle="1" w:styleId="xl275">
    <w:name w:val="xl275"/>
    <w:basedOn w:val="Normln"/>
    <w:rsid w:val="00910DAE"/>
    <w:pPr>
      <w:pBdr>
        <w:left w:val="single" w:sz="4"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76">
    <w:name w:val="xl276"/>
    <w:basedOn w:val="Normln"/>
    <w:rsid w:val="00910DAE"/>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77">
    <w:name w:val="xl277"/>
    <w:basedOn w:val="Normln"/>
    <w:rsid w:val="00910DAE"/>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78">
    <w:name w:val="xl278"/>
    <w:basedOn w:val="Normln"/>
    <w:rsid w:val="00910DA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79">
    <w:name w:val="xl279"/>
    <w:basedOn w:val="Normln"/>
    <w:rsid w:val="00910DAE"/>
    <w:pPr>
      <w:pBdr>
        <w:top w:val="single" w:sz="8" w:space="0" w:color="auto"/>
        <w:left w:val="single" w:sz="4" w:space="0" w:color="auto"/>
        <w:right w:val="single" w:sz="4" w:space="0" w:color="auto"/>
      </w:pBdr>
      <w:shd w:val="clear" w:color="000000" w:fill="FFFF00"/>
      <w:spacing w:before="100" w:beforeAutospacing="1" w:after="100" w:afterAutospacing="1"/>
      <w:jc w:val="center"/>
      <w:textAlignment w:val="top"/>
    </w:pPr>
    <w:rPr>
      <w:rFonts w:ascii="Arial Narrow" w:hAnsi="Arial Narrow"/>
      <w:sz w:val="16"/>
      <w:szCs w:val="16"/>
    </w:rPr>
  </w:style>
  <w:style w:type="paragraph" w:customStyle="1" w:styleId="xl280">
    <w:name w:val="xl280"/>
    <w:basedOn w:val="Normln"/>
    <w:rsid w:val="00910DA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81">
    <w:name w:val="xl281"/>
    <w:basedOn w:val="Normln"/>
    <w:rsid w:val="00910DA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82">
    <w:name w:val="xl282"/>
    <w:basedOn w:val="Normln"/>
    <w:rsid w:val="00910DAE"/>
    <w:pPr>
      <w:pBdr>
        <w:top w:val="single" w:sz="4" w:space="0" w:color="auto"/>
      </w:pBdr>
      <w:shd w:val="clear" w:color="000000" w:fill="FFC000"/>
      <w:spacing w:before="100" w:beforeAutospacing="1" w:after="100" w:afterAutospacing="1"/>
      <w:jc w:val="center"/>
      <w:textAlignment w:val="center"/>
    </w:pPr>
    <w:rPr>
      <w:rFonts w:ascii="Arial Narrow" w:hAnsi="Arial Narrow"/>
      <w:sz w:val="16"/>
      <w:szCs w:val="16"/>
    </w:rPr>
  </w:style>
  <w:style w:type="paragraph" w:customStyle="1" w:styleId="xl283">
    <w:name w:val="xl283"/>
    <w:basedOn w:val="Normln"/>
    <w:rsid w:val="00910DAE"/>
    <w:pPr>
      <w:pBdr>
        <w:bottom w:val="single" w:sz="4" w:space="0" w:color="auto"/>
      </w:pBdr>
      <w:shd w:val="clear" w:color="000000" w:fill="FFC000"/>
      <w:spacing w:before="100" w:beforeAutospacing="1" w:after="100" w:afterAutospacing="1"/>
      <w:jc w:val="center"/>
      <w:textAlignment w:val="center"/>
    </w:pPr>
    <w:rPr>
      <w:rFonts w:ascii="Arial Narrow" w:hAnsi="Arial Narrow"/>
      <w:sz w:val="16"/>
      <w:szCs w:val="16"/>
    </w:rPr>
  </w:style>
  <w:style w:type="paragraph" w:customStyle="1" w:styleId="xl284">
    <w:name w:val="xl284"/>
    <w:basedOn w:val="Normln"/>
    <w:rsid w:val="00910DAE"/>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jc w:val="center"/>
      <w:textAlignment w:val="top"/>
    </w:pPr>
    <w:rPr>
      <w:rFonts w:ascii="Arial Narrow" w:hAnsi="Arial Narrow"/>
      <w:sz w:val="16"/>
      <w:szCs w:val="16"/>
    </w:rPr>
  </w:style>
  <w:style w:type="paragraph" w:customStyle="1" w:styleId="xl285">
    <w:name w:val="xl285"/>
    <w:basedOn w:val="Normln"/>
    <w:rsid w:val="00910DAE"/>
    <w:pPr>
      <w:pBdr>
        <w:left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286">
    <w:name w:val="xl286"/>
    <w:basedOn w:val="Normln"/>
    <w:rsid w:val="00910DAE"/>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sz w:val="16"/>
      <w:szCs w:val="16"/>
    </w:rPr>
  </w:style>
  <w:style w:type="paragraph" w:customStyle="1" w:styleId="xl287">
    <w:name w:val="xl287"/>
    <w:basedOn w:val="Normln"/>
    <w:rsid w:val="00910DAE"/>
    <w:pPr>
      <w:pBdr>
        <w:top w:val="single" w:sz="4" w:space="0" w:color="auto"/>
      </w:pBdr>
      <w:shd w:val="clear" w:color="000000" w:fill="92D050"/>
      <w:spacing w:before="100" w:beforeAutospacing="1" w:after="100" w:afterAutospacing="1"/>
      <w:jc w:val="center"/>
      <w:textAlignment w:val="center"/>
    </w:pPr>
    <w:rPr>
      <w:rFonts w:ascii="Arial Narrow" w:hAnsi="Arial Narrow"/>
      <w:sz w:val="16"/>
      <w:szCs w:val="16"/>
    </w:rPr>
  </w:style>
  <w:style w:type="paragraph" w:customStyle="1" w:styleId="xl288">
    <w:name w:val="xl288"/>
    <w:basedOn w:val="Normln"/>
    <w:rsid w:val="00910DAE"/>
    <w:pPr>
      <w:pBdr>
        <w:bottom w:val="single" w:sz="4" w:space="0" w:color="auto"/>
      </w:pBdr>
      <w:shd w:val="clear" w:color="000000" w:fill="92D050"/>
      <w:spacing w:before="100" w:beforeAutospacing="1" w:after="100" w:afterAutospacing="1"/>
      <w:jc w:val="center"/>
      <w:textAlignment w:val="center"/>
    </w:pPr>
    <w:rPr>
      <w:rFonts w:ascii="Arial Narrow" w:hAnsi="Arial Narrow"/>
      <w:sz w:val="16"/>
      <w:szCs w:val="16"/>
    </w:rPr>
  </w:style>
  <w:style w:type="paragraph" w:customStyle="1" w:styleId="xl289">
    <w:name w:val="xl289"/>
    <w:basedOn w:val="Normln"/>
    <w:rsid w:val="00910DAE"/>
    <w:pPr>
      <w:pBdr>
        <w:top w:val="single" w:sz="4" w:space="0" w:color="auto"/>
        <w:right w:val="single" w:sz="4" w:space="0" w:color="auto"/>
      </w:pBdr>
      <w:shd w:val="clear" w:color="000000" w:fill="FFC000"/>
      <w:spacing w:before="100" w:beforeAutospacing="1" w:after="100" w:afterAutospacing="1"/>
      <w:jc w:val="center"/>
      <w:textAlignment w:val="top"/>
    </w:pPr>
    <w:rPr>
      <w:rFonts w:ascii="Arial Narrow" w:hAnsi="Arial Narrow"/>
      <w:sz w:val="16"/>
      <w:szCs w:val="16"/>
    </w:rPr>
  </w:style>
  <w:style w:type="paragraph" w:customStyle="1" w:styleId="xl290">
    <w:name w:val="xl290"/>
    <w:basedOn w:val="Normln"/>
    <w:rsid w:val="00910DAE"/>
    <w:pPr>
      <w:pBdr>
        <w:right w:val="single" w:sz="4" w:space="0" w:color="auto"/>
      </w:pBdr>
      <w:shd w:val="clear" w:color="000000" w:fill="FFFF00"/>
      <w:spacing w:before="100" w:beforeAutospacing="1" w:after="100" w:afterAutospacing="1"/>
      <w:jc w:val="center"/>
      <w:textAlignment w:val="top"/>
    </w:pPr>
    <w:rPr>
      <w:rFonts w:ascii="Arial Narrow" w:hAnsi="Arial Narrow"/>
      <w:sz w:val="16"/>
      <w:szCs w:val="16"/>
    </w:rPr>
  </w:style>
  <w:style w:type="paragraph" w:customStyle="1" w:styleId="xl291">
    <w:name w:val="xl291"/>
    <w:basedOn w:val="Normln"/>
    <w:rsid w:val="00910DAE"/>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top"/>
    </w:pPr>
    <w:rPr>
      <w:rFonts w:ascii="Arial Narrow" w:hAnsi="Arial Narrow"/>
      <w:sz w:val="16"/>
      <w:szCs w:val="16"/>
    </w:rPr>
  </w:style>
  <w:style w:type="paragraph" w:customStyle="1" w:styleId="xl292">
    <w:name w:val="xl292"/>
    <w:basedOn w:val="Normln"/>
    <w:rsid w:val="00910DAE"/>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Narrow" w:hAnsi="Arial Narrow"/>
      <w:sz w:val="16"/>
      <w:szCs w:val="16"/>
    </w:rPr>
  </w:style>
  <w:style w:type="paragraph" w:customStyle="1" w:styleId="xl293">
    <w:name w:val="xl293"/>
    <w:basedOn w:val="Normln"/>
    <w:rsid w:val="00910DAE"/>
    <w:pPr>
      <w:pBdr>
        <w:top w:val="single" w:sz="8" w:space="0" w:color="auto"/>
        <w:left w:val="single" w:sz="4" w:space="0" w:color="auto"/>
        <w:bottom w:val="single" w:sz="4" w:space="0" w:color="auto"/>
      </w:pBdr>
      <w:spacing w:before="100" w:beforeAutospacing="1" w:after="100" w:afterAutospacing="1"/>
      <w:jc w:val="center"/>
      <w:textAlignment w:val="top"/>
    </w:pPr>
    <w:rPr>
      <w:rFonts w:ascii="Arial Narrow" w:hAnsi="Arial Narrow"/>
      <w:sz w:val="16"/>
      <w:szCs w:val="16"/>
    </w:rPr>
  </w:style>
  <w:style w:type="paragraph" w:customStyle="1" w:styleId="xl294">
    <w:name w:val="xl294"/>
    <w:basedOn w:val="Normln"/>
    <w:rsid w:val="00910DAE"/>
    <w:pPr>
      <w:pBdr>
        <w:top w:val="single" w:sz="8" w:space="0" w:color="auto"/>
        <w:bottom w:val="single" w:sz="4" w:space="0" w:color="auto"/>
        <w:right w:val="single" w:sz="4" w:space="0" w:color="auto"/>
      </w:pBdr>
      <w:spacing w:before="100" w:beforeAutospacing="1" w:after="100" w:afterAutospacing="1"/>
      <w:jc w:val="center"/>
      <w:textAlignment w:val="top"/>
    </w:pPr>
    <w:rPr>
      <w:rFonts w:ascii="Arial Narrow" w:hAnsi="Arial Narrow"/>
      <w:sz w:val="16"/>
      <w:szCs w:val="16"/>
    </w:rPr>
  </w:style>
  <w:style w:type="paragraph" w:customStyle="1" w:styleId="xl295">
    <w:name w:val="xl295"/>
    <w:basedOn w:val="Normln"/>
    <w:rsid w:val="00910DAE"/>
    <w:pPr>
      <w:pBdr>
        <w:bottom w:val="single" w:sz="8" w:space="0" w:color="auto"/>
        <w:right w:val="single" w:sz="4" w:space="0" w:color="auto"/>
      </w:pBdr>
      <w:shd w:val="clear" w:color="000000" w:fill="FFC000"/>
      <w:spacing w:before="100" w:beforeAutospacing="1" w:after="100" w:afterAutospacing="1"/>
      <w:jc w:val="center"/>
      <w:textAlignment w:val="top"/>
    </w:pPr>
    <w:rPr>
      <w:rFonts w:ascii="Arial Narrow" w:hAnsi="Arial Narrow"/>
      <w:sz w:val="16"/>
      <w:szCs w:val="16"/>
    </w:rPr>
  </w:style>
  <w:style w:type="paragraph" w:customStyle="1" w:styleId="xl296">
    <w:name w:val="xl296"/>
    <w:basedOn w:val="Normln"/>
    <w:rsid w:val="00910DAE"/>
    <w:pPr>
      <w:shd w:val="clear" w:color="000000" w:fill="92D050"/>
      <w:spacing w:before="100" w:beforeAutospacing="1" w:after="100" w:afterAutospacing="1"/>
      <w:jc w:val="center"/>
      <w:textAlignment w:val="center"/>
    </w:pPr>
    <w:rPr>
      <w:rFonts w:ascii="Arial Narrow" w:hAnsi="Arial Narrow"/>
      <w:sz w:val="16"/>
      <w:szCs w:val="16"/>
    </w:rPr>
  </w:style>
  <w:style w:type="paragraph" w:customStyle="1" w:styleId="xl297">
    <w:name w:val="xl297"/>
    <w:basedOn w:val="Normln"/>
    <w:rsid w:val="00910DAE"/>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298">
    <w:name w:val="xl298"/>
    <w:basedOn w:val="Normln"/>
    <w:rsid w:val="00910DAE"/>
    <w:pPr>
      <w:pBdr>
        <w:top w:val="single" w:sz="8" w:space="0" w:color="auto"/>
        <w:left w:val="single" w:sz="4" w:space="0" w:color="auto"/>
        <w:bottom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299">
    <w:name w:val="xl299"/>
    <w:basedOn w:val="Normln"/>
    <w:rsid w:val="00910DA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Narrow" w:hAnsi="Arial Narrow"/>
      <w:sz w:val="16"/>
      <w:szCs w:val="16"/>
    </w:rPr>
  </w:style>
  <w:style w:type="paragraph" w:customStyle="1" w:styleId="xl300">
    <w:name w:val="xl300"/>
    <w:basedOn w:val="Normln"/>
    <w:rsid w:val="00910DAE"/>
    <w:pPr>
      <w:pBdr>
        <w:top w:val="single" w:sz="8" w:space="0" w:color="auto"/>
        <w:bottom w:val="single" w:sz="8" w:space="0" w:color="auto"/>
      </w:pBdr>
      <w:spacing w:before="100" w:beforeAutospacing="1" w:after="100" w:afterAutospacing="1"/>
      <w:jc w:val="center"/>
      <w:textAlignment w:val="top"/>
    </w:pPr>
    <w:rPr>
      <w:rFonts w:ascii="Arial Narrow" w:hAnsi="Arial Narrow"/>
      <w:sz w:val="16"/>
      <w:szCs w:val="16"/>
    </w:rPr>
  </w:style>
  <w:style w:type="paragraph" w:customStyle="1" w:styleId="xl301">
    <w:name w:val="xl301"/>
    <w:basedOn w:val="Normln"/>
    <w:rsid w:val="00910DA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302">
    <w:name w:val="xl302"/>
    <w:basedOn w:val="Normln"/>
    <w:rsid w:val="00910DAE"/>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303">
    <w:name w:val="xl303"/>
    <w:basedOn w:val="Normln"/>
    <w:rsid w:val="00910DAE"/>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textAlignment w:val="top"/>
    </w:pPr>
    <w:rPr>
      <w:rFonts w:ascii="Arial Narrow" w:hAnsi="Arial Narrow"/>
      <w:sz w:val="16"/>
      <w:szCs w:val="16"/>
    </w:rPr>
  </w:style>
  <w:style w:type="paragraph" w:customStyle="1" w:styleId="xl304">
    <w:name w:val="xl304"/>
    <w:basedOn w:val="Normln"/>
    <w:rsid w:val="00910DAE"/>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top"/>
    </w:pPr>
    <w:rPr>
      <w:rFonts w:ascii="Arial Narrow" w:hAnsi="Arial Narrow"/>
      <w:sz w:val="16"/>
      <w:szCs w:val="16"/>
    </w:rPr>
  </w:style>
  <w:style w:type="paragraph" w:customStyle="1" w:styleId="xl305">
    <w:name w:val="xl305"/>
    <w:basedOn w:val="Normln"/>
    <w:rsid w:val="00910DAE"/>
    <w:pPr>
      <w:pBdr>
        <w:top w:val="single" w:sz="8" w:space="0" w:color="auto"/>
        <w:bottom w:val="single" w:sz="8" w:space="0" w:color="auto"/>
      </w:pBdr>
      <w:shd w:val="clear" w:color="000000" w:fill="92D050"/>
      <w:spacing w:before="100" w:beforeAutospacing="1" w:after="100" w:afterAutospacing="1"/>
      <w:jc w:val="center"/>
      <w:textAlignment w:val="center"/>
    </w:pPr>
    <w:rPr>
      <w:rFonts w:ascii="Arial Narrow" w:hAnsi="Arial Narrow"/>
      <w:sz w:val="16"/>
      <w:szCs w:val="16"/>
    </w:rPr>
  </w:style>
  <w:style w:type="paragraph" w:customStyle="1" w:styleId="Zkladntext211">
    <w:name w:val="Základní text 211"/>
    <w:basedOn w:val="Normln"/>
    <w:rsid w:val="00910DAE"/>
    <w:pPr>
      <w:suppressAutoHyphens/>
      <w:jc w:val="both"/>
    </w:pPr>
    <w:rPr>
      <w:rFonts w:ascii="Arial" w:hAnsi="Arial"/>
      <w:kern w:val="1"/>
      <w:sz w:val="22"/>
      <w:szCs w:val="20"/>
    </w:rPr>
  </w:style>
  <w:style w:type="character" w:customStyle="1" w:styleId="WW8Num1z1">
    <w:name w:val="WW8Num1z1"/>
    <w:rsid w:val="00910DAE"/>
    <w:rPr>
      <w:rFonts w:ascii="Courier New" w:hAnsi="Courier New" w:cs="Courier New"/>
    </w:rPr>
  </w:style>
  <w:style w:type="character" w:customStyle="1" w:styleId="WW8Num1z2">
    <w:name w:val="WW8Num1z2"/>
    <w:rsid w:val="00910DAE"/>
    <w:rPr>
      <w:rFonts w:ascii="Wingdings" w:hAnsi="Wingdings" w:cs="Wingdings"/>
    </w:rPr>
  </w:style>
  <w:style w:type="character" w:customStyle="1" w:styleId="Standardnpsmoodstavce1">
    <w:name w:val="Standardní písmo odstavce1"/>
    <w:rsid w:val="00910DAE"/>
  </w:style>
  <w:style w:type="paragraph" w:customStyle="1" w:styleId="Nadpis">
    <w:name w:val="Nadpis"/>
    <w:basedOn w:val="Normln"/>
    <w:next w:val="Zkladntext"/>
    <w:rsid w:val="00910DAE"/>
    <w:pPr>
      <w:keepNext/>
      <w:suppressAutoHyphens/>
      <w:spacing w:before="240" w:after="120"/>
      <w:ind w:firstLine="709"/>
    </w:pPr>
    <w:rPr>
      <w:rFonts w:ascii="Arial" w:eastAsia="Lucida Sans Unicode" w:hAnsi="Arial" w:cs="Mangal"/>
      <w:sz w:val="28"/>
      <w:szCs w:val="28"/>
      <w:lang w:eastAsia="ar-SA"/>
    </w:rPr>
  </w:style>
  <w:style w:type="paragraph" w:styleId="Seznam">
    <w:name w:val="List"/>
    <w:basedOn w:val="Zkladntext"/>
    <w:rsid w:val="00910DAE"/>
    <w:pPr>
      <w:suppressAutoHyphens/>
      <w:ind w:firstLine="709"/>
    </w:pPr>
    <w:rPr>
      <w:rFonts w:ascii="Arial Narrow" w:hAnsi="Arial Narrow" w:cs="Mangal"/>
      <w:lang w:eastAsia="ar-SA"/>
    </w:rPr>
  </w:style>
  <w:style w:type="paragraph" w:customStyle="1" w:styleId="Popisek">
    <w:name w:val="Popisek"/>
    <w:basedOn w:val="Normln"/>
    <w:rsid w:val="00910DAE"/>
    <w:pPr>
      <w:suppressLineNumbers/>
      <w:suppressAutoHyphens/>
      <w:spacing w:before="120" w:after="120"/>
      <w:ind w:firstLine="709"/>
    </w:pPr>
    <w:rPr>
      <w:rFonts w:ascii="Arial Narrow" w:hAnsi="Arial Narrow" w:cs="Mangal"/>
      <w:i/>
      <w:iCs/>
      <w:lang w:eastAsia="ar-SA"/>
    </w:rPr>
  </w:style>
  <w:style w:type="paragraph" w:customStyle="1" w:styleId="Rejstk">
    <w:name w:val="Rejstřík"/>
    <w:basedOn w:val="Normln"/>
    <w:rsid w:val="00910DAE"/>
    <w:pPr>
      <w:suppressLineNumbers/>
      <w:suppressAutoHyphens/>
      <w:ind w:firstLine="709"/>
    </w:pPr>
    <w:rPr>
      <w:rFonts w:ascii="Arial Narrow" w:hAnsi="Arial Narrow" w:cs="Mangal"/>
      <w:lang w:eastAsia="ar-SA"/>
    </w:rPr>
  </w:style>
  <w:style w:type="paragraph" w:customStyle="1" w:styleId="Titulek1">
    <w:name w:val="Titulek1"/>
    <w:basedOn w:val="Normln"/>
    <w:next w:val="Normln"/>
    <w:rsid w:val="00910DAE"/>
    <w:pPr>
      <w:keepNext/>
      <w:suppressAutoHyphens/>
      <w:ind w:firstLine="709"/>
    </w:pPr>
    <w:rPr>
      <w:rFonts w:ascii="Arial Narrow" w:hAnsi="Arial Narrow" w:cs="Arial Narrow"/>
      <w:b/>
      <w:bCs/>
      <w:sz w:val="20"/>
      <w:szCs w:val="20"/>
      <w:lang w:eastAsia="ar-SA"/>
    </w:rPr>
  </w:style>
  <w:style w:type="paragraph" w:customStyle="1" w:styleId="Obsahtabulky">
    <w:name w:val="Obsah tabulky"/>
    <w:basedOn w:val="Normln"/>
    <w:rsid w:val="00910DAE"/>
    <w:pPr>
      <w:suppressLineNumbers/>
      <w:suppressAutoHyphens/>
      <w:ind w:firstLine="709"/>
    </w:pPr>
    <w:rPr>
      <w:rFonts w:ascii="Arial Narrow" w:hAnsi="Arial Narrow" w:cs="Arial Narrow"/>
      <w:lang w:eastAsia="ar-SA"/>
    </w:rPr>
  </w:style>
  <w:style w:type="paragraph" w:customStyle="1" w:styleId="Nadpistabulky">
    <w:name w:val="Nadpis tabulky"/>
    <w:basedOn w:val="Obsahtabulky"/>
    <w:rsid w:val="00910DAE"/>
    <w:pPr>
      <w:jc w:val="center"/>
    </w:pPr>
    <w:rPr>
      <w:b/>
      <w:bCs/>
    </w:rPr>
  </w:style>
  <w:style w:type="paragraph" w:customStyle="1" w:styleId="Obsahrmce">
    <w:name w:val="Obsah rámce"/>
    <w:basedOn w:val="Zkladntext"/>
    <w:rsid w:val="00910DAE"/>
    <w:pPr>
      <w:suppressAutoHyphens/>
      <w:ind w:firstLine="709"/>
    </w:pPr>
    <w:rPr>
      <w:rFonts w:ascii="Arial Narrow" w:hAnsi="Arial Narrow" w:cs="Arial Narrow"/>
      <w:lang w:eastAsia="ar-SA"/>
    </w:rPr>
  </w:style>
  <w:style w:type="paragraph" w:customStyle="1" w:styleId="Zkladntext31">
    <w:name w:val="Základní text 31"/>
    <w:basedOn w:val="Normln"/>
    <w:rsid w:val="00910DAE"/>
    <w:pPr>
      <w:overflowPunct w:val="0"/>
      <w:autoSpaceDE w:val="0"/>
      <w:autoSpaceDN w:val="0"/>
      <w:adjustRightInd w:val="0"/>
      <w:spacing w:before="120" w:line="360" w:lineRule="auto"/>
      <w:jc w:val="both"/>
      <w:textAlignment w:val="baseline"/>
    </w:pPr>
    <w:rPr>
      <w:szCs w:val="20"/>
    </w:rPr>
  </w:style>
  <w:style w:type="character" w:customStyle="1" w:styleId="Zvraznn1">
    <w:name w:val="Zvýraznění1"/>
    <w:qFormat/>
    <w:rsid w:val="00910DAE"/>
    <w:rPr>
      <w:i/>
      <w:iCs/>
    </w:rPr>
  </w:style>
  <w:style w:type="paragraph" w:customStyle="1" w:styleId="Rozvrendokumentu1">
    <w:name w:val="Rozvržení dokumentu1"/>
    <w:basedOn w:val="Normln"/>
    <w:link w:val="RozvrendokumentuChar"/>
    <w:unhideWhenUsed/>
    <w:rsid w:val="00910DAE"/>
    <w:rPr>
      <w:rFonts w:ascii="Tahoma" w:eastAsiaTheme="minorHAnsi" w:hAnsi="Tahoma" w:cs="Tahoma"/>
      <w:sz w:val="16"/>
      <w:szCs w:val="16"/>
      <w:lang w:eastAsia="en-US"/>
    </w:rPr>
  </w:style>
  <w:style w:type="character" w:customStyle="1" w:styleId="WW8Num1z3">
    <w:name w:val="WW8Num1z3"/>
    <w:rsid w:val="00910DAE"/>
  </w:style>
  <w:style w:type="character" w:customStyle="1" w:styleId="WW8Num1z4">
    <w:name w:val="WW8Num1z4"/>
    <w:rsid w:val="00910DAE"/>
  </w:style>
  <w:style w:type="character" w:customStyle="1" w:styleId="WW8Num1z5">
    <w:name w:val="WW8Num1z5"/>
    <w:rsid w:val="00910DAE"/>
  </w:style>
  <w:style w:type="character" w:customStyle="1" w:styleId="WW8Num1z6">
    <w:name w:val="WW8Num1z6"/>
    <w:rsid w:val="00910DAE"/>
  </w:style>
  <w:style w:type="character" w:customStyle="1" w:styleId="WW8Num1z7">
    <w:name w:val="WW8Num1z7"/>
    <w:rsid w:val="00910DAE"/>
  </w:style>
  <w:style w:type="character" w:customStyle="1" w:styleId="WW8Num1z8">
    <w:name w:val="WW8Num1z8"/>
    <w:rsid w:val="00910DAE"/>
  </w:style>
  <w:style w:type="character" w:customStyle="1" w:styleId="WW8Num2z0">
    <w:name w:val="WW8Num2z0"/>
    <w:rsid w:val="00910DAE"/>
  </w:style>
  <w:style w:type="character" w:customStyle="1" w:styleId="WW8Num2z1">
    <w:name w:val="WW8Num2z1"/>
    <w:rsid w:val="00910DAE"/>
  </w:style>
  <w:style w:type="character" w:customStyle="1" w:styleId="WW8Num2z2">
    <w:name w:val="WW8Num2z2"/>
    <w:rsid w:val="00910DAE"/>
  </w:style>
  <w:style w:type="character" w:customStyle="1" w:styleId="WW8Num2z3">
    <w:name w:val="WW8Num2z3"/>
    <w:rsid w:val="00910DAE"/>
  </w:style>
  <w:style w:type="character" w:customStyle="1" w:styleId="WW8Num2z4">
    <w:name w:val="WW8Num2z4"/>
    <w:rsid w:val="00910DAE"/>
  </w:style>
  <w:style w:type="character" w:customStyle="1" w:styleId="WW8Num2z5">
    <w:name w:val="WW8Num2z5"/>
    <w:rsid w:val="00910DAE"/>
  </w:style>
  <w:style w:type="character" w:customStyle="1" w:styleId="WW8Num2z6">
    <w:name w:val="WW8Num2z6"/>
    <w:rsid w:val="00910DAE"/>
  </w:style>
  <w:style w:type="character" w:customStyle="1" w:styleId="WW8Num2z7">
    <w:name w:val="WW8Num2z7"/>
    <w:rsid w:val="00910DAE"/>
  </w:style>
  <w:style w:type="character" w:customStyle="1" w:styleId="WW8Num2z8">
    <w:name w:val="WW8Num2z8"/>
    <w:rsid w:val="00910DAE"/>
  </w:style>
  <w:style w:type="character" w:customStyle="1" w:styleId="WW8Num3z0">
    <w:name w:val="WW8Num3z0"/>
    <w:rsid w:val="00910DAE"/>
    <w:rPr>
      <w:rFonts w:ascii="Times New Roman" w:hAnsi="Times New Roman" w:cs="Times New Roman"/>
    </w:rPr>
  </w:style>
  <w:style w:type="character" w:customStyle="1" w:styleId="WW8Num4z0">
    <w:name w:val="WW8Num4z0"/>
    <w:rsid w:val="00910DAE"/>
  </w:style>
  <w:style w:type="character" w:customStyle="1" w:styleId="WW8Num4z1">
    <w:name w:val="WW8Num4z1"/>
    <w:rsid w:val="00910DAE"/>
  </w:style>
  <w:style w:type="character" w:customStyle="1" w:styleId="WW8Num4z2">
    <w:name w:val="WW8Num4z2"/>
    <w:rsid w:val="00910DAE"/>
  </w:style>
  <w:style w:type="character" w:customStyle="1" w:styleId="WW8Num4z3">
    <w:name w:val="WW8Num4z3"/>
    <w:rsid w:val="00910DAE"/>
  </w:style>
  <w:style w:type="character" w:customStyle="1" w:styleId="WW8Num4z4">
    <w:name w:val="WW8Num4z4"/>
    <w:rsid w:val="00910DAE"/>
  </w:style>
  <w:style w:type="character" w:customStyle="1" w:styleId="WW8Num4z5">
    <w:name w:val="WW8Num4z5"/>
    <w:rsid w:val="00910DAE"/>
  </w:style>
  <w:style w:type="character" w:customStyle="1" w:styleId="WW8Num4z6">
    <w:name w:val="WW8Num4z6"/>
    <w:rsid w:val="00910DAE"/>
  </w:style>
  <w:style w:type="character" w:customStyle="1" w:styleId="WW8Num4z7">
    <w:name w:val="WW8Num4z7"/>
    <w:rsid w:val="00910DAE"/>
  </w:style>
  <w:style w:type="character" w:customStyle="1" w:styleId="WW8Num4z8">
    <w:name w:val="WW8Num4z8"/>
    <w:rsid w:val="00910DAE"/>
  </w:style>
  <w:style w:type="character" w:customStyle="1" w:styleId="WW8Num5z0">
    <w:name w:val="WW8Num5z0"/>
    <w:rsid w:val="00910DAE"/>
    <w:rPr>
      <w:rFonts w:hint="default"/>
    </w:rPr>
  </w:style>
  <w:style w:type="character" w:customStyle="1" w:styleId="WW8Num5z1">
    <w:name w:val="WW8Num5z1"/>
    <w:rsid w:val="00910DAE"/>
  </w:style>
  <w:style w:type="character" w:customStyle="1" w:styleId="WW8Num5z2">
    <w:name w:val="WW8Num5z2"/>
    <w:rsid w:val="00910DAE"/>
  </w:style>
  <w:style w:type="character" w:customStyle="1" w:styleId="WW8Num5z3">
    <w:name w:val="WW8Num5z3"/>
    <w:rsid w:val="00910DAE"/>
  </w:style>
  <w:style w:type="character" w:customStyle="1" w:styleId="WW8Num5z4">
    <w:name w:val="WW8Num5z4"/>
    <w:rsid w:val="00910DAE"/>
  </w:style>
  <w:style w:type="character" w:customStyle="1" w:styleId="WW8Num5z5">
    <w:name w:val="WW8Num5z5"/>
    <w:rsid w:val="00910DAE"/>
  </w:style>
  <w:style w:type="character" w:customStyle="1" w:styleId="WW8Num5z6">
    <w:name w:val="WW8Num5z6"/>
    <w:rsid w:val="00910DAE"/>
  </w:style>
  <w:style w:type="character" w:customStyle="1" w:styleId="WW8Num5z7">
    <w:name w:val="WW8Num5z7"/>
    <w:rsid w:val="00910DAE"/>
  </w:style>
  <w:style w:type="character" w:customStyle="1" w:styleId="WW8Num5z8">
    <w:name w:val="WW8Num5z8"/>
    <w:rsid w:val="00910DAE"/>
  </w:style>
  <w:style w:type="character" w:customStyle="1" w:styleId="WW8Num6z0">
    <w:name w:val="WW8Num6z0"/>
    <w:rsid w:val="00910DAE"/>
    <w:rPr>
      <w:rFonts w:hint="default"/>
    </w:rPr>
  </w:style>
  <w:style w:type="character" w:customStyle="1" w:styleId="WW8Num6z1">
    <w:name w:val="WW8Num6z1"/>
    <w:rsid w:val="00910DAE"/>
  </w:style>
  <w:style w:type="character" w:customStyle="1" w:styleId="WW8Num6z2">
    <w:name w:val="WW8Num6z2"/>
    <w:rsid w:val="00910DAE"/>
  </w:style>
  <w:style w:type="character" w:customStyle="1" w:styleId="WW8Num6z3">
    <w:name w:val="WW8Num6z3"/>
    <w:rsid w:val="00910DAE"/>
  </w:style>
  <w:style w:type="character" w:customStyle="1" w:styleId="WW8Num6z4">
    <w:name w:val="WW8Num6z4"/>
    <w:rsid w:val="00910DAE"/>
  </w:style>
  <w:style w:type="character" w:customStyle="1" w:styleId="WW8Num6z5">
    <w:name w:val="WW8Num6z5"/>
    <w:rsid w:val="00910DAE"/>
  </w:style>
  <w:style w:type="character" w:customStyle="1" w:styleId="WW8Num6z6">
    <w:name w:val="WW8Num6z6"/>
    <w:rsid w:val="00910DAE"/>
  </w:style>
  <w:style w:type="character" w:customStyle="1" w:styleId="WW8Num6z7">
    <w:name w:val="WW8Num6z7"/>
    <w:rsid w:val="00910DAE"/>
  </w:style>
  <w:style w:type="character" w:customStyle="1" w:styleId="WW8Num6z8">
    <w:name w:val="WW8Num6z8"/>
    <w:rsid w:val="00910DAE"/>
  </w:style>
  <w:style w:type="character" w:customStyle="1" w:styleId="Odkaznakoment1">
    <w:name w:val="Odkaz na komentář1"/>
    <w:rsid w:val="00910DAE"/>
    <w:rPr>
      <w:sz w:val="16"/>
      <w:szCs w:val="16"/>
    </w:rPr>
  </w:style>
  <w:style w:type="character" w:customStyle="1" w:styleId="CommentReference">
    <w:name w:val="Comment Reference"/>
    <w:rsid w:val="00910DAE"/>
    <w:rPr>
      <w:sz w:val="18"/>
      <w:szCs w:val="18"/>
    </w:rPr>
  </w:style>
  <w:style w:type="character" w:customStyle="1" w:styleId="CommentTextChar">
    <w:name w:val="Comment Text Char"/>
    <w:rsid w:val="00910DAE"/>
    <w:rPr>
      <w:rFonts w:ascii="Arial Narrow" w:hAnsi="Arial Narrow" w:cs="Arial Narrow"/>
      <w:sz w:val="24"/>
      <w:szCs w:val="24"/>
      <w:lang w:val="cs-CZ"/>
    </w:rPr>
  </w:style>
  <w:style w:type="character" w:customStyle="1" w:styleId="CommentSubjectChar">
    <w:name w:val="Comment Subject Char"/>
    <w:rsid w:val="00910DAE"/>
    <w:rPr>
      <w:rFonts w:ascii="Arial Narrow" w:hAnsi="Arial Narrow" w:cs="Arial Narrow"/>
      <w:b/>
      <w:bCs/>
      <w:sz w:val="24"/>
      <w:szCs w:val="24"/>
      <w:lang w:val="cs-CZ"/>
    </w:rPr>
  </w:style>
  <w:style w:type="character" w:customStyle="1" w:styleId="BalloonTextChar">
    <w:name w:val="Balloon Text Char"/>
    <w:rsid w:val="00910DAE"/>
    <w:rPr>
      <w:rFonts w:ascii="Lucida Grande" w:hAnsi="Lucida Grande" w:cs="Arial Narrow"/>
      <w:sz w:val="18"/>
      <w:szCs w:val="18"/>
      <w:lang w:val="cs-CZ"/>
    </w:rPr>
  </w:style>
  <w:style w:type="paragraph" w:customStyle="1" w:styleId="Zkladntext22">
    <w:name w:val="Základní text 22"/>
    <w:basedOn w:val="Normln"/>
    <w:rsid w:val="00910DAE"/>
    <w:pPr>
      <w:suppressAutoHyphens/>
      <w:spacing w:line="280" w:lineRule="exact"/>
      <w:jc w:val="both"/>
    </w:pPr>
    <w:rPr>
      <w:rFonts w:ascii="Arial Narrow" w:hAnsi="Arial Narrow" w:cs="Arial Narrow"/>
      <w:szCs w:val="20"/>
      <w:lang w:eastAsia="zh-CN"/>
    </w:rPr>
  </w:style>
  <w:style w:type="paragraph" w:customStyle="1" w:styleId="Zkladntext-prvnodsazen1">
    <w:name w:val="Základní text - první odsazený1"/>
    <w:basedOn w:val="Zkladntext"/>
    <w:rsid w:val="00910DAE"/>
    <w:pPr>
      <w:suppressAutoHyphens/>
      <w:ind w:firstLine="210"/>
    </w:pPr>
    <w:rPr>
      <w:lang w:eastAsia="zh-CN"/>
    </w:rPr>
  </w:style>
  <w:style w:type="paragraph" w:customStyle="1" w:styleId="Zkladntext310">
    <w:name w:val="Základní text 31"/>
    <w:basedOn w:val="Normln"/>
    <w:rsid w:val="00910DAE"/>
    <w:pPr>
      <w:suppressAutoHyphens/>
    </w:pPr>
    <w:rPr>
      <w:rFonts w:ascii="Arial Narrow" w:hAnsi="Arial Narrow" w:cs="Arial Narrow"/>
      <w:color w:val="0000FF"/>
      <w:lang w:eastAsia="zh-CN"/>
    </w:rPr>
  </w:style>
  <w:style w:type="paragraph" w:customStyle="1" w:styleId="Zkladntextodsazen22">
    <w:name w:val="Základní text odsazený 22"/>
    <w:basedOn w:val="Normln"/>
    <w:rsid w:val="00910DAE"/>
    <w:pPr>
      <w:suppressAutoHyphens/>
      <w:ind w:firstLine="708"/>
      <w:jc w:val="both"/>
    </w:pPr>
    <w:rPr>
      <w:rFonts w:ascii="Arial Narrow" w:hAnsi="Arial Narrow" w:cs="Arial Narrow"/>
      <w:color w:val="FF0000"/>
      <w:lang w:eastAsia="zh-CN"/>
    </w:rPr>
  </w:style>
  <w:style w:type="paragraph" w:customStyle="1" w:styleId="Textkomente1">
    <w:name w:val="Text komentáře1"/>
    <w:basedOn w:val="Normln"/>
    <w:rsid w:val="00910DAE"/>
    <w:pPr>
      <w:suppressAutoHyphens/>
    </w:pPr>
    <w:rPr>
      <w:rFonts w:ascii="Arial Narrow" w:hAnsi="Arial Narrow" w:cs="Arial Narrow"/>
      <w:sz w:val="20"/>
      <w:szCs w:val="20"/>
      <w:lang w:eastAsia="zh-CN"/>
    </w:rPr>
  </w:style>
  <w:style w:type="paragraph" w:customStyle="1" w:styleId="WW-Zkladntext21">
    <w:name w:val="WW-Základní text 21"/>
    <w:basedOn w:val="Normln"/>
    <w:rsid w:val="00910DAE"/>
    <w:pPr>
      <w:suppressAutoHyphens/>
      <w:overflowPunct w:val="0"/>
      <w:autoSpaceDE w:val="0"/>
      <w:jc w:val="both"/>
      <w:textAlignment w:val="baseline"/>
    </w:pPr>
    <w:rPr>
      <w:rFonts w:ascii="Arial Narrow" w:hAnsi="Arial Narrow" w:cs="Arial Narrow"/>
      <w:szCs w:val="20"/>
      <w:lang w:eastAsia="zh-CN"/>
    </w:rPr>
  </w:style>
  <w:style w:type="paragraph" w:customStyle="1" w:styleId="CommentText">
    <w:name w:val="Comment Text"/>
    <w:basedOn w:val="Normln"/>
    <w:rsid w:val="00910DAE"/>
    <w:pPr>
      <w:suppressAutoHyphens/>
    </w:pPr>
    <w:rPr>
      <w:rFonts w:ascii="Arial Narrow" w:hAnsi="Arial Narrow" w:cs="Arial Narrow"/>
      <w:lang w:eastAsia="zh-CN"/>
    </w:rPr>
  </w:style>
  <w:style w:type="paragraph" w:customStyle="1" w:styleId="CommentSubject">
    <w:name w:val="Comment Subject"/>
    <w:basedOn w:val="CommentText"/>
    <w:next w:val="CommentText"/>
    <w:rsid w:val="00910DAE"/>
    <w:rPr>
      <w:b/>
      <w:bCs/>
      <w:sz w:val="20"/>
      <w:szCs w:val="20"/>
    </w:rPr>
  </w:style>
  <w:style w:type="paragraph" w:customStyle="1" w:styleId="Textbubliny1">
    <w:name w:val="Text bubliny1"/>
    <w:basedOn w:val="Normln"/>
    <w:rsid w:val="00910DAE"/>
    <w:pPr>
      <w:suppressAutoHyphens/>
    </w:pPr>
    <w:rPr>
      <w:rFonts w:ascii="Lucida Grande" w:hAnsi="Lucida Grande" w:cs="Lucida Grande"/>
      <w:sz w:val="18"/>
      <w:szCs w:val="18"/>
      <w:lang w:eastAsia="zh-CN"/>
    </w:rPr>
  </w:style>
  <w:style w:type="character" w:styleId="Odkazjemn">
    <w:name w:val="Subtle Reference"/>
    <w:uiPriority w:val="31"/>
    <w:qFormat/>
    <w:rsid w:val="00910DAE"/>
    <w:rPr>
      <w:smallCaps/>
      <w:color w:val="5A5A5A"/>
    </w:rPr>
  </w:style>
  <w:style w:type="paragraph" w:styleId="Bibliografie">
    <w:name w:val="Bibliography"/>
    <w:basedOn w:val="Normln"/>
    <w:next w:val="Normln"/>
    <w:uiPriority w:val="37"/>
    <w:semiHidden/>
    <w:unhideWhenUsed/>
    <w:rsid w:val="00910DAE"/>
    <w:pPr>
      <w:ind w:firstLine="340"/>
      <w:jc w:val="both"/>
    </w:pPr>
    <w:rPr>
      <w:rFonts w:ascii="Arial Narrow" w:eastAsia="Calibri" w:hAnsi="Arial Narrow"/>
      <w:i/>
      <w:sz w:val="20"/>
      <w:szCs w:val="22"/>
      <w:lang w:eastAsia="en-US"/>
    </w:rPr>
  </w:style>
  <w:style w:type="numbering" w:customStyle="1" w:styleId="Bezseznamu11">
    <w:name w:val="Bez seznamu11"/>
    <w:next w:val="Bezseznamu"/>
    <w:uiPriority w:val="99"/>
    <w:semiHidden/>
    <w:unhideWhenUsed/>
    <w:rsid w:val="00910DAE"/>
  </w:style>
  <w:style w:type="character" w:customStyle="1" w:styleId="fheading1">
    <w:name w:val="f_heading1"/>
    <w:rsid w:val="00910DAE"/>
  </w:style>
  <w:style w:type="character" w:customStyle="1" w:styleId="fthead">
    <w:name w:val="f_thead"/>
    <w:rsid w:val="00910DAE"/>
  </w:style>
  <w:style w:type="character" w:customStyle="1" w:styleId="ftdatasmall">
    <w:name w:val="f_tdata_small"/>
    <w:rsid w:val="00910DAE"/>
  </w:style>
  <w:style w:type="character" w:customStyle="1" w:styleId="ftdatasmallnum">
    <w:name w:val="f_tdata_small_num"/>
    <w:rsid w:val="00910DAE"/>
  </w:style>
  <w:style w:type="character" w:customStyle="1" w:styleId="ftdatasmallb">
    <w:name w:val="f_tdata_small_b"/>
    <w:rsid w:val="00910DAE"/>
  </w:style>
  <w:style w:type="character" w:customStyle="1" w:styleId="FontStyle28">
    <w:name w:val="Font Style28"/>
    <w:uiPriority w:val="99"/>
    <w:rsid w:val="00910DAE"/>
    <w:rPr>
      <w:rFonts w:ascii="Arial" w:hAnsi="Arial" w:cs="Arial"/>
      <w:sz w:val="18"/>
      <w:szCs w:val="18"/>
    </w:rPr>
  </w:style>
  <w:style w:type="numbering" w:customStyle="1" w:styleId="Bezseznamu111">
    <w:name w:val="Bez seznamu111"/>
    <w:next w:val="Bezseznamu"/>
    <w:uiPriority w:val="99"/>
    <w:semiHidden/>
    <w:unhideWhenUsed/>
    <w:rsid w:val="00910DAE"/>
  </w:style>
  <w:style w:type="character" w:customStyle="1" w:styleId="ZpatChar1">
    <w:name w:val="Zápatí Char1"/>
    <w:rsid w:val="00910DAE"/>
    <w:rPr>
      <w:rFonts w:ascii="Arial Narrow" w:hAnsi="Arial Narrow" w:cs="Arial Narrow"/>
      <w:sz w:val="24"/>
      <w:lang w:eastAsia="ar-SA"/>
    </w:rPr>
  </w:style>
  <w:style w:type="character" w:customStyle="1" w:styleId="TextbublinyChar1">
    <w:name w:val="Text bubliny Char1"/>
    <w:uiPriority w:val="99"/>
    <w:rsid w:val="00910DAE"/>
    <w:rPr>
      <w:rFonts w:ascii="Tahoma" w:hAnsi="Tahoma" w:cs="Tahoma"/>
      <w:sz w:val="16"/>
      <w:szCs w:val="16"/>
      <w:lang w:eastAsia="ar-SA"/>
    </w:rPr>
  </w:style>
  <w:style w:type="table" w:customStyle="1" w:styleId="Mkatabulky11">
    <w:name w:val="Mřížka tabulky11"/>
    <w:basedOn w:val="Normlntabulka"/>
    <w:next w:val="Mkatabulky"/>
    <w:uiPriority w:val="39"/>
    <w:rsid w:val="00910D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1">
    <w:name w:val="Bez seznamu21"/>
    <w:next w:val="Bezseznamu"/>
    <w:uiPriority w:val="99"/>
    <w:semiHidden/>
    <w:unhideWhenUsed/>
    <w:rsid w:val="00910DAE"/>
  </w:style>
  <w:style w:type="paragraph" w:customStyle="1" w:styleId="Pedmtkomente1">
    <w:name w:val="Předmět komentáře1"/>
    <w:basedOn w:val="Textkomente1"/>
    <w:next w:val="Textkomente1"/>
    <w:rsid w:val="00910DAE"/>
    <w:rPr>
      <w:b/>
      <w:bCs/>
      <w:lang w:eastAsia="ar-SA"/>
    </w:rPr>
  </w:style>
  <w:style w:type="paragraph" w:customStyle="1" w:styleId="Normlnweb1">
    <w:name w:val="Normální (web)1"/>
    <w:basedOn w:val="Normln"/>
    <w:rsid w:val="00910DAE"/>
    <w:pPr>
      <w:suppressAutoHyphens/>
      <w:spacing w:before="280" w:after="280"/>
    </w:pPr>
    <w:rPr>
      <w:rFonts w:ascii="Arial Narrow" w:hAnsi="Arial Narrow" w:cs="Arial Narrow"/>
      <w:lang w:eastAsia="ar-SA"/>
    </w:rPr>
  </w:style>
  <w:style w:type="paragraph" w:customStyle="1" w:styleId="z-Zatekformule1">
    <w:name w:val="z-Začátek formuláře1"/>
    <w:basedOn w:val="Normln"/>
    <w:next w:val="Normln"/>
    <w:rsid w:val="00910DAE"/>
    <w:pPr>
      <w:suppressAutoHyphens/>
      <w:jc w:val="center"/>
    </w:pPr>
    <w:rPr>
      <w:rFonts w:ascii="Arial" w:eastAsia="Arial Unicode MS" w:hAnsi="Arial" w:cs="Arial"/>
      <w:vanish/>
      <w:sz w:val="16"/>
      <w:szCs w:val="16"/>
      <w:lang w:eastAsia="ar-SA"/>
    </w:rPr>
  </w:style>
  <w:style w:type="character" w:customStyle="1" w:styleId="TextkomenteChar1">
    <w:name w:val="Text komentáře Char1"/>
    <w:uiPriority w:val="99"/>
    <w:semiHidden/>
    <w:rsid w:val="00910DAE"/>
    <w:rPr>
      <w:rFonts w:ascii="Arial Narrow" w:hAnsi="Arial Narrow" w:cs="Arial Narrow"/>
      <w:sz w:val="24"/>
      <w:szCs w:val="24"/>
      <w:lang w:val="cs-CZ" w:eastAsia="ar-SA"/>
    </w:rPr>
  </w:style>
  <w:style w:type="character" w:customStyle="1" w:styleId="PedmtkomenteChar1">
    <w:name w:val="Předmět komentáře Char1"/>
    <w:uiPriority w:val="99"/>
    <w:semiHidden/>
    <w:rsid w:val="00910DAE"/>
    <w:rPr>
      <w:rFonts w:ascii="Arial Narrow" w:hAnsi="Arial Narrow" w:cs="Arial Narrow"/>
      <w:b/>
      <w:bCs/>
      <w:sz w:val="24"/>
      <w:szCs w:val="24"/>
      <w:lang w:val="cs-CZ" w:eastAsia="ar-SA"/>
    </w:rPr>
  </w:style>
  <w:style w:type="numbering" w:customStyle="1" w:styleId="Bezseznamu1111">
    <w:name w:val="Bez seznamu1111"/>
    <w:next w:val="Bezseznamu"/>
    <w:uiPriority w:val="99"/>
    <w:semiHidden/>
    <w:unhideWhenUsed/>
    <w:rsid w:val="00910DAE"/>
  </w:style>
  <w:style w:type="table" w:customStyle="1" w:styleId="Mkatabulky21">
    <w:name w:val="Mřížka tabulky21"/>
    <w:basedOn w:val="Normlntabulka"/>
    <w:next w:val="Mkatabulky"/>
    <w:uiPriority w:val="59"/>
    <w:rsid w:val="00910D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11">
    <w:name w:val="Bez seznamu211"/>
    <w:next w:val="Bezseznamu"/>
    <w:uiPriority w:val="99"/>
    <w:semiHidden/>
    <w:unhideWhenUsed/>
    <w:rsid w:val="00910DAE"/>
  </w:style>
  <w:style w:type="paragraph" w:customStyle="1" w:styleId="Zkladntext23">
    <w:name w:val="Základní text 23"/>
    <w:basedOn w:val="Normln"/>
    <w:rsid w:val="00910DAE"/>
    <w:pPr>
      <w:widowControl w:val="0"/>
      <w:overflowPunct w:val="0"/>
      <w:autoSpaceDE w:val="0"/>
      <w:autoSpaceDN w:val="0"/>
      <w:adjustRightInd w:val="0"/>
      <w:jc w:val="both"/>
      <w:textAlignment w:val="baseline"/>
    </w:pPr>
    <w:rPr>
      <w:szCs w:val="20"/>
      <w:u w:val="single"/>
    </w:rPr>
  </w:style>
  <w:style w:type="paragraph" w:customStyle="1" w:styleId="Zkladntext24">
    <w:name w:val="Základní text 24"/>
    <w:basedOn w:val="Normln"/>
    <w:rsid w:val="00910DAE"/>
    <w:pPr>
      <w:overflowPunct w:val="0"/>
      <w:autoSpaceDE w:val="0"/>
      <w:autoSpaceDN w:val="0"/>
      <w:adjustRightInd w:val="0"/>
      <w:ind w:left="360"/>
      <w:jc w:val="both"/>
      <w:textAlignment w:val="baseline"/>
    </w:pPr>
    <w:rPr>
      <w:szCs w:val="20"/>
    </w:rPr>
  </w:style>
  <w:style w:type="paragraph" w:customStyle="1" w:styleId="Prosttext30">
    <w:name w:val="Prostý text3"/>
    <w:basedOn w:val="Normln"/>
    <w:rsid w:val="00910DAE"/>
    <w:pPr>
      <w:overflowPunct w:val="0"/>
      <w:autoSpaceDE w:val="0"/>
      <w:autoSpaceDN w:val="0"/>
      <w:adjustRightInd w:val="0"/>
      <w:jc w:val="both"/>
      <w:textAlignment w:val="baseline"/>
    </w:pPr>
    <w:rPr>
      <w:rFonts w:ascii="Courier New" w:hAnsi="Courier New"/>
      <w:sz w:val="20"/>
      <w:szCs w:val="20"/>
    </w:rPr>
  </w:style>
  <w:style w:type="paragraph" w:customStyle="1" w:styleId="Nadpis11">
    <w:name w:val="Nadpis 11"/>
    <w:basedOn w:val="Normln"/>
    <w:next w:val="Normln"/>
    <w:uiPriority w:val="9"/>
    <w:qFormat/>
    <w:rsid w:val="00910DAE"/>
    <w:pPr>
      <w:keepNext/>
      <w:keepLines/>
      <w:spacing w:after="120"/>
      <w:ind w:left="700" w:hanging="360"/>
      <w:outlineLvl w:val="0"/>
    </w:pPr>
    <w:rPr>
      <w:rFonts w:ascii="Arial Narrow" w:hAnsi="Arial Narrow"/>
      <w:b/>
      <w:caps/>
      <w:sz w:val="28"/>
      <w:szCs w:val="32"/>
      <w:lang w:eastAsia="en-US"/>
    </w:rPr>
  </w:style>
  <w:style w:type="paragraph" w:customStyle="1" w:styleId="Nadpis21">
    <w:name w:val="Nadpis 21"/>
    <w:basedOn w:val="Normln"/>
    <w:next w:val="Normln"/>
    <w:uiPriority w:val="9"/>
    <w:unhideWhenUsed/>
    <w:qFormat/>
    <w:rsid w:val="00910DAE"/>
    <w:pPr>
      <w:keepNext/>
      <w:keepLines/>
      <w:spacing w:before="40" w:after="120"/>
      <w:jc w:val="both"/>
      <w:outlineLvl w:val="1"/>
    </w:pPr>
    <w:rPr>
      <w:rFonts w:ascii="Arial Narrow" w:hAnsi="Arial Narrow"/>
      <w:b/>
      <w:smallCaps/>
      <w:sz w:val="26"/>
      <w:szCs w:val="26"/>
      <w:lang w:eastAsia="en-US"/>
    </w:rPr>
  </w:style>
  <w:style w:type="paragraph" w:customStyle="1" w:styleId="Nadpis31">
    <w:name w:val="Nadpis 31"/>
    <w:basedOn w:val="Normln"/>
    <w:next w:val="Normln"/>
    <w:uiPriority w:val="9"/>
    <w:unhideWhenUsed/>
    <w:qFormat/>
    <w:rsid w:val="00910DAE"/>
    <w:pPr>
      <w:keepNext/>
      <w:keepLines/>
      <w:spacing w:after="120"/>
      <w:jc w:val="both"/>
      <w:outlineLvl w:val="2"/>
    </w:pPr>
    <w:rPr>
      <w:rFonts w:ascii="Arial Narrow" w:hAnsi="Arial Narrow"/>
      <w:b/>
      <w:sz w:val="26"/>
      <w:lang w:eastAsia="en-US"/>
    </w:rPr>
  </w:style>
  <w:style w:type="paragraph" w:customStyle="1" w:styleId="Nadpis41">
    <w:name w:val="Nadpis 41"/>
    <w:basedOn w:val="Normln"/>
    <w:next w:val="Normln"/>
    <w:uiPriority w:val="9"/>
    <w:unhideWhenUsed/>
    <w:qFormat/>
    <w:rsid w:val="00910DAE"/>
    <w:pPr>
      <w:keepNext/>
      <w:keepLines/>
      <w:jc w:val="both"/>
      <w:outlineLvl w:val="3"/>
    </w:pPr>
    <w:rPr>
      <w:rFonts w:ascii="Arial Narrow" w:hAnsi="Arial Narrow"/>
      <w:b/>
      <w:iCs/>
      <w:sz w:val="20"/>
      <w:szCs w:val="22"/>
      <w:u w:val="single"/>
      <w:lang w:eastAsia="en-US"/>
    </w:rPr>
  </w:style>
  <w:style w:type="paragraph" w:customStyle="1" w:styleId="Nadpis51">
    <w:name w:val="Nadpis 51"/>
    <w:basedOn w:val="Normln"/>
    <w:next w:val="Normln"/>
    <w:uiPriority w:val="9"/>
    <w:unhideWhenUsed/>
    <w:qFormat/>
    <w:rsid w:val="00910DAE"/>
    <w:pPr>
      <w:keepNext/>
      <w:keepLines/>
      <w:jc w:val="both"/>
      <w:outlineLvl w:val="4"/>
    </w:pPr>
    <w:rPr>
      <w:rFonts w:ascii="Arial Narrow" w:hAnsi="Arial Narrow"/>
      <w:b/>
      <w:sz w:val="20"/>
      <w:szCs w:val="22"/>
      <w:lang w:eastAsia="en-US"/>
    </w:rPr>
  </w:style>
  <w:style w:type="paragraph" w:customStyle="1" w:styleId="Nadpis61">
    <w:name w:val="Nadpis 61"/>
    <w:basedOn w:val="Normln"/>
    <w:next w:val="Normln"/>
    <w:uiPriority w:val="9"/>
    <w:unhideWhenUsed/>
    <w:qFormat/>
    <w:rsid w:val="00910DAE"/>
    <w:pPr>
      <w:keepNext/>
      <w:keepLines/>
      <w:jc w:val="both"/>
      <w:outlineLvl w:val="5"/>
    </w:pPr>
    <w:rPr>
      <w:rFonts w:ascii="Arial Narrow" w:hAnsi="Arial Narrow"/>
      <w:b/>
      <w:i/>
      <w:sz w:val="20"/>
      <w:szCs w:val="22"/>
      <w:lang w:eastAsia="en-US"/>
    </w:rPr>
  </w:style>
  <w:style w:type="paragraph" w:customStyle="1" w:styleId="Nadpis71">
    <w:name w:val="Nadpis 71"/>
    <w:basedOn w:val="Normln"/>
    <w:next w:val="Normln"/>
    <w:uiPriority w:val="9"/>
    <w:unhideWhenUsed/>
    <w:qFormat/>
    <w:rsid w:val="00910DAE"/>
    <w:pPr>
      <w:keepNext/>
      <w:keepLines/>
      <w:jc w:val="both"/>
      <w:outlineLvl w:val="6"/>
    </w:pPr>
    <w:rPr>
      <w:rFonts w:ascii="Arial Narrow" w:hAnsi="Arial Narrow"/>
      <w:iCs/>
      <w:sz w:val="20"/>
      <w:szCs w:val="22"/>
      <w:u w:val="single"/>
      <w:lang w:eastAsia="en-US"/>
    </w:rPr>
  </w:style>
  <w:style w:type="character" w:customStyle="1" w:styleId="Odkazjemn1">
    <w:name w:val="Odkaz – jemný1"/>
    <w:uiPriority w:val="31"/>
    <w:qFormat/>
    <w:rsid w:val="00910DAE"/>
    <w:rPr>
      <w:smallCaps/>
      <w:color w:val="5A5A5A"/>
    </w:rPr>
  </w:style>
  <w:style w:type="paragraph" w:customStyle="1" w:styleId="Nzev1">
    <w:name w:val="Název1"/>
    <w:basedOn w:val="Normln"/>
    <w:next w:val="Normln"/>
    <w:uiPriority w:val="10"/>
    <w:qFormat/>
    <w:rsid w:val="00910DAE"/>
    <w:pPr>
      <w:contextualSpacing/>
      <w:jc w:val="center"/>
    </w:pPr>
    <w:rPr>
      <w:rFonts w:ascii="Arial Narrow" w:hAnsi="Arial Narrow"/>
      <w:b/>
      <w:caps/>
      <w:spacing w:val="-10"/>
      <w:kern w:val="28"/>
      <w:sz w:val="36"/>
      <w:szCs w:val="56"/>
      <w:lang w:eastAsia="en-US"/>
    </w:rPr>
  </w:style>
  <w:style w:type="paragraph" w:customStyle="1" w:styleId="Podnadpis1">
    <w:name w:val="Podnadpis1"/>
    <w:basedOn w:val="Normln"/>
    <w:next w:val="Normln"/>
    <w:uiPriority w:val="11"/>
    <w:qFormat/>
    <w:rsid w:val="00910DAE"/>
    <w:pPr>
      <w:numPr>
        <w:ilvl w:val="1"/>
      </w:numPr>
      <w:spacing w:after="160"/>
      <w:ind w:firstLine="340"/>
      <w:jc w:val="center"/>
    </w:pPr>
    <w:rPr>
      <w:rFonts w:ascii="Arial Narrow" w:hAnsi="Arial Narrow"/>
      <w:b/>
      <w:spacing w:val="15"/>
      <w:sz w:val="32"/>
      <w:szCs w:val="22"/>
      <w:lang w:eastAsia="en-US"/>
    </w:rPr>
  </w:style>
  <w:style w:type="paragraph" w:customStyle="1" w:styleId="msonormal0">
    <w:name w:val="msonormal"/>
    <w:basedOn w:val="Normln"/>
    <w:rsid w:val="00910DAE"/>
    <w:pPr>
      <w:spacing w:before="100" w:beforeAutospacing="1" w:after="100" w:afterAutospacing="1"/>
    </w:pPr>
    <w:rPr>
      <w:rFonts w:ascii="Arial Narrow" w:hAnsi="Arial Narrow"/>
    </w:rPr>
  </w:style>
  <w:style w:type="character" w:customStyle="1" w:styleId="Nadpis1Char1">
    <w:name w:val="Nadpis 1 Char1"/>
    <w:uiPriority w:val="9"/>
    <w:rsid w:val="00910DAE"/>
    <w:rPr>
      <w:rFonts w:ascii="Cambria" w:eastAsia="Times New Roman" w:hAnsi="Cambria" w:cs="Times New Roman"/>
      <w:color w:val="365F91"/>
      <w:sz w:val="32"/>
      <w:szCs w:val="32"/>
      <w:lang w:eastAsia="cs-CZ"/>
    </w:rPr>
  </w:style>
  <w:style w:type="character" w:customStyle="1" w:styleId="Nadpis2Char1">
    <w:name w:val="Nadpis 2 Char1"/>
    <w:uiPriority w:val="9"/>
    <w:semiHidden/>
    <w:rsid w:val="00910DAE"/>
    <w:rPr>
      <w:rFonts w:ascii="Cambria" w:eastAsia="Times New Roman" w:hAnsi="Cambria" w:cs="Times New Roman"/>
      <w:color w:val="365F91"/>
      <w:sz w:val="26"/>
      <w:szCs w:val="26"/>
      <w:lang w:eastAsia="cs-CZ"/>
    </w:rPr>
  </w:style>
  <w:style w:type="character" w:customStyle="1" w:styleId="Nadpis3Char1">
    <w:name w:val="Nadpis 3 Char1"/>
    <w:uiPriority w:val="9"/>
    <w:semiHidden/>
    <w:rsid w:val="00910DAE"/>
    <w:rPr>
      <w:rFonts w:ascii="Cambria" w:eastAsia="Times New Roman" w:hAnsi="Cambria" w:cs="Times New Roman"/>
      <w:color w:val="243F60"/>
      <w:sz w:val="24"/>
      <w:szCs w:val="24"/>
      <w:lang w:eastAsia="cs-CZ"/>
    </w:rPr>
  </w:style>
  <w:style w:type="character" w:customStyle="1" w:styleId="Nadpis4Char1">
    <w:name w:val="Nadpis 4 Char1"/>
    <w:uiPriority w:val="9"/>
    <w:semiHidden/>
    <w:rsid w:val="00910DAE"/>
    <w:rPr>
      <w:rFonts w:ascii="Cambria" w:eastAsia="Times New Roman" w:hAnsi="Cambria" w:cs="Times New Roman"/>
      <w:i/>
      <w:iCs/>
      <w:color w:val="365F91"/>
      <w:sz w:val="24"/>
      <w:szCs w:val="24"/>
      <w:lang w:eastAsia="cs-CZ"/>
    </w:rPr>
  </w:style>
  <w:style w:type="character" w:customStyle="1" w:styleId="Nadpis5Char1">
    <w:name w:val="Nadpis 5 Char1"/>
    <w:uiPriority w:val="9"/>
    <w:semiHidden/>
    <w:rsid w:val="00910DAE"/>
    <w:rPr>
      <w:rFonts w:ascii="Cambria" w:eastAsia="Times New Roman" w:hAnsi="Cambria" w:cs="Times New Roman"/>
      <w:color w:val="365F91"/>
      <w:sz w:val="24"/>
      <w:szCs w:val="24"/>
      <w:lang w:eastAsia="cs-CZ"/>
    </w:rPr>
  </w:style>
  <w:style w:type="character" w:customStyle="1" w:styleId="Nadpis6Char1">
    <w:name w:val="Nadpis 6 Char1"/>
    <w:uiPriority w:val="9"/>
    <w:semiHidden/>
    <w:rsid w:val="00910DAE"/>
    <w:rPr>
      <w:rFonts w:ascii="Cambria" w:eastAsia="Times New Roman" w:hAnsi="Cambria" w:cs="Times New Roman"/>
      <w:color w:val="243F60"/>
      <w:sz w:val="24"/>
      <w:szCs w:val="24"/>
      <w:lang w:eastAsia="cs-CZ"/>
    </w:rPr>
  </w:style>
  <w:style w:type="character" w:customStyle="1" w:styleId="Nadpis7Char1">
    <w:name w:val="Nadpis 7 Char1"/>
    <w:uiPriority w:val="9"/>
    <w:semiHidden/>
    <w:rsid w:val="00910DAE"/>
    <w:rPr>
      <w:rFonts w:ascii="Cambria" w:eastAsia="Times New Roman" w:hAnsi="Cambria" w:cs="Times New Roman"/>
      <w:i/>
      <w:iCs/>
      <w:color w:val="243F60"/>
      <w:sz w:val="24"/>
      <w:szCs w:val="24"/>
      <w:lang w:eastAsia="cs-CZ"/>
    </w:rPr>
  </w:style>
  <w:style w:type="character" w:customStyle="1" w:styleId="NzevChar1">
    <w:name w:val="Název Char1"/>
    <w:uiPriority w:val="10"/>
    <w:rsid w:val="00910DAE"/>
    <w:rPr>
      <w:rFonts w:ascii="Cambria" w:eastAsia="Times New Roman" w:hAnsi="Cambria" w:cs="Times New Roman"/>
      <w:spacing w:val="-10"/>
      <w:kern w:val="28"/>
      <w:sz w:val="56"/>
      <w:szCs w:val="56"/>
      <w:lang w:eastAsia="cs-CZ"/>
    </w:rPr>
  </w:style>
  <w:style w:type="character" w:customStyle="1" w:styleId="PodnadpisChar1">
    <w:name w:val="Podnadpis Char1"/>
    <w:uiPriority w:val="11"/>
    <w:rsid w:val="00910DAE"/>
    <w:rPr>
      <w:rFonts w:eastAsia="Times New Roman"/>
      <w:color w:val="5A5A5A"/>
      <w:spacing w:val="15"/>
      <w:lang w:eastAsia="cs-CZ"/>
    </w:rPr>
  </w:style>
  <w:style w:type="numbering" w:customStyle="1" w:styleId="Bezseznamu12">
    <w:name w:val="Bez seznamu12"/>
    <w:next w:val="Bezseznamu"/>
    <w:uiPriority w:val="99"/>
    <w:semiHidden/>
    <w:unhideWhenUsed/>
    <w:rsid w:val="00910DAE"/>
  </w:style>
  <w:style w:type="numbering" w:customStyle="1" w:styleId="Bezseznamu31">
    <w:name w:val="Bez seznamu31"/>
    <w:next w:val="Bezseznamu"/>
    <w:uiPriority w:val="99"/>
    <w:semiHidden/>
    <w:unhideWhenUsed/>
    <w:rsid w:val="00910DAE"/>
  </w:style>
  <w:style w:type="paragraph" w:customStyle="1" w:styleId="text10v">
    <w:name w:val="_text_10v_"/>
    <w:basedOn w:val="Normln"/>
    <w:qFormat/>
    <w:rsid w:val="00910DAE"/>
    <w:pPr>
      <w:spacing w:before="60" w:after="40"/>
      <w:jc w:val="both"/>
    </w:pPr>
    <w:rPr>
      <w:rFonts w:ascii="Arial" w:hAnsi="Arial"/>
      <w:sz w:val="20"/>
      <w:szCs w:val="20"/>
    </w:rPr>
  </w:style>
  <w:style w:type="character" w:styleId="Zdraznnintenzivn">
    <w:name w:val="Intense Emphasis"/>
    <w:uiPriority w:val="21"/>
    <w:qFormat/>
    <w:rsid w:val="00910DAE"/>
    <w:rPr>
      <w:i/>
      <w:iCs/>
      <w:color w:val="4472C4"/>
    </w:rPr>
  </w:style>
  <w:style w:type="paragraph" w:customStyle="1" w:styleId="0CalibrizakladnitextTUCNE">
    <w:name w:val="0_Calibri zakladni text TUCNE"/>
    <w:basedOn w:val="0Calibrizakladnitext"/>
    <w:link w:val="0CalibrizakladnitextTUCNEChar"/>
    <w:qFormat/>
    <w:rsid w:val="00082588"/>
    <w:pPr>
      <w:jc w:val="left"/>
    </w:pPr>
    <w:rPr>
      <w:b/>
    </w:rPr>
  </w:style>
  <w:style w:type="character" w:customStyle="1" w:styleId="0CalibrizakladnitextTUCNEChar">
    <w:name w:val="0_Calibri zakladni text TUCNE Char"/>
    <w:link w:val="0CalibrizakladnitextTUCNE"/>
    <w:rsid w:val="00082588"/>
    <w:rPr>
      <w:rFonts w:ascii="Calibri" w:eastAsia="Times New Roman" w:hAnsi="Calibri" w:cs="Times New Roman"/>
      <w:b/>
      <w:sz w:val="20"/>
      <w:szCs w:val="24"/>
      <w:lang w:val="x-none" w:eastAsia="x-none"/>
    </w:rPr>
  </w:style>
  <w:style w:type="table" w:customStyle="1" w:styleId="Svtltabulkasmkou1zvraznn11">
    <w:name w:val="Světlá tabulka s mřížkou 1 – zvýraznění 11"/>
    <w:basedOn w:val="Normlntabulka"/>
    <w:uiPriority w:val="46"/>
    <w:rsid w:val="00071C20"/>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Svtlseznamzvraznn1">
    <w:name w:val="Light List Accent 1"/>
    <w:basedOn w:val="Normlntabulka"/>
    <w:uiPriority w:val="61"/>
    <w:rsid w:val="00071C20"/>
    <w:pPr>
      <w:spacing w:after="0" w:line="240" w:lineRule="auto"/>
    </w:pPr>
    <w:rPr>
      <w:rFonts w:eastAsiaTheme="minorEastAsia"/>
      <w:lang w:eastAsia="cs-CZ"/>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styleId="Bezmezer">
    <w:name w:val="No Spacing"/>
    <w:uiPriority w:val="1"/>
    <w:qFormat/>
    <w:rsid w:val="00071C20"/>
    <w:pPr>
      <w:spacing w:after="0" w:line="240" w:lineRule="auto"/>
      <w:jc w:val="both"/>
    </w:pPr>
  </w:style>
  <w:style w:type="character" w:customStyle="1" w:styleId="TitulekChar">
    <w:name w:val="Titulek Char"/>
    <w:aliases w:val="Titulek tabulky Char,Title for table Char,picture Char,graph Char,formula Char,titulek tabulka Char"/>
    <w:link w:val="Titulek"/>
    <w:uiPriority w:val="35"/>
    <w:rsid w:val="00071C20"/>
    <w:rPr>
      <w:rFonts w:ascii="Calibri" w:eastAsia="Times New Roman" w:hAnsi="Calibri" w:cs="Times New Roman"/>
      <w:b/>
      <w:sz w:val="20"/>
      <w:szCs w:val="24"/>
      <w:lang w:val="x-none" w:eastAsia="x-none"/>
    </w:rPr>
  </w:style>
  <w:style w:type="paragraph" w:customStyle="1" w:styleId="-wm-msonormal">
    <w:name w:val="-wm-msonormal"/>
    <w:basedOn w:val="Normln"/>
    <w:rsid w:val="00071C20"/>
    <w:pPr>
      <w:spacing w:before="100" w:beforeAutospacing="1" w:after="100" w:afterAutospacing="1"/>
    </w:pPr>
    <w:rPr>
      <w:rFonts w:eastAsiaTheme="minorHAnsi"/>
    </w:rPr>
  </w:style>
  <w:style w:type="paragraph" w:styleId="Seznamobrzk">
    <w:name w:val="table of figures"/>
    <w:basedOn w:val="Normln"/>
    <w:next w:val="Normln"/>
    <w:uiPriority w:val="99"/>
    <w:unhideWhenUsed/>
    <w:rsid w:val="00F75AE9"/>
    <w:pPr>
      <w:ind w:left="480" w:hanging="480"/>
    </w:pPr>
    <w:rPr>
      <w:rFonts w:asciiTheme="minorHAnsi" w:hAnsiTheme="minorHAnsi" w:cstheme="minorHAnsi"/>
      <w:smallCap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7037783">
      <w:bodyDiv w:val="1"/>
      <w:marLeft w:val="0"/>
      <w:marRight w:val="0"/>
      <w:marTop w:val="0"/>
      <w:marBottom w:val="0"/>
      <w:divBdr>
        <w:top w:val="none" w:sz="0" w:space="0" w:color="auto"/>
        <w:left w:val="none" w:sz="0" w:space="0" w:color="auto"/>
        <w:bottom w:val="none" w:sz="0" w:space="0" w:color="auto"/>
        <w:right w:val="none" w:sz="0" w:space="0" w:color="auto"/>
      </w:divBdr>
    </w:div>
    <w:div w:id="82621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5AB759-1C57-4A3D-9D9E-16A8C70F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1114</TotalTime>
  <Pages>42</Pages>
  <Words>17678</Words>
  <Characters>104301</Characters>
  <Application>Microsoft Office Word</Application>
  <DocSecurity>0</DocSecurity>
  <Lines>869</Lines>
  <Paragraphs>243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121736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petr@archum.cz</dc:creator>
  <cp:keywords/>
  <dc:description/>
  <cp:lastModifiedBy>uživatel</cp:lastModifiedBy>
  <cp:revision>134</cp:revision>
  <cp:lastPrinted>2024-09-06T08:51:00Z</cp:lastPrinted>
  <dcterms:created xsi:type="dcterms:W3CDTF">2024-01-21T14:15:00Z</dcterms:created>
  <dcterms:modified xsi:type="dcterms:W3CDTF">2024-09-06T08:51:00Z</dcterms:modified>
</cp:coreProperties>
</file>